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5601F" w14:textId="77777777" w:rsidR="00695415" w:rsidRPr="007B1288" w:rsidRDefault="00695415" w:rsidP="00695415">
      <w:pPr>
        <w:pStyle w:val="BodyText"/>
        <w:widowControl w:val="0"/>
        <w:spacing w:after="0"/>
        <w:ind w:firstLine="567"/>
        <w:jc w:val="right"/>
        <w:rPr>
          <w:rFonts w:ascii="GHEA Grapalat" w:hAnsi="GHEA Grapalat" w:cs="Sylfaen"/>
          <w:i/>
          <w:color w:val="000000" w:themeColor="text1"/>
          <w:sz w:val="18"/>
          <w:szCs w:val="18"/>
        </w:rPr>
      </w:pPr>
      <w:r w:rsidRPr="007B1288">
        <w:rPr>
          <w:rFonts w:ascii="GHEA Grapalat" w:hAnsi="GHEA Grapalat"/>
          <w:i/>
          <w:color w:val="000000" w:themeColor="text1"/>
          <w:sz w:val="18"/>
          <w:szCs w:val="18"/>
        </w:rPr>
        <w:t>Утверждено</w:t>
      </w:r>
    </w:p>
    <w:p w14:paraId="3CA53E48" w14:textId="694EF43F" w:rsidR="00695415" w:rsidRPr="007B1288" w:rsidRDefault="00695415" w:rsidP="00695415">
      <w:pPr>
        <w:pStyle w:val="BodyTextIndent"/>
        <w:widowControl w:val="0"/>
        <w:spacing w:after="160" w:line="240" w:lineRule="auto"/>
        <w:ind w:firstLine="567"/>
        <w:jc w:val="right"/>
        <w:rPr>
          <w:rFonts w:ascii="GHEA Grapalat" w:hAnsi="GHEA Grapalat"/>
          <w:i w:val="0"/>
          <w:color w:val="000000" w:themeColor="text1"/>
          <w:sz w:val="18"/>
          <w:szCs w:val="18"/>
        </w:rPr>
      </w:pPr>
      <w:r w:rsidRPr="007B1288">
        <w:rPr>
          <w:rFonts w:ascii="GHEA Grapalat" w:hAnsi="GHEA Grapalat"/>
          <w:color w:val="000000" w:themeColor="text1"/>
          <w:sz w:val="18"/>
          <w:szCs w:val="18"/>
        </w:rPr>
        <w:t xml:space="preserve">Решением Оценочной комиссии </w:t>
      </w:r>
      <w:r w:rsidR="009539A5" w:rsidRPr="007B1288">
        <w:rPr>
          <w:rFonts w:ascii="GHEA Grapalat" w:hAnsi="GHEA Grapalat"/>
          <w:iCs/>
          <w:color w:val="000000" w:themeColor="text1"/>
          <w:sz w:val="18"/>
          <w:szCs w:val="18"/>
        </w:rPr>
        <w:t>открытого конкурса</w:t>
      </w:r>
      <w:r w:rsidRPr="007B1288">
        <w:rPr>
          <w:rFonts w:ascii="GHEA Grapalat" w:hAnsi="GHEA Grapalat"/>
          <w:color w:val="000000" w:themeColor="text1"/>
          <w:sz w:val="18"/>
          <w:szCs w:val="18"/>
        </w:rPr>
        <w:br/>
        <w:t xml:space="preserve">под кодом </w:t>
      </w:r>
      <w:r w:rsidR="004A03F5" w:rsidRPr="007B1288">
        <w:rPr>
          <w:rFonts w:ascii="GHEA Grapalat" w:hAnsi="GHEA Grapalat"/>
          <w:color w:val="000000" w:themeColor="text1"/>
          <w:sz w:val="18"/>
          <w:szCs w:val="18"/>
          <w:lang w:val="it-IT"/>
        </w:rPr>
        <w:t>ԵՔԿԱ-ԲՄԾՁԲ-23/29</w:t>
      </w:r>
      <w:r w:rsidR="00525BDA" w:rsidRPr="007B1288">
        <w:rPr>
          <w:rFonts w:ascii="GHEA Grapalat" w:hAnsi="GHEA Grapalat"/>
          <w:color w:val="000000" w:themeColor="text1"/>
          <w:sz w:val="18"/>
          <w:szCs w:val="18"/>
          <w:lang w:val="it-IT"/>
        </w:rPr>
        <w:t xml:space="preserve"> </w:t>
      </w:r>
      <w:r w:rsidRPr="007B1288">
        <w:rPr>
          <w:rFonts w:ascii="GHEA Grapalat" w:hAnsi="GHEA Grapalat"/>
          <w:color w:val="000000" w:themeColor="text1"/>
          <w:sz w:val="18"/>
          <w:szCs w:val="18"/>
        </w:rPr>
        <w:br/>
        <w:t xml:space="preserve">№ 1 от </w:t>
      </w:r>
      <w:r w:rsidR="004A03F5" w:rsidRPr="007B1288">
        <w:rPr>
          <w:rFonts w:ascii="GHEA Grapalat" w:hAnsi="GHEA Grapalat"/>
          <w:color w:val="000000" w:themeColor="text1"/>
          <w:sz w:val="18"/>
          <w:szCs w:val="18"/>
        </w:rPr>
        <w:t>05 сентября</w:t>
      </w:r>
      <w:r w:rsidRPr="007B1288">
        <w:rPr>
          <w:rFonts w:ascii="GHEA Grapalat" w:hAnsi="GHEA Grapalat"/>
          <w:color w:val="000000" w:themeColor="text1"/>
          <w:sz w:val="18"/>
          <w:szCs w:val="18"/>
        </w:rPr>
        <w:t xml:space="preserve"> </w:t>
      </w:r>
      <w:r w:rsidR="009E27D5" w:rsidRPr="007B1288">
        <w:rPr>
          <w:rFonts w:ascii="GHEA Grapalat" w:hAnsi="GHEA Grapalat"/>
          <w:color w:val="000000" w:themeColor="text1"/>
          <w:sz w:val="18"/>
          <w:szCs w:val="18"/>
        </w:rPr>
        <w:t>2023г.</w:t>
      </w:r>
    </w:p>
    <w:p w14:paraId="54CF3E2D" w14:textId="77777777" w:rsidR="00642EFE" w:rsidRPr="007B1288" w:rsidRDefault="00642EFE" w:rsidP="00695415">
      <w:pPr>
        <w:pStyle w:val="BodyTextIndent"/>
        <w:widowControl w:val="0"/>
        <w:spacing w:line="240" w:lineRule="auto"/>
        <w:ind w:firstLine="567"/>
        <w:jc w:val="center"/>
        <w:rPr>
          <w:rFonts w:ascii="GHEA Grapalat" w:hAnsi="GHEA Grapalat"/>
          <w:i w:val="0"/>
          <w:color w:val="000000" w:themeColor="text1"/>
        </w:rPr>
      </w:pPr>
      <w:r w:rsidRPr="007B1288">
        <w:rPr>
          <w:rFonts w:ascii="GHEA Grapalat" w:hAnsi="GHEA Grapalat"/>
          <w:i w:val="0"/>
          <w:color w:val="000000" w:themeColor="text1"/>
        </w:rPr>
        <w:t>ОБЪЯВЛЕНИЕ</w:t>
      </w:r>
    </w:p>
    <w:p w14:paraId="2D912E4C" w14:textId="2391A375" w:rsidR="00642EFE" w:rsidRPr="007B1288" w:rsidRDefault="00562F4D" w:rsidP="00695415">
      <w:pPr>
        <w:pStyle w:val="BodyTextIndent"/>
        <w:widowControl w:val="0"/>
        <w:spacing w:after="160" w:line="240" w:lineRule="auto"/>
        <w:ind w:firstLine="567"/>
        <w:jc w:val="center"/>
        <w:rPr>
          <w:rFonts w:ascii="GHEA Grapalat" w:hAnsi="GHEA Grapalat"/>
          <w:i w:val="0"/>
          <w:color w:val="000000" w:themeColor="text1"/>
        </w:rPr>
      </w:pPr>
      <w:r w:rsidRPr="007B1288">
        <w:rPr>
          <w:rFonts w:ascii="GHEA Grapalat" w:hAnsi="GHEA Grapalat"/>
          <w:i w:val="0"/>
          <w:color w:val="000000" w:themeColor="text1"/>
        </w:rPr>
        <w:t xml:space="preserve">О </w:t>
      </w:r>
      <w:r w:rsidR="009539A5" w:rsidRPr="007B1288">
        <w:rPr>
          <w:rFonts w:ascii="GHEA Grapalat" w:hAnsi="GHEA Grapalat"/>
          <w:i w:val="0"/>
          <w:color w:val="000000" w:themeColor="text1"/>
        </w:rPr>
        <w:t>ОТКРЫТОМ КОНКУРСЕ</w:t>
      </w:r>
    </w:p>
    <w:p w14:paraId="35A9ED4E" w14:textId="4B4A2E99" w:rsidR="0091042F" w:rsidRPr="007B1288" w:rsidRDefault="00642EFE" w:rsidP="00695415">
      <w:pPr>
        <w:pStyle w:val="BodyTextIndent"/>
        <w:widowControl w:val="0"/>
        <w:spacing w:after="160" w:line="240" w:lineRule="auto"/>
        <w:ind w:firstLine="567"/>
        <w:jc w:val="center"/>
        <w:rPr>
          <w:rFonts w:ascii="GHEA Grapalat" w:hAnsi="GHEA Grapalat"/>
          <w:i w:val="0"/>
          <w:color w:val="000000" w:themeColor="text1"/>
        </w:rPr>
      </w:pPr>
      <w:r w:rsidRPr="007B1288">
        <w:rPr>
          <w:rFonts w:ascii="GHEA Grapalat" w:hAnsi="GHEA Grapalat"/>
          <w:i w:val="0"/>
          <w:color w:val="000000" w:themeColor="text1"/>
        </w:rPr>
        <w:t xml:space="preserve">Настоящий текст объявления утвержден Решением </w:t>
      </w:r>
      <w:r w:rsidR="00417E48" w:rsidRPr="007B1288">
        <w:rPr>
          <w:rFonts w:ascii="GHEA Grapalat" w:hAnsi="GHEA Grapalat"/>
          <w:i w:val="0"/>
          <w:color w:val="000000" w:themeColor="text1"/>
        </w:rPr>
        <w:t xml:space="preserve">Оценочной </w:t>
      </w:r>
      <w:r w:rsidRPr="007B1288">
        <w:rPr>
          <w:rFonts w:ascii="GHEA Grapalat" w:hAnsi="GHEA Grapalat"/>
          <w:i w:val="0"/>
          <w:color w:val="000000" w:themeColor="text1"/>
        </w:rPr>
        <w:t>Комиссии от</w:t>
      </w:r>
      <w:r w:rsidR="000C2A7F" w:rsidRPr="007B1288">
        <w:rPr>
          <w:rFonts w:ascii="GHEA Grapalat" w:hAnsi="GHEA Grapalat"/>
          <w:i w:val="0"/>
          <w:color w:val="000000" w:themeColor="text1"/>
        </w:rPr>
        <w:t xml:space="preserve"> </w:t>
      </w:r>
      <w:r w:rsidR="004A03F5" w:rsidRPr="007B1288">
        <w:rPr>
          <w:rFonts w:ascii="GHEA Grapalat" w:hAnsi="GHEA Grapalat"/>
          <w:i w:val="0"/>
          <w:color w:val="000000" w:themeColor="text1"/>
        </w:rPr>
        <w:t>05 сентября</w:t>
      </w:r>
      <w:r w:rsidR="000C2A7F" w:rsidRPr="007B1288">
        <w:rPr>
          <w:rFonts w:ascii="GHEA Grapalat" w:hAnsi="GHEA Grapalat"/>
          <w:i w:val="0"/>
          <w:color w:val="000000" w:themeColor="text1"/>
        </w:rPr>
        <w:t xml:space="preserve"> 202</w:t>
      </w:r>
      <w:r w:rsidR="0092129D" w:rsidRPr="007B1288">
        <w:rPr>
          <w:rFonts w:ascii="GHEA Grapalat" w:hAnsi="GHEA Grapalat"/>
          <w:i w:val="0"/>
          <w:color w:val="000000" w:themeColor="text1"/>
        </w:rPr>
        <w:t>3</w:t>
      </w:r>
      <w:r w:rsidR="00AA7117" w:rsidRPr="007B1288">
        <w:rPr>
          <w:rFonts w:ascii="GHEA Grapalat" w:hAnsi="GHEA Grapalat"/>
          <w:i w:val="0"/>
          <w:color w:val="000000" w:themeColor="text1"/>
        </w:rPr>
        <w:t xml:space="preserve"> </w:t>
      </w:r>
      <w:r w:rsidRPr="007B1288">
        <w:rPr>
          <w:rFonts w:ascii="GHEA Grapalat" w:hAnsi="GHEA Grapalat"/>
          <w:i w:val="0"/>
          <w:color w:val="000000" w:themeColor="text1"/>
        </w:rPr>
        <w:t xml:space="preserve">года </w:t>
      </w:r>
      <w:r w:rsidR="000C2A7F" w:rsidRPr="007B1288">
        <w:rPr>
          <w:rFonts w:ascii="GHEA Grapalat" w:hAnsi="GHEA Grapalat"/>
          <w:i w:val="0"/>
          <w:color w:val="000000" w:themeColor="text1"/>
          <w:lang w:val="af-ZA"/>
        </w:rPr>
        <w:t>N 1</w:t>
      </w:r>
    </w:p>
    <w:p w14:paraId="53019F0E" w14:textId="402675AD" w:rsidR="0091042F" w:rsidRPr="007B1288" w:rsidRDefault="0006703E" w:rsidP="00695415">
      <w:pPr>
        <w:pStyle w:val="BodyTextIndent"/>
        <w:widowControl w:val="0"/>
        <w:spacing w:after="160" w:line="240" w:lineRule="auto"/>
        <w:ind w:firstLine="567"/>
        <w:jc w:val="center"/>
        <w:rPr>
          <w:rFonts w:ascii="GHEA Grapalat" w:hAnsi="GHEA Grapalat"/>
          <w:i w:val="0"/>
          <w:color w:val="000000" w:themeColor="text1"/>
        </w:rPr>
      </w:pPr>
      <w:r w:rsidRPr="007B1288">
        <w:rPr>
          <w:rFonts w:ascii="GHEA Grapalat" w:hAnsi="GHEA Grapalat"/>
          <w:i w:val="0"/>
          <w:color w:val="000000" w:themeColor="text1"/>
        </w:rPr>
        <w:t xml:space="preserve">Код </w:t>
      </w:r>
      <w:r w:rsidR="00417E48" w:rsidRPr="007B1288">
        <w:rPr>
          <w:rFonts w:ascii="GHEA Grapalat" w:hAnsi="GHEA Grapalat"/>
          <w:i w:val="0"/>
          <w:color w:val="000000" w:themeColor="text1"/>
        </w:rPr>
        <w:t>процедуры</w:t>
      </w:r>
      <w:r w:rsidRPr="007B1288">
        <w:rPr>
          <w:rFonts w:ascii="GHEA Grapalat" w:hAnsi="GHEA Grapalat"/>
          <w:i w:val="0"/>
          <w:color w:val="000000" w:themeColor="text1"/>
        </w:rPr>
        <w:t xml:space="preserve"> </w:t>
      </w:r>
      <w:r w:rsidR="004A03F5" w:rsidRPr="007B1288">
        <w:rPr>
          <w:rFonts w:ascii="GHEA Grapalat" w:hAnsi="GHEA Grapalat"/>
          <w:i w:val="0"/>
          <w:color w:val="000000" w:themeColor="text1"/>
        </w:rPr>
        <w:t>ԵՔԿԱ-ԲՄԾՁԲ-23/29</w:t>
      </w:r>
      <w:r w:rsidR="00525BDA" w:rsidRPr="007B1288">
        <w:rPr>
          <w:rFonts w:ascii="GHEA Grapalat" w:hAnsi="GHEA Grapalat"/>
          <w:i w:val="0"/>
          <w:color w:val="000000" w:themeColor="text1"/>
        </w:rPr>
        <w:t xml:space="preserve"> </w:t>
      </w:r>
    </w:p>
    <w:p w14:paraId="003FAE23" w14:textId="2A6660E9" w:rsidR="00642EFE" w:rsidRPr="007B1288" w:rsidRDefault="00642EFE" w:rsidP="00695415">
      <w:pPr>
        <w:pStyle w:val="BodyTextIndent"/>
        <w:widowControl w:val="0"/>
        <w:spacing w:line="240" w:lineRule="auto"/>
        <w:ind w:firstLine="567"/>
        <w:rPr>
          <w:rFonts w:ascii="GHEA Grapalat" w:hAnsi="GHEA Grapalat"/>
          <w:i w:val="0"/>
          <w:color w:val="000000" w:themeColor="text1"/>
        </w:rPr>
      </w:pPr>
      <w:r w:rsidRPr="007B1288">
        <w:rPr>
          <w:rFonts w:ascii="GHEA Grapalat" w:hAnsi="GHEA Grapalat"/>
          <w:i w:val="0"/>
          <w:color w:val="000000" w:themeColor="text1"/>
        </w:rPr>
        <w:t xml:space="preserve">Заказчик </w:t>
      </w:r>
      <w:r w:rsidR="009E27D5" w:rsidRPr="007B1288">
        <w:rPr>
          <w:rFonts w:ascii="GHEA Grapalat" w:hAnsi="GHEA Grapalat"/>
          <w:i w:val="0"/>
          <w:color w:val="000000" w:themeColor="text1"/>
        </w:rPr>
        <w:t>ОНКО “Ереванский зоопарк”</w:t>
      </w:r>
      <w:r w:rsidRPr="007B1288">
        <w:rPr>
          <w:rFonts w:ascii="GHEA Grapalat" w:hAnsi="GHEA Grapalat"/>
          <w:i w:val="0"/>
          <w:color w:val="000000" w:themeColor="text1"/>
        </w:rPr>
        <w:t>, находящийся по адресу:</w:t>
      </w:r>
      <w:r w:rsidR="00714663" w:rsidRPr="007B1288">
        <w:rPr>
          <w:rFonts w:ascii="GHEA Grapalat" w:hAnsi="GHEA Grapalat"/>
          <w:color w:val="000000" w:themeColor="text1"/>
        </w:rPr>
        <w:t xml:space="preserve"> </w:t>
      </w:r>
      <w:r w:rsidR="009E27D5" w:rsidRPr="007B1288">
        <w:rPr>
          <w:rFonts w:ascii="GHEA Grapalat" w:hAnsi="GHEA Grapalat"/>
          <w:i w:val="0"/>
          <w:color w:val="000000" w:themeColor="text1"/>
        </w:rPr>
        <w:t>РА, г. Ереван, Мясникяна 20</w:t>
      </w:r>
      <w:r w:rsidR="00714663" w:rsidRPr="007B1288">
        <w:rPr>
          <w:rFonts w:ascii="GHEA Grapalat" w:hAnsi="GHEA Grapalat"/>
          <w:i w:val="0"/>
          <w:color w:val="000000" w:themeColor="text1"/>
        </w:rPr>
        <w:t xml:space="preserve"> </w:t>
      </w:r>
      <w:r w:rsidRPr="007B1288">
        <w:rPr>
          <w:rFonts w:ascii="GHEA Grapalat" w:hAnsi="GHEA Grapalat"/>
          <w:i w:val="0"/>
          <w:color w:val="000000" w:themeColor="text1"/>
        </w:rPr>
        <w:t xml:space="preserve">объявляет </w:t>
      </w:r>
      <w:r w:rsidR="00714663" w:rsidRPr="007B1288">
        <w:rPr>
          <w:rFonts w:ascii="GHEA Grapalat" w:hAnsi="GHEA Grapalat"/>
          <w:i w:val="0"/>
          <w:color w:val="000000" w:themeColor="text1"/>
        </w:rPr>
        <w:t xml:space="preserve">о </w:t>
      </w:r>
      <w:r w:rsidR="009539A5" w:rsidRPr="007B1288">
        <w:rPr>
          <w:rFonts w:ascii="GHEA Grapalat" w:hAnsi="GHEA Grapalat"/>
          <w:i w:val="0"/>
          <w:color w:val="000000" w:themeColor="text1"/>
        </w:rPr>
        <w:t>открытом конкурсе, который проводится одним этапом.</w:t>
      </w:r>
    </w:p>
    <w:p w14:paraId="26082439" w14:textId="0F3818BA" w:rsidR="00341A74" w:rsidRPr="007B1288" w:rsidRDefault="009539A5" w:rsidP="00695415">
      <w:pPr>
        <w:pStyle w:val="BodyTextIndent"/>
        <w:widowControl w:val="0"/>
        <w:spacing w:line="240" w:lineRule="auto"/>
        <w:ind w:firstLine="567"/>
        <w:rPr>
          <w:rFonts w:ascii="GHEA Grapalat" w:hAnsi="GHEA Grapalat"/>
          <w:i w:val="0"/>
          <w:color w:val="000000" w:themeColor="text1"/>
          <w:spacing w:val="6"/>
        </w:rPr>
      </w:pPr>
      <w:r w:rsidRPr="007B1288">
        <w:rPr>
          <w:rFonts w:ascii="GHEA Grapalat" w:hAnsi="GHEA Grapalat"/>
          <w:i w:val="0"/>
          <w:color w:val="000000" w:themeColor="text1"/>
        </w:rPr>
        <w:t xml:space="preserve">участнику, отобранному по </w:t>
      </w:r>
      <w:r w:rsidR="00A20B69" w:rsidRPr="007B1288">
        <w:rPr>
          <w:rFonts w:ascii="GHEA Grapalat" w:hAnsi="GHEA Grapalat"/>
          <w:i w:val="0"/>
          <w:color w:val="000000" w:themeColor="text1"/>
        </w:rPr>
        <w:t xml:space="preserve">итогам </w:t>
      </w:r>
      <w:r w:rsidR="0041023E" w:rsidRPr="007B1288">
        <w:rPr>
          <w:rFonts w:ascii="GHEA Grapalat" w:hAnsi="GHEA Grapalat"/>
          <w:i w:val="0"/>
          <w:color w:val="000000" w:themeColor="text1"/>
        </w:rPr>
        <w:t>настоящей процедуры</w:t>
      </w:r>
      <w:r w:rsidR="00A20B69" w:rsidRPr="007B1288">
        <w:rPr>
          <w:rFonts w:ascii="GHEA Grapalat" w:hAnsi="GHEA Grapalat"/>
          <w:i w:val="0"/>
          <w:color w:val="000000" w:themeColor="text1"/>
        </w:rPr>
        <w:t>, в</w:t>
      </w:r>
      <w:r w:rsidR="00782D60" w:rsidRPr="007B1288">
        <w:rPr>
          <w:rFonts w:ascii="Calibri" w:hAnsi="Calibri" w:cs="Calibri"/>
          <w:i w:val="0"/>
          <w:color w:val="000000" w:themeColor="text1"/>
          <w:lang w:val="en-US"/>
        </w:rPr>
        <w:t> </w:t>
      </w:r>
      <w:r w:rsidR="00A20B69" w:rsidRPr="007B1288">
        <w:rPr>
          <w:rFonts w:ascii="GHEA Grapalat" w:hAnsi="GHEA Grapalat"/>
          <w:i w:val="0"/>
          <w:color w:val="000000" w:themeColor="text1"/>
          <w:spacing w:val="6"/>
        </w:rPr>
        <w:t>установленном</w:t>
      </w:r>
      <w:r w:rsidR="00782D60" w:rsidRPr="007B1288">
        <w:rPr>
          <w:rFonts w:ascii="Calibri" w:hAnsi="Calibri" w:cs="Calibri"/>
          <w:i w:val="0"/>
          <w:color w:val="000000" w:themeColor="text1"/>
          <w:spacing w:val="6"/>
          <w:lang w:val="en-US"/>
        </w:rPr>
        <w:t> </w:t>
      </w:r>
      <w:r w:rsidR="00A20B69" w:rsidRPr="007B1288">
        <w:rPr>
          <w:rFonts w:ascii="GHEA Grapalat" w:hAnsi="GHEA Grapalat"/>
          <w:i w:val="0"/>
          <w:color w:val="000000" w:themeColor="text1"/>
          <w:spacing w:val="6"/>
        </w:rPr>
        <w:t xml:space="preserve">порядке будет предложено заключить договор на поставку </w:t>
      </w:r>
      <w:r w:rsidRPr="007B1288">
        <w:rPr>
          <w:rFonts w:ascii="GHEA Grapalat" w:hAnsi="GHEA Grapalat"/>
          <w:i w:val="0"/>
          <w:color w:val="000000" w:themeColor="text1"/>
        </w:rPr>
        <w:t>подготовка проектно-сметной документации, услуги по составлению сметы</w:t>
      </w:r>
      <w:r w:rsidR="003D2457" w:rsidRPr="007B1288">
        <w:rPr>
          <w:rFonts w:ascii="GHEA Grapalat" w:hAnsi="GHEA Grapalat"/>
          <w:i w:val="0"/>
          <w:color w:val="000000" w:themeColor="text1"/>
        </w:rPr>
        <w:t xml:space="preserve"> </w:t>
      </w:r>
      <w:r w:rsidR="00782D60" w:rsidRPr="007B1288">
        <w:rPr>
          <w:rFonts w:ascii="GHEA Grapalat" w:hAnsi="GHEA Grapalat"/>
          <w:i w:val="0"/>
          <w:color w:val="000000" w:themeColor="text1"/>
        </w:rPr>
        <w:t>(далее — договор).</w:t>
      </w:r>
    </w:p>
    <w:p w14:paraId="21625855" w14:textId="77777777" w:rsidR="00357D48" w:rsidRPr="007B1288" w:rsidRDefault="00A20B69" w:rsidP="00695415">
      <w:pPr>
        <w:pStyle w:val="BodyTextIndent"/>
        <w:widowControl w:val="0"/>
        <w:spacing w:line="240" w:lineRule="auto"/>
        <w:ind w:firstLine="567"/>
        <w:rPr>
          <w:rFonts w:ascii="GHEA Grapalat" w:hAnsi="GHEA Grapalat"/>
          <w:i w:val="0"/>
          <w:color w:val="000000" w:themeColor="text1"/>
        </w:rPr>
      </w:pPr>
      <w:r w:rsidRPr="007B1288">
        <w:rPr>
          <w:rFonts w:ascii="GHEA Grapalat" w:hAnsi="GHEA Grapalat"/>
          <w:i w:val="0"/>
          <w:color w:val="000000" w:themeColor="text1"/>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B1288">
        <w:rPr>
          <w:rFonts w:ascii="Calibri" w:hAnsi="Calibri" w:cs="Calibri"/>
          <w:i w:val="0"/>
          <w:color w:val="000000" w:themeColor="text1"/>
          <w:lang w:val="en-US"/>
        </w:rPr>
        <w:t> </w:t>
      </w:r>
      <w:r w:rsidR="00F95E94" w:rsidRPr="007B1288">
        <w:rPr>
          <w:rFonts w:ascii="GHEA Grapalat" w:hAnsi="GHEA Grapalat"/>
          <w:i w:val="0"/>
          <w:color w:val="000000" w:themeColor="text1"/>
        </w:rPr>
        <w:t>настоящей процедуре</w:t>
      </w:r>
      <w:r w:rsidRPr="007B1288">
        <w:rPr>
          <w:rFonts w:ascii="GHEA Grapalat" w:hAnsi="GHEA Grapalat"/>
          <w:i w:val="0"/>
          <w:color w:val="000000" w:themeColor="text1"/>
        </w:rPr>
        <w:t>.</w:t>
      </w:r>
    </w:p>
    <w:p w14:paraId="54E36A87" w14:textId="77777777" w:rsidR="008B069D" w:rsidRPr="007B1288" w:rsidRDefault="00052084" w:rsidP="00695415">
      <w:pPr>
        <w:pStyle w:val="BodyTextIndent"/>
        <w:widowControl w:val="0"/>
        <w:spacing w:line="240" w:lineRule="auto"/>
        <w:ind w:firstLine="567"/>
        <w:rPr>
          <w:rFonts w:ascii="GHEA Grapalat" w:hAnsi="GHEA Grapalat"/>
          <w:i w:val="0"/>
          <w:color w:val="000000" w:themeColor="text1"/>
        </w:rPr>
      </w:pPr>
      <w:r w:rsidRPr="007B1288">
        <w:rPr>
          <w:rFonts w:ascii="GHEA Grapalat" w:hAnsi="GHEA Grapalat"/>
          <w:i w:val="0"/>
          <w:color w:val="000000" w:themeColor="text1"/>
        </w:rPr>
        <w:t xml:space="preserve">Условия </w:t>
      </w:r>
      <w:r w:rsidR="00677658" w:rsidRPr="007B1288">
        <w:rPr>
          <w:rFonts w:ascii="GHEA Grapalat" w:hAnsi="GHEA Grapalat"/>
          <w:i w:val="0"/>
          <w:color w:val="000000" w:themeColor="text1"/>
        </w:rPr>
        <w:t xml:space="preserve">предъявляемые </w:t>
      </w:r>
      <w:r w:rsidR="00FD0B1A" w:rsidRPr="007B1288">
        <w:rPr>
          <w:rFonts w:ascii="GHEA Grapalat" w:hAnsi="GHEA Grapalat"/>
          <w:i w:val="0"/>
          <w:color w:val="000000" w:themeColor="text1"/>
        </w:rPr>
        <w:t xml:space="preserve">к </w:t>
      </w:r>
      <w:r w:rsidR="00677658" w:rsidRPr="007B1288">
        <w:rPr>
          <w:rFonts w:ascii="GHEA Grapalat" w:hAnsi="GHEA Grapalat"/>
          <w:i w:val="0"/>
          <w:color w:val="000000" w:themeColor="text1"/>
        </w:rPr>
        <w:t xml:space="preserve">лицам, не имеющим права на участие в </w:t>
      </w:r>
      <w:r w:rsidRPr="007B1288">
        <w:rPr>
          <w:rFonts w:ascii="GHEA Grapalat" w:hAnsi="GHEA Grapalat"/>
          <w:i w:val="0"/>
          <w:color w:val="000000" w:themeColor="text1"/>
        </w:rPr>
        <w:t xml:space="preserve"> данной </w:t>
      </w:r>
      <w:r w:rsidR="006F297B" w:rsidRPr="007B1288">
        <w:rPr>
          <w:rFonts w:ascii="GHEA Grapalat" w:hAnsi="GHEA Grapalat"/>
          <w:i w:val="0"/>
          <w:color w:val="000000" w:themeColor="text1"/>
        </w:rPr>
        <w:t>процедуре</w:t>
      </w:r>
      <w:r w:rsidR="00677658" w:rsidRPr="007B1288">
        <w:rPr>
          <w:rFonts w:ascii="GHEA Grapalat" w:hAnsi="GHEA Grapalat"/>
          <w:i w:val="0"/>
          <w:color w:val="000000" w:themeColor="text1"/>
        </w:rPr>
        <w:t>, а также участникам, установлены приглашением на настоящую процедуру.</w:t>
      </w:r>
      <w:r w:rsidRPr="007B1288" w:rsidDel="00052084">
        <w:rPr>
          <w:rFonts w:ascii="GHEA Grapalat" w:hAnsi="GHEA Grapalat"/>
          <w:i w:val="0"/>
          <w:color w:val="000000" w:themeColor="text1"/>
        </w:rPr>
        <w:t xml:space="preserve"> </w:t>
      </w:r>
    </w:p>
    <w:p w14:paraId="337A98FB" w14:textId="64F28C33" w:rsidR="00357D48" w:rsidRPr="007B1288" w:rsidRDefault="009539A5" w:rsidP="00695415">
      <w:pPr>
        <w:pStyle w:val="BodyTextIndent"/>
        <w:widowControl w:val="0"/>
        <w:spacing w:line="240" w:lineRule="auto"/>
        <w:ind w:firstLine="567"/>
        <w:rPr>
          <w:rFonts w:ascii="GHEA Grapalat" w:hAnsi="GHEA Grapalat"/>
          <w:b/>
          <w:bCs/>
          <w:i w:val="0"/>
          <w:color w:val="000000" w:themeColor="text1"/>
        </w:rPr>
      </w:pPr>
      <w:r w:rsidRPr="007B1288">
        <w:rPr>
          <w:rFonts w:ascii="GHEA Grapalat" w:hAnsi="GHEA Grapalat"/>
          <w:b/>
          <w:bCs/>
          <w:i w:val="0"/>
          <w:color w:val="000000" w:themeColor="text1"/>
          <w:sz w:val="22"/>
          <w:szCs w:val="22"/>
        </w:rPr>
        <w:t>Выбранный консультант определяется методом отбора оцененного и самого низкого ценового предложения, соответствующего условиям неценового минимума, из поданных предложений, принимая за основу положение статьи 44, части 1, пункта 2 Закона РА “О закупках”.</w:t>
      </w:r>
    </w:p>
    <w:p w14:paraId="014BAA28" w14:textId="77777777" w:rsidR="00D85563" w:rsidRPr="007B1288" w:rsidRDefault="000E2427" w:rsidP="00695415">
      <w:pPr>
        <w:pStyle w:val="BodyTextIndent"/>
        <w:widowControl w:val="0"/>
        <w:spacing w:line="240" w:lineRule="auto"/>
        <w:ind w:firstLine="567"/>
        <w:rPr>
          <w:rFonts w:ascii="GHEA Grapalat" w:hAnsi="GHEA Grapalat"/>
          <w:i w:val="0"/>
          <w:color w:val="000000" w:themeColor="text1"/>
        </w:rPr>
      </w:pPr>
      <w:r w:rsidRPr="007B1288">
        <w:rPr>
          <w:rFonts w:ascii="GHEA Grapalat" w:hAnsi="GHEA Grapalat"/>
          <w:i w:val="0"/>
          <w:color w:val="000000" w:themeColor="text1"/>
        </w:rPr>
        <w:t xml:space="preserve">В отношении </w:t>
      </w:r>
      <w:r w:rsidR="00830445" w:rsidRPr="007B1288">
        <w:rPr>
          <w:rFonts w:ascii="GHEA Grapalat" w:hAnsi="GHEA Grapalat"/>
          <w:i w:val="0"/>
          <w:color w:val="000000" w:themeColor="text1"/>
        </w:rPr>
        <w:t xml:space="preserve">настоящей процедуры </w:t>
      </w:r>
      <w:r w:rsidRPr="007B1288">
        <w:rPr>
          <w:rFonts w:ascii="GHEA Grapalat" w:hAnsi="GHEA Grapalat"/>
          <w:i w:val="0"/>
          <w:color w:val="000000" w:themeColor="text1"/>
        </w:rPr>
        <w:t>применяются положения Соглашения Всемирной торговой организации по правительственным закупкам.</w:t>
      </w:r>
    </w:p>
    <w:p w14:paraId="4ECB7342" w14:textId="77777777" w:rsidR="0067579A" w:rsidRPr="007B1288" w:rsidRDefault="00357D48" w:rsidP="00695415">
      <w:pPr>
        <w:pStyle w:val="BodyTextIndent"/>
        <w:widowControl w:val="0"/>
        <w:spacing w:line="240" w:lineRule="auto"/>
        <w:ind w:firstLine="567"/>
        <w:rPr>
          <w:rFonts w:ascii="GHEA Grapalat" w:hAnsi="GHEA Grapalat"/>
          <w:i w:val="0"/>
          <w:color w:val="000000" w:themeColor="text1"/>
          <w:spacing w:val="-6"/>
        </w:rPr>
      </w:pPr>
      <w:r w:rsidRPr="007B1288">
        <w:rPr>
          <w:rFonts w:ascii="GHEA Grapalat" w:hAnsi="GHEA Grapalat"/>
          <w:i w:val="0"/>
          <w:color w:val="000000" w:themeColor="text1"/>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B1288">
        <w:rPr>
          <w:rFonts w:ascii="Calibri" w:hAnsi="Calibri" w:cs="Calibri"/>
          <w:i w:val="0"/>
          <w:color w:val="000000" w:themeColor="text1"/>
          <w:spacing w:val="-6"/>
          <w:lang w:val="en-US"/>
        </w:rPr>
        <w:t> </w:t>
      </w:r>
      <w:r w:rsidRPr="007B1288">
        <w:rPr>
          <w:rFonts w:ascii="GHEA Grapalat" w:hAnsi="GHEA Grapalat"/>
          <w:i w:val="0"/>
          <w:color w:val="000000" w:themeColor="text1"/>
          <w:spacing w:val="-6"/>
        </w:rPr>
        <w:t xml:space="preserve">электронной форме в течение рабочего дня, следующего за днем получения заявления. </w:t>
      </w:r>
    </w:p>
    <w:p w14:paraId="6E1183B1" w14:textId="6C6DBA7F" w:rsidR="009216D6" w:rsidRPr="007B1288" w:rsidRDefault="009216D6" w:rsidP="00695415">
      <w:pPr>
        <w:pStyle w:val="BodyTextIndent"/>
        <w:widowControl w:val="0"/>
        <w:spacing w:line="240" w:lineRule="auto"/>
        <w:ind w:firstLine="567"/>
        <w:rPr>
          <w:rFonts w:ascii="GHEA Grapalat" w:hAnsi="GHEA Grapalat"/>
          <w:i w:val="0"/>
          <w:color w:val="000000" w:themeColor="text1"/>
        </w:rPr>
      </w:pPr>
      <w:r w:rsidRPr="007B1288">
        <w:rPr>
          <w:rFonts w:ascii="GHEA Grapalat" w:hAnsi="GHEA Grapalat"/>
          <w:i w:val="0"/>
          <w:color w:val="000000" w:themeColor="text1"/>
        </w:rPr>
        <w:t xml:space="preserve">Заявки на на </w:t>
      </w:r>
      <w:r w:rsidR="006252F6" w:rsidRPr="007B1288">
        <w:rPr>
          <w:rFonts w:ascii="GHEA Grapalat" w:hAnsi="GHEA Grapalat"/>
          <w:i w:val="0"/>
          <w:color w:val="000000" w:themeColor="text1"/>
        </w:rPr>
        <w:t>открытый конкурс</w:t>
      </w:r>
      <w:r w:rsidRPr="007B1288">
        <w:rPr>
          <w:rFonts w:ascii="GHEA Grapalat" w:hAnsi="GHEA Grapalat"/>
          <w:i w:val="0"/>
          <w:color w:val="000000" w:themeColor="text1"/>
        </w:rPr>
        <w:t xml:space="preserve"> необходимо подавать по адресу</w:t>
      </w:r>
      <w:r w:rsidR="00714663" w:rsidRPr="007B1288">
        <w:rPr>
          <w:rFonts w:ascii="GHEA Grapalat" w:hAnsi="GHEA Grapalat"/>
          <w:color w:val="000000" w:themeColor="text1"/>
        </w:rPr>
        <w:t xml:space="preserve"> </w:t>
      </w:r>
      <w:r w:rsidR="009E27D5" w:rsidRPr="007B1288">
        <w:rPr>
          <w:rFonts w:ascii="GHEA Grapalat" w:hAnsi="GHEA Grapalat"/>
          <w:i w:val="0"/>
          <w:color w:val="000000" w:themeColor="text1"/>
          <w:spacing w:val="6"/>
        </w:rPr>
        <w:t>РА, г. Ереван, Мясникяна 20</w:t>
      </w:r>
      <w:r w:rsidR="00714663" w:rsidRPr="007B1288">
        <w:rPr>
          <w:rFonts w:ascii="GHEA Grapalat" w:hAnsi="GHEA Grapalat"/>
          <w:i w:val="0"/>
          <w:color w:val="000000" w:themeColor="text1"/>
          <w:spacing w:val="6"/>
        </w:rPr>
        <w:t xml:space="preserve"> </w:t>
      </w:r>
      <w:r w:rsidRPr="007B1288">
        <w:rPr>
          <w:rFonts w:ascii="GHEA Grapalat" w:hAnsi="GHEA Grapalat"/>
          <w:i w:val="0"/>
          <w:color w:val="000000" w:themeColor="text1"/>
        </w:rPr>
        <w:t xml:space="preserve">в документарной форме, до </w:t>
      </w:r>
      <w:r w:rsidR="004A03F5" w:rsidRPr="007B1288">
        <w:rPr>
          <w:rFonts w:ascii="GHEA Grapalat" w:hAnsi="GHEA Grapalat"/>
          <w:i w:val="0"/>
          <w:color w:val="000000" w:themeColor="text1"/>
        </w:rPr>
        <w:t>14:30</w:t>
      </w:r>
      <w:r w:rsidR="00714663" w:rsidRPr="007B1288">
        <w:rPr>
          <w:rFonts w:ascii="GHEA Grapalat" w:hAnsi="GHEA Grapalat"/>
          <w:i w:val="0"/>
          <w:color w:val="000000" w:themeColor="text1"/>
        </w:rPr>
        <w:t xml:space="preserve"> </w:t>
      </w:r>
      <w:r w:rsidRPr="007B1288">
        <w:rPr>
          <w:rFonts w:ascii="GHEA Grapalat" w:hAnsi="GHEA Grapalat"/>
          <w:i w:val="0"/>
          <w:color w:val="000000" w:themeColor="text1"/>
        </w:rPr>
        <w:t xml:space="preserve">часов </w:t>
      </w:r>
      <w:r w:rsidR="004A03F5" w:rsidRPr="007B1288">
        <w:rPr>
          <w:rFonts w:ascii="GHEA Grapalat" w:hAnsi="GHEA Grapalat"/>
          <w:i w:val="0"/>
          <w:color w:val="000000" w:themeColor="text1"/>
        </w:rPr>
        <w:t>16-го</w:t>
      </w:r>
      <w:r w:rsidR="005B3E1F" w:rsidRPr="007B1288">
        <w:rPr>
          <w:rFonts w:ascii="GHEA Grapalat" w:hAnsi="GHEA Grapalat"/>
          <w:i w:val="0"/>
          <w:color w:val="000000" w:themeColor="text1"/>
        </w:rPr>
        <w:t xml:space="preserve"> д</w:t>
      </w:r>
      <w:r w:rsidRPr="007B1288">
        <w:rPr>
          <w:rFonts w:ascii="GHEA Grapalat" w:hAnsi="GHEA Grapalat"/>
          <w:i w:val="0"/>
          <w:color w:val="000000" w:themeColor="text1"/>
        </w:rPr>
        <w:t>ня со дня опубликования настоящего объявления. Кроме армянского языка заявки могут быть поданы также на английском или русском языке.</w:t>
      </w:r>
    </w:p>
    <w:p w14:paraId="30F60501" w14:textId="4AD9B2FF" w:rsidR="009216D6" w:rsidRPr="007B1288" w:rsidRDefault="009216D6" w:rsidP="00695415">
      <w:pPr>
        <w:pStyle w:val="BodyTextIndent"/>
        <w:widowControl w:val="0"/>
        <w:spacing w:line="240" w:lineRule="auto"/>
        <w:ind w:firstLine="567"/>
        <w:rPr>
          <w:rFonts w:ascii="GHEA Grapalat" w:hAnsi="GHEA Grapalat"/>
          <w:i w:val="0"/>
          <w:color w:val="000000" w:themeColor="text1"/>
        </w:rPr>
      </w:pPr>
      <w:r w:rsidRPr="007B1288">
        <w:rPr>
          <w:rFonts w:ascii="GHEA Grapalat" w:hAnsi="GHEA Grapalat"/>
          <w:i w:val="0"/>
          <w:color w:val="000000" w:themeColor="text1"/>
        </w:rPr>
        <w:t xml:space="preserve">Вскрытие заявок будет проводиться по адресу </w:t>
      </w:r>
      <w:r w:rsidR="009E27D5" w:rsidRPr="007B1288">
        <w:rPr>
          <w:rFonts w:ascii="GHEA Grapalat" w:hAnsi="GHEA Grapalat"/>
          <w:i w:val="0"/>
          <w:color w:val="000000" w:themeColor="text1"/>
          <w:spacing w:val="6"/>
        </w:rPr>
        <w:t>РА, г. Ереван, Мясникяна 20</w:t>
      </w:r>
      <w:r w:rsidRPr="007B1288">
        <w:rPr>
          <w:rFonts w:ascii="GHEA Grapalat" w:hAnsi="GHEA Grapalat"/>
          <w:i w:val="0"/>
          <w:color w:val="000000" w:themeColor="text1"/>
        </w:rPr>
        <w:t xml:space="preserve">, в </w:t>
      </w:r>
      <w:r w:rsidR="004A03F5" w:rsidRPr="007B1288">
        <w:rPr>
          <w:rFonts w:ascii="GHEA Grapalat" w:hAnsi="GHEA Grapalat"/>
          <w:i w:val="0"/>
          <w:color w:val="000000" w:themeColor="text1"/>
        </w:rPr>
        <w:t>14:30</w:t>
      </w:r>
      <w:r w:rsidRPr="007B1288">
        <w:rPr>
          <w:rFonts w:ascii="GHEA Grapalat" w:hAnsi="GHEA Grapalat"/>
          <w:i w:val="0"/>
          <w:color w:val="000000" w:themeColor="text1"/>
        </w:rPr>
        <w:t xml:space="preserve"> часов</w:t>
      </w:r>
      <w:r w:rsidR="00863667" w:rsidRPr="007B1288">
        <w:rPr>
          <w:rFonts w:ascii="GHEA Grapalat" w:hAnsi="GHEA Grapalat"/>
          <w:i w:val="0"/>
          <w:color w:val="000000" w:themeColor="text1"/>
        </w:rPr>
        <w:t xml:space="preserve"> </w:t>
      </w:r>
      <w:r w:rsidR="004A03F5" w:rsidRPr="007B1288">
        <w:rPr>
          <w:rFonts w:ascii="GHEA Grapalat" w:hAnsi="GHEA Grapalat"/>
          <w:i w:val="0"/>
          <w:color w:val="000000" w:themeColor="text1"/>
        </w:rPr>
        <w:t>22 сентября</w:t>
      </w:r>
      <w:r w:rsidRPr="007B1288">
        <w:rPr>
          <w:rFonts w:ascii="GHEA Grapalat" w:hAnsi="GHEA Grapalat"/>
          <w:i w:val="0"/>
          <w:color w:val="000000" w:themeColor="text1"/>
        </w:rPr>
        <w:t xml:space="preserve"> </w:t>
      </w:r>
      <w:r w:rsidR="009E27D5" w:rsidRPr="007B1288">
        <w:rPr>
          <w:rFonts w:ascii="GHEA Grapalat" w:hAnsi="GHEA Grapalat"/>
          <w:i w:val="0"/>
          <w:color w:val="000000" w:themeColor="text1"/>
        </w:rPr>
        <w:t>2023г.</w:t>
      </w:r>
    </w:p>
    <w:p w14:paraId="692AB9D3" w14:textId="77777777" w:rsidR="00F95DBF" w:rsidRPr="007B1288" w:rsidRDefault="00F95DBF" w:rsidP="00695415">
      <w:pPr>
        <w:pStyle w:val="BodyTextIndent"/>
        <w:widowControl w:val="0"/>
        <w:spacing w:line="240" w:lineRule="auto"/>
        <w:ind w:firstLine="567"/>
        <w:rPr>
          <w:rFonts w:ascii="GHEA Grapalat" w:hAnsi="GHEA Grapalat"/>
          <w:i w:val="0"/>
          <w:color w:val="000000" w:themeColor="text1"/>
        </w:rPr>
      </w:pPr>
      <w:r w:rsidRPr="007B1288">
        <w:rPr>
          <w:rFonts w:ascii="GHEA Grapalat" w:hAnsi="GHEA Grapalat"/>
          <w:i w:val="0"/>
          <w:color w:val="000000" w:themeColor="text1"/>
        </w:rPr>
        <w:t>Обжалование данной процедуры осуществляется в порядке, установленном законом РА "О закупках" и гражданским процессуальным кодексом РА.</w:t>
      </w:r>
    </w:p>
    <w:p w14:paraId="2727B1EA" w14:textId="4ABA1A1E" w:rsidR="00BE1C5E" w:rsidRPr="007B1288" w:rsidRDefault="00754697" w:rsidP="00695415">
      <w:pPr>
        <w:pStyle w:val="BodyTextIndent"/>
        <w:widowControl w:val="0"/>
        <w:spacing w:line="240" w:lineRule="auto"/>
        <w:ind w:firstLine="567"/>
        <w:rPr>
          <w:rFonts w:ascii="GHEA Grapalat" w:hAnsi="GHEA Grapalat"/>
          <w:i w:val="0"/>
          <w:color w:val="000000" w:themeColor="text1"/>
        </w:rPr>
      </w:pPr>
      <w:r w:rsidRPr="007B1288">
        <w:rPr>
          <w:rFonts w:ascii="GHEA Grapalat" w:hAnsi="GHEA Grapalat"/>
          <w:i w:val="0"/>
          <w:color w:val="000000" w:themeColor="text1"/>
        </w:rPr>
        <w:t>Для получения дополнительной информации, связанной с настоящим</w:t>
      </w:r>
      <w:r w:rsidR="00D5443D" w:rsidRPr="007B1288">
        <w:rPr>
          <w:rFonts w:ascii="Calibri" w:hAnsi="Calibri" w:cs="Calibri"/>
          <w:i w:val="0"/>
          <w:color w:val="000000" w:themeColor="text1"/>
          <w:lang w:val="en-US"/>
        </w:rPr>
        <w:t> </w:t>
      </w:r>
      <w:r w:rsidRPr="007B1288">
        <w:rPr>
          <w:rFonts w:ascii="GHEA Grapalat" w:hAnsi="GHEA Grapalat"/>
          <w:i w:val="0"/>
          <w:color w:val="000000" w:themeColor="text1"/>
        </w:rPr>
        <w:t>объявлением, можете обратиться к секретарю Оценочной комиссии</w:t>
      </w:r>
      <w:r w:rsidR="00BE1C5E" w:rsidRPr="007B1288">
        <w:rPr>
          <w:rFonts w:ascii="GHEA Grapalat" w:hAnsi="GHEA Grapalat"/>
          <w:i w:val="0"/>
          <w:color w:val="000000" w:themeColor="text1"/>
        </w:rPr>
        <w:t xml:space="preserve"> </w:t>
      </w:r>
      <w:r w:rsidR="00285986" w:rsidRPr="007B1288">
        <w:rPr>
          <w:rFonts w:ascii="GHEA Grapalat" w:hAnsi="GHEA Grapalat"/>
          <w:i w:val="0"/>
          <w:color w:val="000000" w:themeColor="text1"/>
        </w:rPr>
        <w:t>В. Элоян</w:t>
      </w:r>
      <w:r w:rsidR="00714663" w:rsidRPr="007B1288">
        <w:rPr>
          <w:rFonts w:ascii="GHEA Grapalat" w:hAnsi="GHEA Grapalat"/>
          <w:i w:val="0"/>
          <w:color w:val="000000" w:themeColor="text1"/>
        </w:rPr>
        <w:t>.</w:t>
      </w:r>
    </w:p>
    <w:p w14:paraId="38E124D1" w14:textId="77777777" w:rsidR="002464C1" w:rsidRPr="007B1288" w:rsidRDefault="002464C1" w:rsidP="00695415">
      <w:pPr>
        <w:pStyle w:val="BodyTextIndent"/>
        <w:widowControl w:val="0"/>
        <w:spacing w:line="240" w:lineRule="auto"/>
        <w:ind w:firstLine="567"/>
        <w:rPr>
          <w:rFonts w:ascii="GHEA Grapalat" w:hAnsi="GHEA Grapalat"/>
          <w:i w:val="0"/>
          <w:color w:val="000000" w:themeColor="text1"/>
        </w:rPr>
      </w:pPr>
    </w:p>
    <w:p w14:paraId="304E325B" w14:textId="039270E9" w:rsidR="00714663" w:rsidRPr="007B1288" w:rsidRDefault="00754697" w:rsidP="00695415">
      <w:pPr>
        <w:pStyle w:val="BodyTextIndent"/>
        <w:spacing w:line="240" w:lineRule="auto"/>
        <w:ind w:firstLine="567"/>
        <w:rPr>
          <w:rFonts w:ascii="GHEA Grapalat" w:hAnsi="GHEA Grapalat"/>
          <w:bCs/>
          <w:i w:val="0"/>
          <w:color w:val="000000" w:themeColor="text1"/>
          <w:lang w:val="af-ZA"/>
        </w:rPr>
      </w:pPr>
      <w:r w:rsidRPr="007B1288">
        <w:rPr>
          <w:rFonts w:ascii="GHEA Grapalat" w:hAnsi="GHEA Grapalat"/>
          <w:i w:val="0"/>
          <w:color w:val="000000" w:themeColor="text1"/>
        </w:rPr>
        <w:t>Телефон</w:t>
      </w:r>
      <w:r w:rsidR="00714663" w:rsidRPr="007B1288">
        <w:rPr>
          <w:rFonts w:ascii="GHEA Grapalat" w:hAnsi="GHEA Grapalat"/>
          <w:i w:val="0"/>
          <w:color w:val="000000" w:themeColor="text1"/>
        </w:rPr>
        <w:t>:</w:t>
      </w:r>
      <w:r w:rsidRPr="007B1288">
        <w:rPr>
          <w:rFonts w:ascii="GHEA Grapalat" w:hAnsi="GHEA Grapalat"/>
          <w:i w:val="0"/>
          <w:color w:val="000000" w:themeColor="text1"/>
        </w:rPr>
        <w:t xml:space="preserve"> </w:t>
      </w:r>
      <w:r w:rsidR="00285986" w:rsidRPr="007B1288">
        <w:rPr>
          <w:rFonts w:ascii="GHEA Grapalat" w:hAnsi="GHEA Grapalat"/>
          <w:bCs/>
          <w:i w:val="0"/>
          <w:color w:val="000000" w:themeColor="text1"/>
          <w:lang w:val="af-ZA"/>
        </w:rPr>
        <w:t>+374 44 365833</w:t>
      </w:r>
    </w:p>
    <w:p w14:paraId="42EE8B06" w14:textId="607975E2" w:rsidR="00714663" w:rsidRPr="007B1288" w:rsidRDefault="00754697" w:rsidP="00695415">
      <w:pPr>
        <w:pStyle w:val="BodyTextIndent"/>
        <w:widowControl w:val="0"/>
        <w:spacing w:line="240" w:lineRule="auto"/>
        <w:ind w:firstLine="567"/>
        <w:rPr>
          <w:rStyle w:val="Hyperlink"/>
          <w:rFonts w:ascii="GHEA Grapalat" w:hAnsi="GHEA Grapalat"/>
          <w:bCs/>
          <w:i w:val="0"/>
          <w:color w:val="000000" w:themeColor="text1"/>
        </w:rPr>
      </w:pPr>
      <w:r w:rsidRPr="007B1288">
        <w:rPr>
          <w:rFonts w:ascii="GHEA Grapalat" w:hAnsi="GHEA Grapalat"/>
          <w:i w:val="0"/>
          <w:color w:val="000000" w:themeColor="text1"/>
        </w:rPr>
        <w:t>Электронная почта</w:t>
      </w:r>
      <w:r w:rsidR="00714663" w:rsidRPr="007B1288">
        <w:rPr>
          <w:rFonts w:ascii="GHEA Grapalat" w:hAnsi="GHEA Grapalat"/>
          <w:i w:val="0"/>
          <w:color w:val="000000" w:themeColor="text1"/>
        </w:rPr>
        <w:t>:</w:t>
      </w:r>
      <w:r w:rsidR="009E27D5" w:rsidRPr="007B1288">
        <w:rPr>
          <w:color w:val="000000" w:themeColor="text1"/>
        </w:rPr>
        <w:t xml:space="preserve"> </w:t>
      </w:r>
      <w:r w:rsidR="00C55312" w:rsidRPr="007B1288">
        <w:rPr>
          <w:rStyle w:val="Hyperlink"/>
          <w:rFonts w:ascii="GHEA Grapalat" w:hAnsi="GHEA Grapalat"/>
          <w:i w:val="0"/>
          <w:color w:val="000000" w:themeColor="text1"/>
        </w:rPr>
        <w:t>info@epromotion.am</w:t>
      </w:r>
    </w:p>
    <w:p w14:paraId="54584756" w14:textId="0FCB5636" w:rsidR="00915A97" w:rsidRPr="007B1288" w:rsidRDefault="00754697" w:rsidP="00695415">
      <w:pPr>
        <w:pStyle w:val="BodyTextIndent"/>
        <w:widowControl w:val="0"/>
        <w:spacing w:line="240" w:lineRule="auto"/>
        <w:ind w:firstLine="567"/>
        <w:rPr>
          <w:rFonts w:ascii="GHEA Grapalat" w:hAnsi="GHEA Grapalat"/>
          <w:i w:val="0"/>
          <w:color w:val="000000" w:themeColor="text1"/>
        </w:rPr>
      </w:pPr>
      <w:r w:rsidRPr="007B1288">
        <w:rPr>
          <w:rFonts w:ascii="GHEA Grapalat" w:hAnsi="GHEA Grapalat"/>
          <w:i w:val="0"/>
          <w:color w:val="000000" w:themeColor="text1"/>
        </w:rPr>
        <w:t>Заказчик</w:t>
      </w:r>
      <w:r w:rsidR="00714663" w:rsidRPr="007B1288">
        <w:rPr>
          <w:rFonts w:ascii="GHEA Grapalat" w:hAnsi="GHEA Grapalat"/>
          <w:i w:val="0"/>
          <w:color w:val="000000" w:themeColor="text1"/>
        </w:rPr>
        <w:t>:</w:t>
      </w:r>
      <w:r w:rsidRPr="007B1288">
        <w:rPr>
          <w:rFonts w:ascii="GHEA Grapalat" w:hAnsi="GHEA Grapalat"/>
          <w:i w:val="0"/>
          <w:color w:val="000000" w:themeColor="text1"/>
        </w:rPr>
        <w:t xml:space="preserve"> </w:t>
      </w:r>
      <w:r w:rsidR="009E27D5" w:rsidRPr="007B1288">
        <w:rPr>
          <w:rFonts w:ascii="GHEA Grapalat" w:hAnsi="GHEA Grapalat"/>
          <w:i w:val="0"/>
          <w:color w:val="000000" w:themeColor="text1"/>
        </w:rPr>
        <w:t>ОНКО “Ереванский зоопарк”</w:t>
      </w:r>
      <w:r w:rsidR="00714663" w:rsidRPr="007B1288">
        <w:rPr>
          <w:rFonts w:ascii="GHEA Grapalat" w:hAnsi="GHEA Grapalat"/>
          <w:i w:val="0"/>
          <w:color w:val="000000" w:themeColor="text1"/>
        </w:rPr>
        <w:t xml:space="preserve">" </w:t>
      </w:r>
      <w:r w:rsidR="00915A97" w:rsidRPr="007B1288">
        <w:rPr>
          <w:rFonts w:ascii="GHEA Grapalat" w:hAnsi="GHEA Grapalat" w:cs="Sylfaen"/>
          <w:b/>
          <w:color w:val="000000" w:themeColor="text1"/>
        </w:rPr>
        <w:br w:type="page"/>
      </w:r>
    </w:p>
    <w:p w14:paraId="389826BD" w14:textId="77777777" w:rsidR="00695415" w:rsidRPr="007B1288" w:rsidRDefault="00695415" w:rsidP="00695415">
      <w:pPr>
        <w:pStyle w:val="BodyText"/>
        <w:widowControl w:val="0"/>
        <w:spacing w:after="0"/>
        <w:ind w:firstLine="567"/>
        <w:jc w:val="right"/>
        <w:rPr>
          <w:rFonts w:ascii="GHEA Grapalat" w:hAnsi="GHEA Grapalat" w:cs="Sylfaen"/>
          <w:i/>
          <w:color w:val="000000" w:themeColor="text1"/>
          <w:sz w:val="18"/>
          <w:szCs w:val="18"/>
        </w:rPr>
      </w:pPr>
      <w:r w:rsidRPr="007B1288">
        <w:rPr>
          <w:rFonts w:ascii="GHEA Grapalat" w:hAnsi="GHEA Grapalat"/>
          <w:i/>
          <w:color w:val="000000" w:themeColor="text1"/>
          <w:sz w:val="18"/>
          <w:szCs w:val="18"/>
        </w:rPr>
        <w:lastRenderedPageBreak/>
        <w:t>Утверждено</w:t>
      </w:r>
    </w:p>
    <w:p w14:paraId="4012FB40" w14:textId="797E6E0B" w:rsidR="00D12E3B" w:rsidRPr="007B1288" w:rsidRDefault="00695415" w:rsidP="00695415">
      <w:pPr>
        <w:pStyle w:val="BodyText"/>
        <w:widowControl w:val="0"/>
        <w:spacing w:after="160"/>
        <w:ind w:left="-270"/>
        <w:jc w:val="right"/>
        <w:rPr>
          <w:rFonts w:ascii="GHEA Grapalat" w:hAnsi="GHEA Grapalat"/>
          <w:i/>
          <w:color w:val="000000" w:themeColor="text1"/>
          <w:sz w:val="20"/>
          <w:szCs w:val="20"/>
        </w:rPr>
      </w:pPr>
      <w:r w:rsidRPr="007B1288">
        <w:rPr>
          <w:rFonts w:ascii="GHEA Grapalat" w:hAnsi="GHEA Grapalat"/>
          <w:color w:val="000000" w:themeColor="text1"/>
          <w:sz w:val="18"/>
          <w:szCs w:val="18"/>
        </w:rPr>
        <w:t xml:space="preserve">Решением Оценочной комиссии </w:t>
      </w:r>
      <w:r w:rsidR="009539A5" w:rsidRPr="007B1288">
        <w:rPr>
          <w:rFonts w:ascii="GHEA Grapalat" w:hAnsi="GHEA Grapalat"/>
          <w:iCs/>
          <w:color w:val="000000" w:themeColor="text1"/>
          <w:sz w:val="18"/>
          <w:szCs w:val="18"/>
        </w:rPr>
        <w:t>открытого конкурса</w:t>
      </w:r>
      <w:r w:rsidRPr="007B1288">
        <w:rPr>
          <w:rFonts w:ascii="GHEA Grapalat" w:hAnsi="GHEA Grapalat"/>
          <w:color w:val="000000" w:themeColor="text1"/>
          <w:sz w:val="18"/>
          <w:szCs w:val="18"/>
        </w:rPr>
        <w:br/>
        <w:t xml:space="preserve">под кодом </w:t>
      </w:r>
      <w:r w:rsidR="004A03F5" w:rsidRPr="007B1288">
        <w:rPr>
          <w:rFonts w:ascii="GHEA Grapalat" w:hAnsi="GHEA Grapalat"/>
          <w:color w:val="000000" w:themeColor="text1"/>
          <w:sz w:val="18"/>
          <w:szCs w:val="18"/>
          <w:lang w:val="it-IT"/>
        </w:rPr>
        <w:t>ԵՔԿԱ-ԲՄԾՁԲ-23/29</w:t>
      </w:r>
      <w:r w:rsidR="00525BDA" w:rsidRPr="007B1288">
        <w:rPr>
          <w:rFonts w:ascii="GHEA Grapalat" w:hAnsi="GHEA Grapalat"/>
          <w:color w:val="000000" w:themeColor="text1"/>
          <w:sz w:val="18"/>
          <w:szCs w:val="18"/>
          <w:lang w:val="it-IT"/>
        </w:rPr>
        <w:t xml:space="preserve"> </w:t>
      </w:r>
      <w:r w:rsidRPr="007B1288">
        <w:rPr>
          <w:rFonts w:ascii="GHEA Grapalat" w:hAnsi="GHEA Grapalat"/>
          <w:color w:val="000000" w:themeColor="text1"/>
          <w:sz w:val="18"/>
          <w:szCs w:val="18"/>
        </w:rPr>
        <w:br/>
        <w:t xml:space="preserve">№ 1 от </w:t>
      </w:r>
      <w:r w:rsidR="004A03F5" w:rsidRPr="007B1288">
        <w:rPr>
          <w:rFonts w:ascii="GHEA Grapalat" w:hAnsi="GHEA Grapalat"/>
          <w:color w:val="000000" w:themeColor="text1"/>
          <w:sz w:val="18"/>
          <w:szCs w:val="18"/>
        </w:rPr>
        <w:t>05 сентября</w:t>
      </w:r>
      <w:r w:rsidRPr="007B1288">
        <w:rPr>
          <w:rFonts w:ascii="GHEA Grapalat" w:hAnsi="GHEA Grapalat"/>
          <w:color w:val="000000" w:themeColor="text1"/>
          <w:sz w:val="18"/>
          <w:szCs w:val="18"/>
        </w:rPr>
        <w:t xml:space="preserve"> </w:t>
      </w:r>
      <w:r w:rsidR="009E27D5" w:rsidRPr="007B1288">
        <w:rPr>
          <w:rFonts w:ascii="GHEA Grapalat" w:hAnsi="GHEA Grapalat"/>
          <w:color w:val="000000" w:themeColor="text1"/>
          <w:sz w:val="18"/>
          <w:szCs w:val="18"/>
        </w:rPr>
        <w:t>2023г.</w:t>
      </w:r>
    </w:p>
    <w:p w14:paraId="333D90E1" w14:textId="77777777" w:rsidR="00096865" w:rsidRPr="007B1288" w:rsidRDefault="00096865" w:rsidP="009F135D">
      <w:pPr>
        <w:pStyle w:val="BodyText"/>
        <w:widowControl w:val="0"/>
        <w:spacing w:after="160"/>
        <w:ind w:left="-270" w:right="-7"/>
        <w:jc w:val="right"/>
        <w:rPr>
          <w:rFonts w:ascii="GHEA Grapalat" w:hAnsi="GHEA Grapalat"/>
          <w:color w:val="000000" w:themeColor="text1"/>
          <w:sz w:val="20"/>
          <w:szCs w:val="20"/>
        </w:rPr>
      </w:pPr>
    </w:p>
    <w:p w14:paraId="5BEBDE47" w14:textId="77777777" w:rsidR="00096865" w:rsidRPr="007B1288" w:rsidRDefault="00096865" w:rsidP="009F135D">
      <w:pPr>
        <w:pStyle w:val="BodyText"/>
        <w:widowControl w:val="0"/>
        <w:spacing w:after="160"/>
        <w:ind w:left="-270" w:right="-7"/>
        <w:jc w:val="right"/>
        <w:rPr>
          <w:rFonts w:ascii="GHEA Grapalat" w:hAnsi="GHEA Grapalat"/>
          <w:color w:val="000000" w:themeColor="text1"/>
          <w:sz w:val="20"/>
          <w:szCs w:val="20"/>
        </w:rPr>
      </w:pPr>
    </w:p>
    <w:p w14:paraId="02BB4222" w14:textId="77777777" w:rsidR="000763E5" w:rsidRPr="007B1288" w:rsidRDefault="000763E5" w:rsidP="009F135D">
      <w:pPr>
        <w:pStyle w:val="BodyText"/>
        <w:widowControl w:val="0"/>
        <w:spacing w:after="160"/>
        <w:ind w:left="-270" w:right="-7"/>
        <w:jc w:val="right"/>
        <w:rPr>
          <w:rFonts w:ascii="GHEA Grapalat" w:hAnsi="GHEA Grapalat"/>
          <w:color w:val="000000" w:themeColor="text1"/>
          <w:sz w:val="20"/>
          <w:szCs w:val="20"/>
        </w:rPr>
      </w:pPr>
    </w:p>
    <w:p w14:paraId="64E4BAE3" w14:textId="77777777" w:rsidR="00D12E3B" w:rsidRPr="007B1288" w:rsidRDefault="00D12E3B" w:rsidP="009F135D">
      <w:pPr>
        <w:pStyle w:val="BodyText"/>
        <w:widowControl w:val="0"/>
        <w:spacing w:after="160"/>
        <w:ind w:left="-270" w:right="-7"/>
        <w:jc w:val="right"/>
        <w:rPr>
          <w:rFonts w:ascii="GHEA Grapalat" w:hAnsi="GHEA Grapalat"/>
          <w:i/>
          <w:color w:val="000000" w:themeColor="text1"/>
          <w:sz w:val="20"/>
          <w:szCs w:val="20"/>
        </w:rPr>
      </w:pPr>
    </w:p>
    <w:p w14:paraId="35E27A93" w14:textId="77777777" w:rsidR="00D12E3B" w:rsidRPr="007B1288" w:rsidRDefault="00D12E3B" w:rsidP="009F135D">
      <w:pPr>
        <w:pStyle w:val="BodyText"/>
        <w:widowControl w:val="0"/>
        <w:spacing w:after="160"/>
        <w:ind w:left="-270" w:right="-7"/>
        <w:jc w:val="right"/>
        <w:rPr>
          <w:rFonts w:ascii="GHEA Grapalat" w:hAnsi="GHEA Grapalat"/>
          <w:i/>
          <w:color w:val="000000" w:themeColor="text1"/>
          <w:sz w:val="20"/>
          <w:szCs w:val="20"/>
        </w:rPr>
      </w:pPr>
    </w:p>
    <w:p w14:paraId="4C85174B" w14:textId="77777777" w:rsidR="00D12E3B" w:rsidRPr="007B1288" w:rsidRDefault="00D12E3B" w:rsidP="009F135D">
      <w:pPr>
        <w:pStyle w:val="BodyText"/>
        <w:widowControl w:val="0"/>
        <w:spacing w:after="160"/>
        <w:ind w:left="-270" w:right="-7"/>
        <w:jc w:val="right"/>
        <w:rPr>
          <w:rFonts w:ascii="GHEA Grapalat" w:hAnsi="GHEA Grapalat"/>
          <w:i/>
          <w:color w:val="000000" w:themeColor="text1"/>
          <w:sz w:val="20"/>
          <w:szCs w:val="20"/>
        </w:rPr>
      </w:pPr>
    </w:p>
    <w:p w14:paraId="28DB7370" w14:textId="77777777" w:rsidR="00D12E3B" w:rsidRPr="007B1288" w:rsidRDefault="00D12E3B" w:rsidP="009F135D">
      <w:pPr>
        <w:pStyle w:val="BodyText"/>
        <w:widowControl w:val="0"/>
        <w:spacing w:after="160"/>
        <w:ind w:left="-270" w:right="-7"/>
        <w:jc w:val="right"/>
        <w:rPr>
          <w:rFonts w:ascii="GHEA Grapalat" w:hAnsi="GHEA Grapalat"/>
          <w:i/>
          <w:color w:val="000000" w:themeColor="text1"/>
          <w:sz w:val="20"/>
          <w:szCs w:val="20"/>
        </w:rPr>
      </w:pPr>
    </w:p>
    <w:p w14:paraId="05E84557" w14:textId="3915362C" w:rsidR="00096865" w:rsidRPr="007B1288" w:rsidRDefault="009E27D5" w:rsidP="009F135D">
      <w:pPr>
        <w:pStyle w:val="BodyText"/>
        <w:widowControl w:val="0"/>
        <w:spacing w:after="160"/>
        <w:ind w:left="-270" w:right="-7"/>
        <w:jc w:val="center"/>
        <w:rPr>
          <w:rFonts w:ascii="GHEA Grapalat" w:hAnsi="GHEA Grapalat"/>
          <w:color w:val="000000" w:themeColor="text1"/>
        </w:rPr>
      </w:pPr>
      <w:r w:rsidRPr="007B1288">
        <w:rPr>
          <w:rFonts w:ascii="GHEA Grapalat" w:hAnsi="GHEA Grapalat"/>
          <w:i/>
          <w:color w:val="000000" w:themeColor="text1"/>
        </w:rPr>
        <w:t>ОНКО “Ереванский зоопарк”</w:t>
      </w:r>
      <w:r w:rsidR="0065432F" w:rsidRPr="007B1288">
        <w:rPr>
          <w:rFonts w:ascii="GHEA Grapalat" w:hAnsi="GHEA Grapalat"/>
          <w:i/>
          <w:color w:val="000000" w:themeColor="text1"/>
        </w:rPr>
        <w:t>”</w:t>
      </w:r>
    </w:p>
    <w:p w14:paraId="3AB8D02E" w14:textId="77777777" w:rsidR="00096865" w:rsidRPr="007B1288" w:rsidRDefault="00096865" w:rsidP="009F135D">
      <w:pPr>
        <w:pStyle w:val="BodyText"/>
        <w:widowControl w:val="0"/>
        <w:spacing w:after="160"/>
        <w:ind w:left="-270" w:right="-7"/>
        <w:jc w:val="right"/>
        <w:rPr>
          <w:rFonts w:ascii="GHEA Grapalat" w:hAnsi="GHEA Grapalat"/>
          <w:color w:val="000000" w:themeColor="text1"/>
        </w:rPr>
      </w:pPr>
    </w:p>
    <w:p w14:paraId="5F1749AE" w14:textId="77777777" w:rsidR="000763E5" w:rsidRPr="007B1288" w:rsidRDefault="000763E5" w:rsidP="00714663">
      <w:pPr>
        <w:pStyle w:val="BodyText"/>
        <w:widowControl w:val="0"/>
        <w:spacing w:after="160"/>
        <w:ind w:left="-270" w:right="-7"/>
        <w:jc w:val="both"/>
        <w:rPr>
          <w:rFonts w:ascii="GHEA Grapalat" w:hAnsi="GHEA Grapalat"/>
          <w:color w:val="000000" w:themeColor="text1"/>
        </w:rPr>
      </w:pPr>
    </w:p>
    <w:p w14:paraId="1B72714E" w14:textId="77777777" w:rsidR="000763E5" w:rsidRPr="007B1288" w:rsidRDefault="000763E5" w:rsidP="00714663">
      <w:pPr>
        <w:pStyle w:val="BodyText"/>
        <w:widowControl w:val="0"/>
        <w:spacing w:after="160"/>
        <w:ind w:left="-270" w:right="-7"/>
        <w:jc w:val="both"/>
        <w:rPr>
          <w:rFonts w:ascii="GHEA Grapalat" w:hAnsi="GHEA Grapalat"/>
          <w:color w:val="000000" w:themeColor="text1"/>
        </w:rPr>
      </w:pPr>
    </w:p>
    <w:p w14:paraId="10716FB1" w14:textId="77777777" w:rsidR="00096865" w:rsidRPr="007B1288" w:rsidRDefault="000763E5" w:rsidP="009F135D">
      <w:pPr>
        <w:pStyle w:val="BodyText"/>
        <w:widowControl w:val="0"/>
        <w:spacing w:after="160"/>
        <w:ind w:left="-270" w:right="-7"/>
        <w:jc w:val="center"/>
        <w:rPr>
          <w:rFonts w:ascii="GHEA Grapalat" w:hAnsi="GHEA Grapalat" w:cs="Sylfaen"/>
          <w:color w:val="000000" w:themeColor="text1"/>
        </w:rPr>
      </w:pPr>
      <w:r w:rsidRPr="007B1288">
        <w:rPr>
          <w:rFonts w:ascii="GHEA Grapalat" w:hAnsi="GHEA Grapalat"/>
          <w:color w:val="000000" w:themeColor="text1"/>
        </w:rPr>
        <w:t>ПРИГЛАШЕНИ</w:t>
      </w:r>
      <w:r w:rsidR="00096865" w:rsidRPr="007B1288">
        <w:rPr>
          <w:rFonts w:ascii="GHEA Grapalat" w:hAnsi="GHEA Grapalat"/>
          <w:color w:val="000000" w:themeColor="text1"/>
        </w:rPr>
        <w:t>Е</w:t>
      </w:r>
    </w:p>
    <w:p w14:paraId="6AD68F2C" w14:textId="77777777" w:rsidR="00096865" w:rsidRPr="007B1288" w:rsidRDefault="00096865" w:rsidP="009F135D">
      <w:pPr>
        <w:pStyle w:val="BodyText"/>
        <w:widowControl w:val="0"/>
        <w:spacing w:after="160"/>
        <w:ind w:left="-270" w:right="-7"/>
        <w:jc w:val="center"/>
        <w:rPr>
          <w:rFonts w:ascii="GHEA Grapalat" w:hAnsi="GHEA Grapalat" w:cs="Sylfaen"/>
          <w:color w:val="000000" w:themeColor="text1"/>
        </w:rPr>
      </w:pPr>
    </w:p>
    <w:p w14:paraId="443F7BD4" w14:textId="77777777" w:rsidR="00096865" w:rsidRPr="007B1288" w:rsidRDefault="00096865" w:rsidP="00695415">
      <w:pPr>
        <w:pStyle w:val="BodyText"/>
        <w:widowControl w:val="0"/>
        <w:spacing w:after="160"/>
        <w:ind w:right="-7"/>
        <w:jc w:val="center"/>
        <w:rPr>
          <w:rFonts w:ascii="GHEA Grapalat" w:hAnsi="GHEA Grapalat" w:cs="Sylfaen"/>
          <w:color w:val="000000" w:themeColor="text1"/>
        </w:rPr>
      </w:pPr>
    </w:p>
    <w:p w14:paraId="527E3CC5" w14:textId="2AB5CFE9" w:rsidR="00096865" w:rsidRPr="007B1288" w:rsidRDefault="0065432F" w:rsidP="00695415">
      <w:pPr>
        <w:pStyle w:val="BodyText"/>
        <w:widowControl w:val="0"/>
        <w:spacing w:after="160"/>
        <w:ind w:right="-7"/>
        <w:jc w:val="center"/>
        <w:rPr>
          <w:rFonts w:ascii="GHEA Grapalat" w:hAnsi="GHEA Grapalat"/>
          <w:color w:val="000000" w:themeColor="text1"/>
        </w:rPr>
      </w:pPr>
      <w:r w:rsidRPr="007B1288">
        <w:rPr>
          <w:rFonts w:ascii="GHEA Grapalat" w:hAnsi="GHEA Grapalat"/>
          <w:color w:val="000000" w:themeColor="text1"/>
        </w:rPr>
        <w:t>О</w:t>
      </w:r>
      <w:r w:rsidR="002B32D6" w:rsidRPr="007B1288">
        <w:rPr>
          <w:rFonts w:ascii="GHEA Grapalat" w:hAnsi="GHEA Grapalat"/>
          <w:color w:val="000000" w:themeColor="text1"/>
        </w:rPr>
        <w:t xml:space="preserve"> </w:t>
      </w:r>
      <w:r w:rsidR="009539A5" w:rsidRPr="007B1288">
        <w:rPr>
          <w:rFonts w:ascii="GHEA Grapalat" w:hAnsi="GHEA Grapalat"/>
          <w:color w:val="000000" w:themeColor="text1"/>
        </w:rPr>
        <w:t>ОТКРЫТОМ КОНКУРСЕ</w:t>
      </w:r>
      <w:r w:rsidR="002B32D6" w:rsidRPr="007B1288">
        <w:rPr>
          <w:rFonts w:ascii="GHEA Grapalat" w:hAnsi="GHEA Grapalat"/>
          <w:color w:val="000000" w:themeColor="text1"/>
        </w:rPr>
        <w:t xml:space="preserve">, ОБЪЯВЛЕННЫЙ С ЦЕЛЬЮ ПРИОБРЕТЕНИЯ </w:t>
      </w:r>
      <w:r w:rsidR="009539A5" w:rsidRPr="007B1288">
        <w:rPr>
          <w:rFonts w:ascii="GHEA Grapalat" w:hAnsi="GHEA Grapalat"/>
          <w:color w:val="000000" w:themeColor="text1"/>
        </w:rPr>
        <w:t>ПОДГОТОВКА ПРОЕКТНО-СМЕТНОЙ ДОКУМЕНТАЦИИ, УСЛУГИ ПО СОСТАВЛЕНИЮ СМЕТЫ</w:t>
      </w:r>
      <w:r w:rsidR="008B0732" w:rsidRPr="007B1288">
        <w:rPr>
          <w:rFonts w:ascii="GHEA Grapalat" w:hAnsi="GHEA Grapalat"/>
          <w:color w:val="000000" w:themeColor="text1"/>
        </w:rPr>
        <w:t xml:space="preserve"> </w:t>
      </w:r>
      <w:r w:rsidR="002B32D6" w:rsidRPr="007B1288">
        <w:rPr>
          <w:rFonts w:ascii="GHEA Grapalat" w:hAnsi="GHEA Grapalat"/>
          <w:color w:val="000000" w:themeColor="text1"/>
        </w:rPr>
        <w:t xml:space="preserve">ДЛЯ НУЖД </w:t>
      </w:r>
      <w:r w:rsidR="009E27D5" w:rsidRPr="007B1288">
        <w:rPr>
          <w:rFonts w:ascii="GHEA Grapalat" w:hAnsi="GHEA Grapalat"/>
          <w:color w:val="000000" w:themeColor="text1"/>
        </w:rPr>
        <w:t>ОНКО “ЕРЕВАНСКИЙ ЗООПАРК”</w:t>
      </w:r>
      <w:r w:rsidRPr="007B1288">
        <w:rPr>
          <w:rFonts w:ascii="GHEA Grapalat" w:hAnsi="GHEA Grapalat"/>
          <w:color w:val="000000" w:themeColor="text1"/>
        </w:rPr>
        <w:t>”</w:t>
      </w:r>
    </w:p>
    <w:p w14:paraId="4FEE39B7" w14:textId="77777777" w:rsidR="00CE0D95" w:rsidRPr="007B1288" w:rsidRDefault="00CE0D95" w:rsidP="009F135D">
      <w:pPr>
        <w:pStyle w:val="BodyText"/>
        <w:widowControl w:val="0"/>
        <w:spacing w:after="160"/>
        <w:ind w:left="-270" w:right="-7"/>
        <w:jc w:val="center"/>
        <w:rPr>
          <w:rFonts w:ascii="GHEA Grapalat" w:hAnsi="GHEA Grapalat"/>
          <w:color w:val="000000" w:themeColor="text1"/>
          <w:sz w:val="20"/>
          <w:szCs w:val="20"/>
        </w:rPr>
      </w:pPr>
    </w:p>
    <w:p w14:paraId="01290DC2" w14:textId="77777777" w:rsidR="00CE0D95" w:rsidRPr="007B1288" w:rsidRDefault="00CE0D95" w:rsidP="00714663">
      <w:pPr>
        <w:pStyle w:val="BodyText"/>
        <w:widowControl w:val="0"/>
        <w:spacing w:after="160"/>
        <w:ind w:left="-270" w:right="-7"/>
        <w:jc w:val="both"/>
        <w:rPr>
          <w:rFonts w:ascii="GHEA Grapalat" w:hAnsi="GHEA Grapalat"/>
          <w:color w:val="000000" w:themeColor="text1"/>
          <w:sz w:val="20"/>
          <w:szCs w:val="20"/>
        </w:rPr>
      </w:pPr>
    </w:p>
    <w:p w14:paraId="1F016AA6" w14:textId="77777777" w:rsidR="000763E5" w:rsidRPr="007B1288" w:rsidRDefault="000763E5" w:rsidP="00714663">
      <w:pPr>
        <w:ind w:left="-270"/>
        <w:jc w:val="both"/>
        <w:rPr>
          <w:rFonts w:ascii="GHEA Grapalat" w:hAnsi="GHEA Grapalat"/>
          <w:color w:val="000000" w:themeColor="text1"/>
          <w:sz w:val="20"/>
          <w:szCs w:val="20"/>
        </w:rPr>
      </w:pPr>
      <w:r w:rsidRPr="007B1288">
        <w:rPr>
          <w:rFonts w:ascii="GHEA Grapalat" w:hAnsi="GHEA Grapalat"/>
          <w:color w:val="000000" w:themeColor="text1"/>
          <w:sz w:val="20"/>
          <w:szCs w:val="20"/>
        </w:rPr>
        <w:br w:type="page"/>
      </w:r>
    </w:p>
    <w:p w14:paraId="14652B5D" w14:textId="77777777" w:rsidR="001A43A4" w:rsidRPr="007B1288" w:rsidRDefault="00096865" w:rsidP="00695415">
      <w:pPr>
        <w:widowControl w:val="0"/>
        <w:spacing w:after="160"/>
        <w:ind w:firstLine="540"/>
        <w:jc w:val="both"/>
        <w:rPr>
          <w:rFonts w:ascii="GHEA Grapalat" w:hAnsi="GHEA Grapalat" w:cs="Sylfaen"/>
          <w:i/>
          <w:color w:val="000000" w:themeColor="text1"/>
          <w:sz w:val="20"/>
          <w:szCs w:val="20"/>
        </w:rPr>
      </w:pPr>
      <w:r w:rsidRPr="007B1288">
        <w:rPr>
          <w:rFonts w:ascii="GHEA Grapalat" w:hAnsi="GHEA Grapalat"/>
          <w:i/>
          <w:color w:val="000000" w:themeColor="text1"/>
          <w:sz w:val="20"/>
          <w:szCs w:val="20"/>
        </w:rPr>
        <w:lastRenderedPageBreak/>
        <w:t>Уважаемый участник, прежде чем составить и подать заявку просим Вас</w:t>
      </w:r>
      <w:r w:rsidR="001D209D" w:rsidRPr="007B1288">
        <w:rPr>
          <w:rFonts w:ascii="Calibri" w:hAnsi="Calibri" w:cs="Calibri"/>
          <w:i/>
          <w:color w:val="000000" w:themeColor="text1"/>
          <w:sz w:val="20"/>
          <w:szCs w:val="20"/>
          <w:lang w:val="en-US"/>
        </w:rPr>
        <w:t> </w:t>
      </w:r>
      <w:r w:rsidRPr="007B1288">
        <w:rPr>
          <w:rFonts w:ascii="GHEA Grapalat" w:hAnsi="GHEA Grapalat"/>
          <w:i/>
          <w:color w:val="000000" w:themeColor="text1"/>
          <w:sz w:val="20"/>
          <w:szCs w:val="20"/>
        </w:rPr>
        <w:t xml:space="preserve">подробно изучить настоящее Приглашение, поскольку не соответствующие Приглашению заявки подлежат отклонению. </w:t>
      </w:r>
    </w:p>
    <w:p w14:paraId="083D5196" w14:textId="77777777" w:rsidR="00160AE4" w:rsidRPr="007B1288" w:rsidRDefault="00160AE4" w:rsidP="002464C1">
      <w:pPr>
        <w:widowControl w:val="0"/>
        <w:spacing w:after="160"/>
        <w:jc w:val="both"/>
        <w:rPr>
          <w:rFonts w:ascii="GHEA Grapalat" w:hAnsi="GHEA Grapalat" w:cs="Sylfaen"/>
          <w:b/>
          <w:color w:val="000000" w:themeColor="text1"/>
          <w:sz w:val="20"/>
          <w:szCs w:val="20"/>
        </w:rPr>
      </w:pPr>
    </w:p>
    <w:p w14:paraId="336FAB91" w14:textId="77777777" w:rsidR="00160AE4" w:rsidRPr="007B1288" w:rsidRDefault="00160AE4" w:rsidP="00695415">
      <w:pPr>
        <w:widowControl w:val="0"/>
        <w:spacing w:after="16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СОДЕРЖАНИЕ</w:t>
      </w:r>
    </w:p>
    <w:p w14:paraId="5E15A11E" w14:textId="460D22C1" w:rsidR="00615B35" w:rsidRPr="007B1288" w:rsidRDefault="009539A5" w:rsidP="00695415">
      <w:pPr>
        <w:widowControl w:val="0"/>
        <w:jc w:val="center"/>
        <w:rPr>
          <w:rFonts w:ascii="GHEA Grapalat" w:hAnsi="GHEA Grapalat"/>
          <w:color w:val="000000" w:themeColor="text1"/>
          <w:sz w:val="20"/>
          <w:szCs w:val="20"/>
        </w:rPr>
      </w:pPr>
      <w:r w:rsidRPr="007B1288">
        <w:rPr>
          <w:rFonts w:ascii="GHEA Grapalat" w:hAnsi="GHEA Grapalat"/>
          <w:iCs/>
          <w:color w:val="000000" w:themeColor="text1"/>
          <w:sz w:val="20"/>
          <w:szCs w:val="20"/>
        </w:rPr>
        <w:t>ПОДГОТОВКА ПРОЕКТНО-СМЕТНОЙ ДОКУМЕНТАЦИИ, УСЛУГИ ПО СОСТАВЛЕНИЮ СМЕТЫ</w:t>
      </w:r>
      <w:r w:rsidR="008B0732" w:rsidRPr="007B1288">
        <w:rPr>
          <w:rFonts w:ascii="GHEA Grapalat" w:hAnsi="GHEA Grapalat"/>
          <w:iCs/>
          <w:color w:val="000000" w:themeColor="text1"/>
          <w:sz w:val="20"/>
          <w:szCs w:val="20"/>
        </w:rPr>
        <w:t xml:space="preserve"> </w:t>
      </w:r>
      <w:r w:rsidR="005D7731" w:rsidRPr="007B1288">
        <w:rPr>
          <w:rFonts w:ascii="GHEA Grapalat" w:hAnsi="GHEA Grapalat"/>
          <w:b/>
          <w:color w:val="000000" w:themeColor="text1"/>
          <w:sz w:val="20"/>
          <w:szCs w:val="20"/>
        </w:rPr>
        <w:t>ДЛЯ НУЖД</w:t>
      </w:r>
      <w:r w:rsidR="002464C1" w:rsidRPr="007B1288">
        <w:rPr>
          <w:rFonts w:ascii="GHEA Grapalat" w:hAnsi="GHEA Grapalat"/>
          <w:color w:val="000000" w:themeColor="text1"/>
          <w:sz w:val="20"/>
          <w:szCs w:val="20"/>
        </w:rPr>
        <w:t xml:space="preserve"> </w:t>
      </w:r>
      <w:r w:rsidR="009E27D5" w:rsidRPr="007B1288">
        <w:rPr>
          <w:rFonts w:ascii="GHEA Grapalat" w:hAnsi="GHEA Grapalat"/>
          <w:color w:val="000000" w:themeColor="text1"/>
          <w:sz w:val="20"/>
          <w:szCs w:val="20"/>
        </w:rPr>
        <w:t>ОНКО “ЕРЕВАНСКИЙ ЗООПАРК”</w:t>
      </w:r>
      <w:r w:rsidR="002464C1" w:rsidRPr="007B1288">
        <w:rPr>
          <w:rFonts w:ascii="GHEA Grapalat" w:hAnsi="GHEA Grapalat"/>
          <w:color w:val="000000" w:themeColor="text1"/>
          <w:sz w:val="20"/>
          <w:szCs w:val="20"/>
        </w:rPr>
        <w:t xml:space="preserve">" </w:t>
      </w:r>
    </w:p>
    <w:p w14:paraId="7ED2F05F" w14:textId="77777777" w:rsidR="00160AE4" w:rsidRPr="007B1288" w:rsidRDefault="00EC400D" w:rsidP="00695415">
      <w:pPr>
        <w:widowControl w:val="0"/>
        <w:tabs>
          <w:tab w:val="left" w:pos="5954"/>
        </w:tabs>
        <w:spacing w:after="160"/>
        <w:jc w:val="center"/>
        <w:rPr>
          <w:rFonts w:ascii="GHEA Grapalat" w:hAnsi="GHEA Grapalat"/>
          <w:color w:val="000000" w:themeColor="text1"/>
          <w:sz w:val="20"/>
          <w:szCs w:val="20"/>
        </w:rPr>
      </w:pPr>
      <w:r w:rsidRPr="007B1288">
        <w:rPr>
          <w:rFonts w:ascii="GHEA Grapalat" w:hAnsi="GHEA Grapalat"/>
          <w:color w:val="000000" w:themeColor="text1"/>
          <w:sz w:val="20"/>
          <w:szCs w:val="20"/>
        </w:rPr>
        <w:tab/>
      </w:r>
    </w:p>
    <w:p w14:paraId="7D5C6764" w14:textId="4673EDEF" w:rsidR="00096865" w:rsidRPr="007B1288" w:rsidRDefault="00160AE4" w:rsidP="00695415">
      <w:pPr>
        <w:widowControl w:val="0"/>
        <w:spacing w:after="160"/>
        <w:jc w:val="center"/>
        <w:rPr>
          <w:rFonts w:ascii="GHEA Grapalat" w:hAnsi="GHEA Grapalat"/>
          <w:i/>
          <w:color w:val="000000" w:themeColor="text1"/>
          <w:sz w:val="20"/>
          <w:szCs w:val="20"/>
        </w:rPr>
      </w:pPr>
      <w:r w:rsidRPr="007B1288">
        <w:rPr>
          <w:rFonts w:ascii="GHEA Grapalat" w:hAnsi="GHEA Grapalat"/>
          <w:b/>
          <w:color w:val="000000" w:themeColor="text1"/>
          <w:sz w:val="20"/>
          <w:szCs w:val="20"/>
        </w:rPr>
        <w:t xml:space="preserve">ПРИГЛАШЕНИЯ НА </w:t>
      </w:r>
      <w:r w:rsidR="006252F6" w:rsidRPr="007B1288">
        <w:rPr>
          <w:rFonts w:ascii="GHEA Grapalat" w:hAnsi="GHEA Grapalat"/>
          <w:b/>
          <w:color w:val="000000" w:themeColor="text1"/>
          <w:sz w:val="20"/>
          <w:szCs w:val="20"/>
        </w:rPr>
        <w:t>ОТКРЫТЫЙ КОНКУРС</w:t>
      </w:r>
      <w:r w:rsidRPr="007B1288">
        <w:rPr>
          <w:rFonts w:ascii="GHEA Grapalat" w:hAnsi="GHEA Grapalat"/>
          <w:b/>
          <w:color w:val="000000" w:themeColor="text1"/>
          <w:sz w:val="20"/>
          <w:szCs w:val="20"/>
        </w:rPr>
        <w:t xml:space="preserve">, </w:t>
      </w:r>
      <w:r w:rsidR="005C1BF7" w:rsidRPr="007B1288">
        <w:rPr>
          <w:rFonts w:ascii="GHEA Grapalat" w:hAnsi="GHEA Grapalat"/>
          <w:b/>
          <w:color w:val="000000" w:themeColor="text1"/>
          <w:sz w:val="20"/>
          <w:szCs w:val="20"/>
        </w:rPr>
        <w:br/>
      </w:r>
      <w:r w:rsidRPr="007B1288">
        <w:rPr>
          <w:rFonts w:ascii="GHEA Grapalat" w:hAnsi="GHEA Grapalat"/>
          <w:b/>
          <w:color w:val="000000" w:themeColor="text1"/>
          <w:sz w:val="20"/>
          <w:szCs w:val="20"/>
        </w:rPr>
        <w:t>ОБЪЯВЛЕННЫЙ С ЦЕЛЬЮ ПРИОБРЕТЕНИЯ</w:t>
      </w:r>
    </w:p>
    <w:p w14:paraId="5CF76355" w14:textId="77777777" w:rsidR="00C67E80" w:rsidRPr="007B1288" w:rsidRDefault="00C67E80" w:rsidP="00695415">
      <w:pPr>
        <w:widowControl w:val="0"/>
        <w:spacing w:after="160"/>
        <w:jc w:val="center"/>
        <w:rPr>
          <w:rFonts w:ascii="GHEA Grapalat" w:hAnsi="GHEA Grapalat" w:cs="Sylfaen"/>
          <w:b/>
          <w:color w:val="000000" w:themeColor="text1"/>
          <w:sz w:val="20"/>
          <w:szCs w:val="20"/>
        </w:rPr>
      </w:pPr>
    </w:p>
    <w:p w14:paraId="19AAA566" w14:textId="77777777" w:rsidR="00096865" w:rsidRPr="007B1288" w:rsidRDefault="00096865" w:rsidP="00695415">
      <w:pPr>
        <w:widowControl w:val="0"/>
        <w:spacing w:after="16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ЧАСТЬ I.</w:t>
      </w:r>
    </w:p>
    <w:p w14:paraId="4297F4A6" w14:textId="77777777" w:rsidR="002E069D" w:rsidRPr="007B1288" w:rsidRDefault="002E069D" w:rsidP="00695415">
      <w:pPr>
        <w:widowControl w:val="0"/>
        <w:tabs>
          <w:tab w:val="left" w:pos="900"/>
        </w:tabs>
        <w:ind w:firstLine="540"/>
        <w:jc w:val="both"/>
        <w:rPr>
          <w:rFonts w:ascii="GHEA Grapalat" w:hAnsi="GHEA Grapalat"/>
          <w:color w:val="000000" w:themeColor="text1"/>
          <w:sz w:val="20"/>
          <w:szCs w:val="20"/>
        </w:rPr>
      </w:pPr>
    </w:p>
    <w:p w14:paraId="5A915FCA" w14:textId="77777777" w:rsidR="00096865" w:rsidRPr="007B1288" w:rsidRDefault="00096865" w:rsidP="00695415">
      <w:pPr>
        <w:widowControl w:val="0"/>
        <w:tabs>
          <w:tab w:val="left" w:pos="90"/>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w:t>
      </w:r>
      <w:r w:rsidR="005C1BF7" w:rsidRPr="007B1288">
        <w:rPr>
          <w:rFonts w:ascii="GHEA Grapalat" w:hAnsi="GHEA Grapalat"/>
          <w:color w:val="000000" w:themeColor="text1"/>
          <w:sz w:val="20"/>
          <w:szCs w:val="20"/>
        </w:rPr>
        <w:tab/>
      </w:r>
      <w:r w:rsidR="00543BAE" w:rsidRPr="007B1288">
        <w:rPr>
          <w:rFonts w:ascii="GHEA Grapalat" w:hAnsi="GHEA Grapalat"/>
          <w:color w:val="000000" w:themeColor="text1"/>
          <w:sz w:val="20"/>
          <w:szCs w:val="20"/>
        </w:rPr>
        <w:t>Характеристика предмета закупки</w:t>
      </w:r>
      <w:r w:rsidRPr="007B1288">
        <w:rPr>
          <w:rFonts w:ascii="GHEA Grapalat" w:hAnsi="GHEA Grapalat"/>
          <w:color w:val="000000" w:themeColor="text1"/>
          <w:sz w:val="20"/>
          <w:szCs w:val="20"/>
        </w:rPr>
        <w:t xml:space="preserve"> </w:t>
      </w:r>
    </w:p>
    <w:p w14:paraId="1614C045" w14:textId="77777777" w:rsidR="00096865" w:rsidRPr="007B1288" w:rsidRDefault="00096865" w:rsidP="00695415">
      <w:pPr>
        <w:widowControl w:val="0"/>
        <w:tabs>
          <w:tab w:val="left" w:pos="90"/>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w:t>
      </w:r>
      <w:r w:rsidR="005D191A"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Требования к праву участника на участие</w:t>
      </w:r>
      <w:r w:rsidR="00543BAE" w:rsidRPr="007B1288">
        <w:rPr>
          <w:rFonts w:ascii="GHEA Grapalat" w:hAnsi="GHEA Grapalat"/>
          <w:color w:val="000000" w:themeColor="text1"/>
          <w:sz w:val="20"/>
          <w:szCs w:val="20"/>
        </w:rPr>
        <w:t xml:space="preserve"> и порядок их оценки</w:t>
      </w:r>
      <w:r w:rsidR="003D0E3C" w:rsidRPr="007B1288">
        <w:rPr>
          <w:rFonts w:ascii="GHEA Grapalat" w:hAnsi="GHEA Grapalat"/>
          <w:color w:val="000000" w:themeColor="text1"/>
          <w:sz w:val="20"/>
          <w:szCs w:val="20"/>
        </w:rPr>
        <w:t>, в случае признания отобранным участником-условия представления обеспечения квалификации.</w:t>
      </w:r>
    </w:p>
    <w:p w14:paraId="3520E285" w14:textId="77777777" w:rsidR="00096865" w:rsidRPr="007B1288" w:rsidRDefault="00096865" w:rsidP="00695415">
      <w:pPr>
        <w:widowControl w:val="0"/>
        <w:tabs>
          <w:tab w:val="left" w:pos="90"/>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3.</w:t>
      </w:r>
      <w:r w:rsidR="005D191A"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Разъяснение приглашения и порядок вне</w:t>
      </w:r>
      <w:r w:rsidR="00543BAE" w:rsidRPr="007B1288">
        <w:rPr>
          <w:rFonts w:ascii="GHEA Grapalat" w:hAnsi="GHEA Grapalat"/>
          <w:color w:val="000000" w:themeColor="text1"/>
          <w:sz w:val="20"/>
          <w:szCs w:val="20"/>
        </w:rPr>
        <w:t>сения изменения в приглашение</w:t>
      </w:r>
    </w:p>
    <w:p w14:paraId="499EDEC9" w14:textId="77777777" w:rsidR="00087A30" w:rsidRPr="007B1288" w:rsidRDefault="00096865" w:rsidP="00695415">
      <w:pPr>
        <w:widowControl w:val="0"/>
        <w:tabs>
          <w:tab w:val="left" w:pos="90"/>
          <w:tab w:val="left" w:pos="90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4.</w:t>
      </w:r>
      <w:r w:rsidR="005D191A"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Порядок подачи заявки</w:t>
      </w:r>
    </w:p>
    <w:p w14:paraId="6ED59005" w14:textId="77777777" w:rsidR="00096865" w:rsidRPr="007B1288" w:rsidRDefault="00543BAE" w:rsidP="00695415">
      <w:pPr>
        <w:widowControl w:val="0"/>
        <w:tabs>
          <w:tab w:val="left" w:pos="90"/>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5.</w:t>
      </w:r>
      <w:r w:rsidRPr="007B1288">
        <w:rPr>
          <w:rFonts w:ascii="GHEA Grapalat" w:hAnsi="GHEA Grapalat"/>
          <w:color w:val="000000" w:themeColor="text1"/>
          <w:sz w:val="20"/>
          <w:szCs w:val="20"/>
        </w:rPr>
        <w:tab/>
        <w:t>Ценовое предложение заявки</w:t>
      </w:r>
      <w:r w:rsidR="00087A30" w:rsidRPr="007B1288">
        <w:rPr>
          <w:rFonts w:ascii="GHEA Grapalat" w:hAnsi="GHEA Grapalat"/>
          <w:color w:val="000000" w:themeColor="text1"/>
          <w:sz w:val="20"/>
          <w:szCs w:val="20"/>
        </w:rPr>
        <w:t xml:space="preserve"> </w:t>
      </w:r>
    </w:p>
    <w:p w14:paraId="12030934" w14:textId="77777777" w:rsidR="00096865" w:rsidRPr="007B1288" w:rsidRDefault="00087A30" w:rsidP="00695415">
      <w:pPr>
        <w:widowControl w:val="0"/>
        <w:tabs>
          <w:tab w:val="left" w:pos="90"/>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6.</w:t>
      </w:r>
      <w:r w:rsidR="005D191A"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Срок действия заявки, порядок внесения</w:t>
      </w:r>
      <w:r w:rsidR="005D191A" w:rsidRPr="007B1288">
        <w:rPr>
          <w:rFonts w:ascii="GHEA Grapalat" w:hAnsi="GHEA Grapalat"/>
          <w:color w:val="000000" w:themeColor="text1"/>
          <w:sz w:val="20"/>
          <w:szCs w:val="20"/>
        </w:rPr>
        <w:t xml:space="preserve"> изменений в заявки и их отзыва</w:t>
      </w:r>
      <w:r w:rsidRPr="007B1288">
        <w:rPr>
          <w:rFonts w:ascii="GHEA Grapalat" w:hAnsi="GHEA Grapalat"/>
          <w:color w:val="000000" w:themeColor="text1"/>
          <w:sz w:val="20"/>
          <w:szCs w:val="20"/>
        </w:rPr>
        <w:t xml:space="preserve"> </w:t>
      </w:r>
    </w:p>
    <w:p w14:paraId="1984CD42" w14:textId="77777777" w:rsidR="00096865" w:rsidRPr="007B1288" w:rsidRDefault="00087A30" w:rsidP="00695415">
      <w:pPr>
        <w:widowControl w:val="0"/>
        <w:tabs>
          <w:tab w:val="left" w:pos="90"/>
          <w:tab w:val="left" w:pos="90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8.</w:t>
      </w:r>
      <w:r w:rsidR="005D191A"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Вскрытие, оц</w:t>
      </w:r>
      <w:r w:rsidR="000B2CFA" w:rsidRPr="007B1288">
        <w:rPr>
          <w:rFonts w:ascii="GHEA Grapalat" w:hAnsi="GHEA Grapalat"/>
          <w:color w:val="000000" w:themeColor="text1"/>
          <w:sz w:val="20"/>
          <w:szCs w:val="20"/>
        </w:rPr>
        <w:t>енка заявок и подведение итогов</w:t>
      </w:r>
    </w:p>
    <w:p w14:paraId="16C32DC1" w14:textId="77777777" w:rsidR="00096865" w:rsidRPr="007B1288" w:rsidRDefault="00087A30" w:rsidP="00695415">
      <w:pPr>
        <w:widowControl w:val="0"/>
        <w:tabs>
          <w:tab w:val="left" w:pos="90"/>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9.</w:t>
      </w:r>
      <w:r w:rsidR="005D191A"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Заключение догово</w:t>
      </w:r>
      <w:r w:rsidR="00543BAE" w:rsidRPr="007B1288">
        <w:rPr>
          <w:rFonts w:ascii="GHEA Grapalat" w:hAnsi="GHEA Grapalat"/>
          <w:color w:val="000000" w:themeColor="text1"/>
          <w:sz w:val="20"/>
          <w:szCs w:val="20"/>
        </w:rPr>
        <w:t>ра</w:t>
      </w:r>
    </w:p>
    <w:p w14:paraId="58BEF13F" w14:textId="77777777" w:rsidR="00096865" w:rsidRPr="007B1288" w:rsidRDefault="00087A30" w:rsidP="00695415">
      <w:pPr>
        <w:widowControl w:val="0"/>
        <w:tabs>
          <w:tab w:val="left" w:pos="90"/>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10.</w:t>
      </w:r>
      <w:r w:rsidR="005D191A" w:rsidRPr="007B1288">
        <w:rPr>
          <w:rFonts w:ascii="GHEA Grapalat" w:hAnsi="GHEA Grapalat"/>
          <w:color w:val="000000" w:themeColor="text1"/>
          <w:sz w:val="20"/>
          <w:szCs w:val="20"/>
        </w:rPr>
        <w:tab/>
      </w:r>
      <w:r w:rsidR="003E1D9D" w:rsidRPr="007B1288">
        <w:rPr>
          <w:rFonts w:ascii="GHEA Grapalat" w:hAnsi="GHEA Grapalat"/>
          <w:color w:val="000000" w:themeColor="text1"/>
          <w:sz w:val="20"/>
          <w:szCs w:val="20"/>
        </w:rPr>
        <w:t xml:space="preserve">Обеспечения </w:t>
      </w:r>
      <w:r w:rsidR="00174DAB" w:rsidRPr="007B1288">
        <w:rPr>
          <w:rFonts w:ascii="GHEA Grapalat" w:hAnsi="GHEA Grapalat"/>
          <w:color w:val="000000" w:themeColor="text1"/>
          <w:sz w:val="20"/>
          <w:szCs w:val="20"/>
        </w:rPr>
        <w:t xml:space="preserve">квалификации  и </w:t>
      </w:r>
      <w:r w:rsidR="00543BAE" w:rsidRPr="007B1288">
        <w:rPr>
          <w:rFonts w:ascii="GHEA Grapalat" w:hAnsi="GHEA Grapalat"/>
          <w:color w:val="000000" w:themeColor="text1"/>
          <w:sz w:val="20"/>
          <w:szCs w:val="20"/>
        </w:rPr>
        <w:t>договора</w:t>
      </w:r>
      <w:r w:rsidRPr="007B1288">
        <w:rPr>
          <w:rFonts w:ascii="GHEA Grapalat" w:hAnsi="GHEA Grapalat"/>
          <w:color w:val="000000" w:themeColor="text1"/>
          <w:sz w:val="20"/>
          <w:szCs w:val="20"/>
        </w:rPr>
        <w:t xml:space="preserve"> </w:t>
      </w:r>
    </w:p>
    <w:p w14:paraId="3039D734" w14:textId="77777777" w:rsidR="00096865" w:rsidRPr="007B1288" w:rsidRDefault="00096865" w:rsidP="00695415">
      <w:pPr>
        <w:widowControl w:val="0"/>
        <w:tabs>
          <w:tab w:val="left" w:pos="90"/>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11.</w:t>
      </w:r>
      <w:r w:rsidR="005D191A"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Объяв</w:t>
      </w:r>
      <w:r w:rsidR="00543BAE" w:rsidRPr="007B1288">
        <w:rPr>
          <w:rFonts w:ascii="GHEA Grapalat" w:hAnsi="GHEA Grapalat"/>
          <w:color w:val="000000" w:themeColor="text1"/>
          <w:sz w:val="20"/>
          <w:szCs w:val="20"/>
        </w:rPr>
        <w:t>ление процедуры несостоявшейся</w:t>
      </w:r>
      <w:r w:rsidRPr="007B1288">
        <w:rPr>
          <w:rFonts w:ascii="GHEA Grapalat" w:hAnsi="GHEA Grapalat"/>
          <w:color w:val="000000" w:themeColor="text1"/>
          <w:sz w:val="20"/>
          <w:szCs w:val="20"/>
        </w:rPr>
        <w:t xml:space="preserve"> </w:t>
      </w:r>
    </w:p>
    <w:p w14:paraId="3601AD26" w14:textId="77777777" w:rsidR="00520F57" w:rsidRPr="007B1288" w:rsidRDefault="00096865" w:rsidP="00695415">
      <w:pPr>
        <w:widowControl w:val="0"/>
        <w:tabs>
          <w:tab w:val="left" w:pos="90"/>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w:t>
      </w:r>
      <w:r w:rsidR="005D191A"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Право участника и порядок обжалования им действий и (или) принятых решений</w:t>
      </w:r>
      <w:r w:rsidR="00543BAE" w:rsidRPr="007B1288">
        <w:rPr>
          <w:rFonts w:ascii="GHEA Grapalat" w:hAnsi="GHEA Grapalat"/>
          <w:color w:val="000000" w:themeColor="text1"/>
          <w:sz w:val="20"/>
          <w:szCs w:val="20"/>
        </w:rPr>
        <w:t>, связанных с процессом закупки</w:t>
      </w:r>
    </w:p>
    <w:p w14:paraId="795C5AAD" w14:textId="77777777" w:rsidR="00520F57" w:rsidRPr="007B1288" w:rsidRDefault="00520F57" w:rsidP="00695415">
      <w:pPr>
        <w:widowControl w:val="0"/>
        <w:tabs>
          <w:tab w:val="left" w:pos="900"/>
        </w:tabs>
        <w:ind w:firstLine="540"/>
        <w:jc w:val="both"/>
        <w:rPr>
          <w:rFonts w:ascii="GHEA Grapalat" w:hAnsi="GHEA Grapalat"/>
          <w:b/>
          <w:color w:val="000000" w:themeColor="text1"/>
          <w:sz w:val="20"/>
          <w:szCs w:val="20"/>
        </w:rPr>
      </w:pPr>
    </w:p>
    <w:p w14:paraId="670F90D0" w14:textId="77777777" w:rsidR="008842CE" w:rsidRPr="007B1288" w:rsidRDefault="00CA590C" w:rsidP="00695415">
      <w:pPr>
        <w:widowControl w:val="0"/>
        <w:tabs>
          <w:tab w:val="left" w:pos="900"/>
        </w:tabs>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ЧАСТЬ II.</w:t>
      </w:r>
    </w:p>
    <w:p w14:paraId="5B33600A" w14:textId="77777777" w:rsidR="008842CE" w:rsidRPr="007B1288" w:rsidRDefault="008842CE" w:rsidP="00695415">
      <w:pPr>
        <w:widowControl w:val="0"/>
        <w:tabs>
          <w:tab w:val="left" w:pos="900"/>
        </w:tabs>
        <w:ind w:firstLine="540"/>
        <w:rPr>
          <w:rFonts w:ascii="GHEA Grapalat" w:hAnsi="GHEA Grapalat"/>
          <w:b/>
          <w:color w:val="000000" w:themeColor="text1"/>
          <w:sz w:val="20"/>
          <w:szCs w:val="20"/>
        </w:rPr>
      </w:pPr>
    </w:p>
    <w:p w14:paraId="5CF84FB9" w14:textId="71EE0152" w:rsidR="00096865" w:rsidRPr="007B1288" w:rsidRDefault="00096865" w:rsidP="00695415">
      <w:pPr>
        <w:widowControl w:val="0"/>
        <w:tabs>
          <w:tab w:val="left" w:pos="900"/>
        </w:tabs>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 xml:space="preserve">ИНСТРУКЦИЯ ПО ПОДГОТОВКЕ ЗАЯВКИ </w:t>
      </w:r>
      <w:r w:rsidR="00CA590C" w:rsidRPr="007B1288">
        <w:rPr>
          <w:rFonts w:ascii="GHEA Grapalat" w:hAnsi="GHEA Grapalat"/>
          <w:b/>
          <w:color w:val="000000" w:themeColor="text1"/>
          <w:sz w:val="20"/>
          <w:szCs w:val="20"/>
        </w:rPr>
        <w:br/>
      </w:r>
      <w:r w:rsidRPr="007B1288">
        <w:rPr>
          <w:rFonts w:ascii="GHEA Grapalat" w:hAnsi="GHEA Grapalat"/>
          <w:b/>
          <w:color w:val="000000" w:themeColor="text1"/>
          <w:sz w:val="20"/>
          <w:szCs w:val="20"/>
        </w:rPr>
        <w:t xml:space="preserve">НА </w:t>
      </w:r>
      <w:r w:rsidR="006252F6" w:rsidRPr="007B1288">
        <w:rPr>
          <w:rFonts w:ascii="GHEA Grapalat" w:hAnsi="GHEA Grapalat"/>
          <w:b/>
          <w:color w:val="000000" w:themeColor="text1"/>
          <w:sz w:val="20"/>
          <w:szCs w:val="20"/>
        </w:rPr>
        <w:t>ОТКРЫТЫЙ КОНКУРС</w:t>
      </w:r>
    </w:p>
    <w:p w14:paraId="3D176238" w14:textId="77777777" w:rsidR="00520F57" w:rsidRPr="007B1288" w:rsidRDefault="00520F57" w:rsidP="00695415">
      <w:pPr>
        <w:widowControl w:val="0"/>
        <w:tabs>
          <w:tab w:val="left" w:pos="90"/>
          <w:tab w:val="left" w:pos="900"/>
        </w:tabs>
        <w:ind w:firstLine="540"/>
        <w:jc w:val="both"/>
        <w:rPr>
          <w:rFonts w:ascii="GHEA Grapalat" w:hAnsi="GHEA Grapalat"/>
          <w:b/>
          <w:color w:val="000000" w:themeColor="text1"/>
          <w:sz w:val="20"/>
          <w:szCs w:val="20"/>
        </w:rPr>
      </w:pPr>
    </w:p>
    <w:p w14:paraId="451FDB68" w14:textId="77777777" w:rsidR="00096865" w:rsidRPr="007B1288" w:rsidRDefault="00096865" w:rsidP="00695415">
      <w:pPr>
        <w:widowControl w:val="0"/>
        <w:tabs>
          <w:tab w:val="left" w:pos="90"/>
          <w:tab w:val="left" w:pos="900"/>
          <w:tab w:val="left" w:pos="1134"/>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w:t>
      </w:r>
      <w:r w:rsidRPr="007B1288">
        <w:rPr>
          <w:rFonts w:ascii="GHEA Grapalat" w:hAnsi="GHEA Grapalat"/>
          <w:color w:val="000000" w:themeColor="text1"/>
          <w:sz w:val="20"/>
          <w:szCs w:val="20"/>
        </w:rPr>
        <w:tab/>
        <w:t>Общ</w:t>
      </w:r>
      <w:r w:rsidR="00543BAE" w:rsidRPr="007B1288">
        <w:rPr>
          <w:rFonts w:ascii="GHEA Grapalat" w:hAnsi="GHEA Grapalat"/>
          <w:color w:val="000000" w:themeColor="text1"/>
          <w:sz w:val="20"/>
          <w:szCs w:val="20"/>
        </w:rPr>
        <w:t>ие положения</w:t>
      </w:r>
    </w:p>
    <w:p w14:paraId="7230EF2F" w14:textId="77777777" w:rsidR="00096865" w:rsidRPr="007B1288" w:rsidRDefault="00543BAE" w:rsidP="00695415">
      <w:pPr>
        <w:widowControl w:val="0"/>
        <w:tabs>
          <w:tab w:val="left" w:pos="90"/>
          <w:tab w:val="left" w:pos="900"/>
          <w:tab w:val="left" w:pos="1134"/>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w:t>
      </w:r>
      <w:r w:rsidRPr="007B1288">
        <w:rPr>
          <w:rFonts w:ascii="GHEA Grapalat" w:hAnsi="GHEA Grapalat"/>
          <w:color w:val="000000" w:themeColor="text1"/>
          <w:sz w:val="20"/>
          <w:szCs w:val="20"/>
        </w:rPr>
        <w:tab/>
        <w:t>Заявка на процедуру</w:t>
      </w:r>
    </w:p>
    <w:p w14:paraId="5A54C613" w14:textId="77777777" w:rsidR="0061522D" w:rsidRPr="007B1288" w:rsidRDefault="00450C30" w:rsidP="00695415">
      <w:pPr>
        <w:widowControl w:val="0"/>
        <w:tabs>
          <w:tab w:val="left" w:pos="90"/>
          <w:tab w:val="left" w:pos="900"/>
          <w:tab w:val="left" w:pos="1134"/>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3</w:t>
      </w:r>
      <w:r w:rsidR="00543BAE" w:rsidRPr="007B1288">
        <w:rPr>
          <w:rFonts w:ascii="GHEA Grapalat" w:hAnsi="GHEA Grapalat"/>
          <w:color w:val="000000" w:themeColor="text1"/>
          <w:sz w:val="20"/>
          <w:szCs w:val="20"/>
        </w:rPr>
        <w:t>.</w:t>
      </w:r>
      <w:r w:rsidR="00543BAE" w:rsidRPr="007B1288">
        <w:rPr>
          <w:rFonts w:ascii="GHEA Grapalat" w:hAnsi="GHEA Grapalat"/>
          <w:color w:val="000000" w:themeColor="text1"/>
          <w:sz w:val="20"/>
          <w:szCs w:val="20"/>
        </w:rPr>
        <w:tab/>
        <w:t>Приложения № 1-</w:t>
      </w:r>
      <w:r w:rsidR="003529EA" w:rsidRPr="007B1288">
        <w:rPr>
          <w:rFonts w:ascii="GHEA Grapalat" w:hAnsi="GHEA Grapalat"/>
          <w:color w:val="000000" w:themeColor="text1"/>
          <w:sz w:val="20"/>
          <w:szCs w:val="20"/>
        </w:rPr>
        <w:t>6</w:t>
      </w:r>
    </w:p>
    <w:p w14:paraId="013FA53E" w14:textId="77777777" w:rsidR="00E17B7F" w:rsidRPr="007B1288" w:rsidRDefault="00E17B7F" w:rsidP="00695415">
      <w:pPr>
        <w:tabs>
          <w:tab w:val="left" w:pos="90"/>
          <w:tab w:val="left" w:pos="900"/>
        </w:tabs>
        <w:ind w:firstLine="540"/>
        <w:jc w:val="both"/>
        <w:rPr>
          <w:rFonts w:ascii="GHEA Grapalat" w:hAnsi="GHEA Grapalat"/>
          <w:color w:val="000000" w:themeColor="text1"/>
          <w:spacing w:val="-6"/>
          <w:sz w:val="20"/>
          <w:szCs w:val="20"/>
        </w:rPr>
      </w:pPr>
      <w:r w:rsidRPr="007B1288">
        <w:rPr>
          <w:rFonts w:ascii="GHEA Grapalat" w:hAnsi="GHEA Grapalat"/>
          <w:color w:val="000000" w:themeColor="text1"/>
          <w:spacing w:val="-6"/>
          <w:sz w:val="20"/>
          <w:szCs w:val="20"/>
        </w:rPr>
        <w:br w:type="page"/>
      </w:r>
    </w:p>
    <w:p w14:paraId="01B2E2F1" w14:textId="61AC3050" w:rsidR="00096865" w:rsidRPr="007B1288" w:rsidRDefault="00096865" w:rsidP="00695415">
      <w:pPr>
        <w:widowControl w:val="0"/>
        <w:ind w:firstLine="540"/>
        <w:jc w:val="both"/>
        <w:rPr>
          <w:rFonts w:ascii="GHEA Grapalat" w:hAnsi="GHEA Grapalat"/>
          <w:color w:val="000000" w:themeColor="text1"/>
          <w:spacing w:val="-6"/>
          <w:sz w:val="20"/>
          <w:szCs w:val="20"/>
        </w:rPr>
      </w:pPr>
      <w:r w:rsidRPr="007B1288">
        <w:rPr>
          <w:rFonts w:ascii="GHEA Grapalat" w:hAnsi="GHEA Grapalat"/>
          <w:color w:val="000000" w:themeColor="text1"/>
          <w:spacing w:val="-6"/>
          <w:sz w:val="20"/>
          <w:szCs w:val="20"/>
        </w:rPr>
        <w:lastRenderedPageBreak/>
        <w:t xml:space="preserve">Настоящее Приглашение предоставляется в дополнение к объявлению </w:t>
      </w:r>
      <w:r w:rsidR="002464C1" w:rsidRPr="007B1288">
        <w:rPr>
          <w:rFonts w:ascii="GHEA Grapalat" w:hAnsi="GHEA Grapalat"/>
          <w:color w:val="000000" w:themeColor="text1"/>
          <w:spacing w:val="-6"/>
          <w:sz w:val="20"/>
          <w:szCs w:val="20"/>
        </w:rPr>
        <w:t xml:space="preserve">о </w:t>
      </w:r>
      <w:r w:rsidR="009539A5" w:rsidRPr="007B1288">
        <w:rPr>
          <w:rFonts w:ascii="GHEA Grapalat" w:hAnsi="GHEA Grapalat"/>
          <w:color w:val="000000" w:themeColor="text1"/>
          <w:spacing w:val="-6"/>
          <w:sz w:val="20"/>
          <w:szCs w:val="20"/>
        </w:rPr>
        <w:t>открытом конкурсе</w:t>
      </w:r>
      <w:r w:rsidRPr="007B1288">
        <w:rPr>
          <w:rFonts w:ascii="GHEA Grapalat" w:hAnsi="GHEA Grapalat"/>
          <w:color w:val="000000" w:themeColor="text1"/>
          <w:spacing w:val="-6"/>
          <w:sz w:val="20"/>
          <w:szCs w:val="20"/>
        </w:rPr>
        <w:t>, проводимом под кодом</w:t>
      </w:r>
      <w:r w:rsidR="002464C1" w:rsidRPr="007B1288">
        <w:rPr>
          <w:rFonts w:ascii="GHEA Grapalat" w:hAnsi="GHEA Grapalat" w:cs="Times Armenian"/>
          <w:color w:val="000000" w:themeColor="text1"/>
          <w:sz w:val="20"/>
          <w:szCs w:val="20"/>
          <w:lang w:val="af-ZA"/>
        </w:rPr>
        <w:t xml:space="preserve"> </w:t>
      </w:r>
      <w:r w:rsidR="004A03F5" w:rsidRPr="007B1288">
        <w:rPr>
          <w:rFonts w:ascii="GHEA Grapalat" w:hAnsi="GHEA Grapalat" w:cs="Times Armenian"/>
          <w:color w:val="000000" w:themeColor="text1"/>
          <w:sz w:val="20"/>
          <w:szCs w:val="20"/>
          <w:lang w:val="af-ZA"/>
        </w:rPr>
        <w:t>ԵՔԿԱ-ԲՄԾՁԲ-23/29</w:t>
      </w:r>
      <w:r w:rsidR="00525BDA" w:rsidRPr="007B1288">
        <w:rPr>
          <w:rFonts w:ascii="GHEA Grapalat" w:hAnsi="GHEA Grapalat" w:cs="Times Armenian"/>
          <w:color w:val="000000" w:themeColor="text1"/>
          <w:sz w:val="20"/>
          <w:szCs w:val="20"/>
          <w:lang w:val="af-ZA"/>
        </w:rPr>
        <w:t xml:space="preserve"> </w:t>
      </w:r>
      <w:r w:rsidR="00AA7117" w:rsidRPr="007B1288">
        <w:rPr>
          <w:rFonts w:ascii="GHEA Grapalat" w:hAnsi="GHEA Grapalat"/>
          <w:color w:val="000000" w:themeColor="text1"/>
          <w:spacing w:val="-6"/>
          <w:sz w:val="20"/>
          <w:szCs w:val="20"/>
        </w:rPr>
        <w:t xml:space="preserve"> </w:t>
      </w:r>
      <w:r w:rsidRPr="007B1288">
        <w:rPr>
          <w:rFonts w:ascii="GHEA Grapalat" w:hAnsi="GHEA Grapalat"/>
          <w:color w:val="000000" w:themeColor="text1"/>
          <w:spacing w:val="-6"/>
          <w:sz w:val="20"/>
          <w:szCs w:val="20"/>
        </w:rPr>
        <w:t>(далее — процедура).</w:t>
      </w:r>
    </w:p>
    <w:p w14:paraId="46B8D97F" w14:textId="76FF5CA8" w:rsidR="00096865" w:rsidRPr="007B1288" w:rsidRDefault="00096865"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4</w:t>
      </w:r>
      <w:r w:rsidR="006D2DF7"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E27D5" w:rsidRPr="007B1288">
        <w:rPr>
          <w:rFonts w:ascii="GHEA Grapalat" w:hAnsi="GHEA Grapalat"/>
          <w:color w:val="000000" w:themeColor="text1"/>
          <w:sz w:val="20"/>
          <w:szCs w:val="20"/>
        </w:rPr>
        <w:t>ОНКО “Ереванский зоопарк”</w:t>
      </w:r>
      <w:r w:rsidR="0065432F" w:rsidRPr="007B1288">
        <w:rPr>
          <w:rFonts w:ascii="GHEA Grapalat" w:hAnsi="GHEA Grapalat"/>
          <w:color w:val="000000" w:themeColor="text1"/>
          <w:sz w:val="20"/>
          <w:szCs w:val="20"/>
        </w:rPr>
        <w:t>”</w:t>
      </w:r>
      <w:r w:rsidRPr="007B1288">
        <w:rPr>
          <w:rFonts w:ascii="GHEA Grapalat" w:hAnsi="GHEA Grapalat"/>
          <w:color w:val="000000" w:themeColor="text1"/>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C7CA6FA" w14:textId="77777777" w:rsidR="00096865" w:rsidRPr="007B1288" w:rsidRDefault="00096865"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151E9B24" w14:textId="77777777" w:rsidR="00096865" w:rsidRPr="007B1288" w:rsidRDefault="00096865" w:rsidP="00695415">
      <w:pPr>
        <w:widowControl w:val="0"/>
        <w:ind w:firstLine="540"/>
        <w:jc w:val="both"/>
        <w:rPr>
          <w:rFonts w:ascii="GHEA Grapalat" w:hAnsi="GHEA Grapalat" w:cs="Times Armenian"/>
          <w:color w:val="000000" w:themeColor="text1"/>
          <w:sz w:val="20"/>
          <w:szCs w:val="20"/>
        </w:rPr>
      </w:pPr>
      <w:r w:rsidRPr="007B1288">
        <w:rPr>
          <w:rFonts w:ascii="GHEA Grapalat" w:hAnsi="GHEA Grapalat"/>
          <w:color w:val="000000" w:themeColor="text1"/>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2327125" w14:textId="394B2973" w:rsidR="003E1421" w:rsidRPr="007B1288" w:rsidRDefault="00A81DD5" w:rsidP="00695415">
      <w:pPr>
        <w:pStyle w:val="BodyTextIndent2"/>
        <w:widowControl w:val="0"/>
        <w:spacing w:line="240" w:lineRule="auto"/>
        <w:rPr>
          <w:rFonts w:ascii="GHEA Grapalat" w:hAnsi="GHEA Grapalat"/>
          <w:color w:val="000000" w:themeColor="text1"/>
        </w:rPr>
      </w:pPr>
      <w:r w:rsidRPr="007B1288">
        <w:rPr>
          <w:rFonts w:ascii="GHEA Grapalat" w:hAnsi="GHEA Grapalat"/>
          <w:color w:val="000000" w:themeColor="text1"/>
        </w:rPr>
        <w:t xml:space="preserve">Адрес электронной почты секретаря оценочной комиссии </w:t>
      </w:r>
      <w:r w:rsidR="002464C1" w:rsidRPr="007B1288">
        <w:rPr>
          <w:rFonts w:ascii="GHEA Grapalat" w:hAnsi="GHEA Grapalat"/>
          <w:color w:val="000000" w:themeColor="text1"/>
        </w:rPr>
        <w:t xml:space="preserve"> </w:t>
      </w:r>
      <w:hyperlink r:id="rId8" w:history="1">
        <w:r w:rsidR="009539A5" w:rsidRPr="007B1288">
          <w:rPr>
            <w:rStyle w:val="Hyperlink"/>
            <w:rFonts w:ascii="GHEA Grapalat" w:hAnsi="GHEA Grapalat"/>
            <w:color w:val="000000" w:themeColor="text1"/>
          </w:rPr>
          <w:t>info@epromotion.am</w:t>
        </w:r>
      </w:hyperlink>
      <w:r w:rsidRPr="007B1288">
        <w:rPr>
          <w:rFonts w:ascii="GHEA Grapalat" w:hAnsi="GHEA Grapalat"/>
          <w:color w:val="000000" w:themeColor="text1"/>
        </w:rPr>
        <w:t>.</w:t>
      </w:r>
    </w:p>
    <w:p w14:paraId="742B73B4" w14:textId="77777777" w:rsidR="00096865" w:rsidRPr="007B1288" w:rsidRDefault="00F5653D" w:rsidP="00F1010C">
      <w:pPr>
        <w:widowControl w:val="0"/>
        <w:spacing w:after="160"/>
        <w:ind w:left="-270"/>
        <w:jc w:val="center"/>
        <w:rPr>
          <w:rFonts w:ascii="GHEA Grapalat" w:hAnsi="GHEA Grapalat"/>
          <w:b/>
          <w:bCs/>
          <w:color w:val="000000" w:themeColor="text1"/>
          <w:sz w:val="20"/>
          <w:szCs w:val="20"/>
        </w:rPr>
      </w:pPr>
      <w:r w:rsidRPr="007B1288">
        <w:rPr>
          <w:rFonts w:ascii="GHEA Grapalat" w:hAnsi="GHEA Grapalat"/>
          <w:color w:val="000000" w:themeColor="text1"/>
          <w:sz w:val="20"/>
          <w:szCs w:val="20"/>
        </w:rPr>
        <w:br w:type="page"/>
      </w:r>
      <w:r w:rsidRPr="007B1288">
        <w:rPr>
          <w:rFonts w:ascii="GHEA Grapalat" w:hAnsi="GHEA Grapalat"/>
          <w:b/>
          <w:bCs/>
          <w:color w:val="000000" w:themeColor="text1"/>
          <w:sz w:val="20"/>
          <w:szCs w:val="20"/>
        </w:rPr>
        <w:lastRenderedPageBreak/>
        <w:t>ЧАСТЬ I</w:t>
      </w:r>
    </w:p>
    <w:p w14:paraId="4202A35F" w14:textId="77777777" w:rsidR="00096865" w:rsidRPr="007B1288" w:rsidRDefault="002B32D6" w:rsidP="00C466A6">
      <w:pPr>
        <w:pStyle w:val="ListParagraph"/>
        <w:widowControl w:val="0"/>
        <w:numPr>
          <w:ilvl w:val="0"/>
          <w:numId w:val="11"/>
        </w:numPr>
        <w:spacing w:after="16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ХАРАКТЕРИСТИКА ПРЕДМЕТА ЗАКУПКИ</w:t>
      </w:r>
    </w:p>
    <w:p w14:paraId="7A424B66" w14:textId="77777777" w:rsidR="00F1010C" w:rsidRPr="007B1288" w:rsidRDefault="00F1010C" w:rsidP="00F1010C">
      <w:pPr>
        <w:widowControl w:val="0"/>
        <w:spacing w:after="160"/>
        <w:ind w:left="-270"/>
        <w:jc w:val="center"/>
        <w:rPr>
          <w:rFonts w:ascii="GHEA Grapalat" w:hAnsi="GHEA Grapalat" w:cs="Sylfaen"/>
          <w:b/>
          <w:color w:val="000000" w:themeColor="text1"/>
          <w:sz w:val="20"/>
          <w:szCs w:val="20"/>
        </w:rPr>
      </w:pPr>
    </w:p>
    <w:p w14:paraId="5C538ABA" w14:textId="3C256F67" w:rsidR="00096865" w:rsidRPr="007B1288" w:rsidRDefault="00845AA5" w:rsidP="00695415">
      <w:pPr>
        <w:pStyle w:val="Heading3"/>
        <w:keepNext w:val="0"/>
        <w:widowControl w:val="0"/>
        <w:tabs>
          <w:tab w:val="left" w:pos="900"/>
        </w:tabs>
        <w:spacing w:after="160" w:line="240" w:lineRule="auto"/>
        <w:ind w:firstLine="540"/>
        <w:jc w:val="both"/>
        <w:rPr>
          <w:rFonts w:ascii="GHEA Grapalat" w:hAnsi="GHEA Grapalat"/>
          <w:i w:val="0"/>
          <w:color w:val="000000" w:themeColor="text1"/>
        </w:rPr>
      </w:pPr>
      <w:r w:rsidRPr="007B1288">
        <w:rPr>
          <w:rFonts w:ascii="GHEA Grapalat" w:hAnsi="GHEA Grapalat"/>
          <w:i w:val="0"/>
          <w:color w:val="000000" w:themeColor="text1"/>
        </w:rPr>
        <w:t>1.1</w:t>
      </w:r>
      <w:r w:rsidR="008E6E51" w:rsidRPr="007B1288">
        <w:rPr>
          <w:rFonts w:ascii="GHEA Grapalat" w:hAnsi="GHEA Grapalat"/>
          <w:i w:val="0"/>
          <w:color w:val="000000" w:themeColor="text1"/>
        </w:rPr>
        <w:t>.</w:t>
      </w:r>
      <w:r w:rsidR="00F63BBB" w:rsidRPr="007B1288">
        <w:rPr>
          <w:rFonts w:ascii="GHEA Grapalat" w:hAnsi="GHEA Grapalat"/>
          <w:i w:val="0"/>
          <w:color w:val="000000" w:themeColor="text1"/>
        </w:rPr>
        <w:tab/>
      </w:r>
      <w:r w:rsidRPr="007B1288">
        <w:rPr>
          <w:rFonts w:ascii="GHEA Grapalat" w:hAnsi="GHEA Grapalat"/>
          <w:i w:val="0"/>
          <w:color w:val="000000" w:themeColor="text1"/>
        </w:rPr>
        <w:t xml:space="preserve">Предметом закупки является приобретение </w:t>
      </w:r>
      <w:r w:rsidR="009539A5" w:rsidRPr="007B1288">
        <w:rPr>
          <w:rFonts w:ascii="GHEA Grapalat" w:hAnsi="GHEA Grapalat"/>
          <w:i w:val="0"/>
          <w:color w:val="000000" w:themeColor="text1"/>
        </w:rPr>
        <w:t>подготовка проектно-сметной документации, услуги по составлению сметы</w:t>
      </w:r>
      <w:r w:rsidRPr="007B1288">
        <w:rPr>
          <w:rFonts w:ascii="GHEA Grapalat" w:hAnsi="GHEA Grapalat"/>
          <w:i w:val="0"/>
          <w:color w:val="000000" w:themeColor="text1"/>
        </w:rPr>
        <w:t xml:space="preserve">(далее — также </w:t>
      </w:r>
      <w:r w:rsidR="00E968BE" w:rsidRPr="007B1288">
        <w:rPr>
          <w:rFonts w:ascii="GHEA Grapalat" w:hAnsi="GHEA Grapalat"/>
          <w:i w:val="0"/>
          <w:color w:val="000000" w:themeColor="text1"/>
        </w:rPr>
        <w:t>услуга</w:t>
      </w:r>
      <w:r w:rsidRPr="007B1288">
        <w:rPr>
          <w:rFonts w:ascii="GHEA Grapalat" w:hAnsi="GHEA Grapalat"/>
          <w:i w:val="0"/>
          <w:color w:val="000000" w:themeColor="text1"/>
        </w:rPr>
        <w:t xml:space="preserve">) для нужд </w:t>
      </w:r>
      <w:r w:rsidR="009E27D5" w:rsidRPr="007B1288">
        <w:rPr>
          <w:rFonts w:ascii="GHEA Grapalat" w:hAnsi="GHEA Grapalat"/>
          <w:i w:val="0"/>
          <w:color w:val="000000" w:themeColor="text1"/>
        </w:rPr>
        <w:t>ОНКО “Ереванский зоопарк”</w:t>
      </w:r>
      <w:r w:rsidR="0065432F" w:rsidRPr="007B1288">
        <w:rPr>
          <w:rFonts w:ascii="GHEA Grapalat" w:hAnsi="GHEA Grapalat"/>
          <w:i w:val="0"/>
          <w:color w:val="000000" w:themeColor="text1"/>
        </w:rPr>
        <w:t>”</w:t>
      </w:r>
      <w:r w:rsidRPr="007B1288">
        <w:rPr>
          <w:rFonts w:ascii="GHEA Grapalat" w:hAnsi="GHEA Grapalat"/>
          <w:i w:val="0"/>
          <w:color w:val="000000" w:themeColor="text1"/>
        </w:rPr>
        <w:t>, которые сгруппированы в лоты "Количество лотов":</w:t>
      </w:r>
    </w:p>
    <w:tbl>
      <w:tblPr>
        <w:tblW w:w="10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6"/>
        <w:gridCol w:w="3921"/>
        <w:gridCol w:w="5345"/>
      </w:tblGrid>
      <w:tr w:rsidR="00D519E9" w:rsidRPr="007B1288" w14:paraId="397ECB95" w14:textId="77777777" w:rsidTr="003D2457">
        <w:trPr>
          <w:trHeight w:val="329"/>
          <w:jc w:val="center"/>
        </w:trPr>
        <w:tc>
          <w:tcPr>
            <w:tcW w:w="5157" w:type="dxa"/>
            <w:gridSpan w:val="2"/>
            <w:vAlign w:val="center"/>
          </w:tcPr>
          <w:p w14:paraId="0082AFAF" w14:textId="5C92AB1A" w:rsidR="00D519E9" w:rsidRPr="007B1288" w:rsidRDefault="00D519E9" w:rsidP="00F1010C">
            <w:pPr>
              <w:pStyle w:val="BodyTextIndent2"/>
              <w:widowControl w:val="0"/>
              <w:spacing w:after="120" w:line="240" w:lineRule="auto"/>
              <w:ind w:left="-270" w:firstLine="0"/>
              <w:jc w:val="center"/>
              <w:rPr>
                <w:rFonts w:ascii="GHEA Grapalat" w:hAnsi="GHEA Grapalat"/>
                <w:b/>
                <w:i/>
                <w:color w:val="000000" w:themeColor="text1"/>
              </w:rPr>
            </w:pPr>
            <w:r w:rsidRPr="007B1288">
              <w:rPr>
                <w:rFonts w:ascii="GHEA Grapalat" w:hAnsi="GHEA Grapalat"/>
                <w:b/>
                <w:bCs/>
                <w:i/>
                <w:iCs/>
                <w:color w:val="000000" w:themeColor="text1"/>
                <w:sz w:val="14"/>
                <w:szCs w:val="14"/>
                <w:lang w:val="af-ZA" w:eastAsia="en-US" w:bidi="ar-SA"/>
              </w:rPr>
              <w:t>Лотов</w:t>
            </w:r>
          </w:p>
        </w:tc>
        <w:tc>
          <w:tcPr>
            <w:tcW w:w="5345" w:type="dxa"/>
            <w:vMerge w:val="restart"/>
            <w:vAlign w:val="center"/>
          </w:tcPr>
          <w:p w14:paraId="2954E916" w14:textId="2FDB0605" w:rsidR="00D519E9" w:rsidRPr="007B1288" w:rsidRDefault="00D519E9" w:rsidP="00F1010C">
            <w:pPr>
              <w:pStyle w:val="BodyTextIndent2"/>
              <w:widowControl w:val="0"/>
              <w:spacing w:after="120" w:line="240" w:lineRule="auto"/>
              <w:ind w:left="-270" w:firstLine="0"/>
              <w:jc w:val="center"/>
              <w:rPr>
                <w:rFonts w:ascii="GHEA Grapalat" w:hAnsi="GHEA Grapalat"/>
                <w:b/>
                <w:bCs/>
                <w:i/>
                <w:iCs/>
                <w:color w:val="000000" w:themeColor="text1"/>
              </w:rPr>
            </w:pPr>
            <w:r w:rsidRPr="007B1288">
              <w:rPr>
                <w:rFonts w:ascii="GHEA Grapalat" w:hAnsi="GHEA Grapalat"/>
                <w:b/>
                <w:i/>
                <w:color w:val="000000" w:themeColor="text1"/>
              </w:rPr>
              <w:t>Наименование лота</w:t>
            </w:r>
          </w:p>
        </w:tc>
      </w:tr>
      <w:tr w:rsidR="00C55312" w:rsidRPr="007B1288" w14:paraId="13DC0349" w14:textId="77777777" w:rsidTr="00C55312">
        <w:trPr>
          <w:trHeight w:val="70"/>
          <w:jc w:val="center"/>
        </w:trPr>
        <w:tc>
          <w:tcPr>
            <w:tcW w:w="1236" w:type="dxa"/>
            <w:vAlign w:val="center"/>
          </w:tcPr>
          <w:p w14:paraId="5054DDC2" w14:textId="77777777" w:rsidR="00C55312" w:rsidRPr="007B1288" w:rsidRDefault="00C55312" w:rsidP="00287BD6">
            <w:pPr>
              <w:pStyle w:val="BodyTextIndent2"/>
              <w:spacing w:line="240" w:lineRule="auto"/>
              <w:ind w:firstLine="0"/>
              <w:jc w:val="center"/>
              <w:rPr>
                <w:rFonts w:ascii="GHEA Grapalat" w:hAnsi="GHEA Grapalat"/>
                <w:b/>
                <w:bCs/>
                <w:i/>
                <w:iCs/>
                <w:color w:val="000000" w:themeColor="text1"/>
                <w:sz w:val="14"/>
                <w:szCs w:val="14"/>
                <w:lang w:val="af-ZA" w:eastAsia="en-US" w:bidi="ar-SA"/>
              </w:rPr>
            </w:pPr>
            <w:r w:rsidRPr="007B1288">
              <w:rPr>
                <w:rFonts w:ascii="GHEA Grapalat" w:hAnsi="GHEA Grapalat"/>
                <w:b/>
                <w:bCs/>
                <w:i/>
                <w:iCs/>
                <w:color w:val="000000" w:themeColor="text1"/>
                <w:sz w:val="14"/>
                <w:szCs w:val="14"/>
                <w:lang w:val="af-ZA" w:eastAsia="en-US" w:bidi="ar-SA"/>
              </w:rPr>
              <w:t>Номера</w:t>
            </w:r>
          </w:p>
        </w:tc>
        <w:tc>
          <w:tcPr>
            <w:tcW w:w="3921" w:type="dxa"/>
            <w:vAlign w:val="center"/>
          </w:tcPr>
          <w:p w14:paraId="303DFAC5" w14:textId="7964B481" w:rsidR="00C55312" w:rsidRPr="007B1288" w:rsidRDefault="009539A5" w:rsidP="00287BD6">
            <w:pPr>
              <w:pStyle w:val="BodyTextIndent2"/>
              <w:spacing w:line="240" w:lineRule="auto"/>
              <w:ind w:firstLine="0"/>
              <w:jc w:val="center"/>
              <w:rPr>
                <w:rFonts w:ascii="GHEA Grapalat" w:hAnsi="GHEA Grapalat"/>
                <w:color w:val="000000" w:themeColor="text1"/>
                <w:u w:val="single"/>
              </w:rPr>
            </w:pPr>
            <w:r w:rsidRPr="007B1288">
              <w:rPr>
                <w:rFonts w:ascii="GHEA Grapalat" w:hAnsi="GHEA Grapalat"/>
                <w:color w:val="000000" w:themeColor="text1"/>
                <w:sz w:val="16"/>
                <w:szCs w:val="16"/>
                <w:lang w:val="en-US"/>
              </w:rPr>
              <w:t>O</w:t>
            </w:r>
            <w:r w:rsidR="00C55312" w:rsidRPr="007B1288">
              <w:rPr>
                <w:rFonts w:ascii="GHEA Grapalat" w:hAnsi="GHEA Grapalat"/>
                <w:color w:val="000000" w:themeColor="text1"/>
                <w:sz w:val="16"/>
                <w:szCs w:val="16"/>
              </w:rPr>
              <w:t>бщая цена/драмов РА</w:t>
            </w:r>
          </w:p>
        </w:tc>
        <w:tc>
          <w:tcPr>
            <w:tcW w:w="5345" w:type="dxa"/>
            <w:vMerge/>
            <w:vAlign w:val="center"/>
          </w:tcPr>
          <w:p w14:paraId="4EA7BBCA" w14:textId="309A7317" w:rsidR="00C55312" w:rsidRPr="007B1288" w:rsidRDefault="00C55312" w:rsidP="00287BD6">
            <w:pPr>
              <w:pStyle w:val="BodyTextIndent2"/>
              <w:widowControl w:val="0"/>
              <w:spacing w:after="120" w:line="240" w:lineRule="auto"/>
              <w:ind w:left="-270" w:firstLine="0"/>
              <w:rPr>
                <w:rFonts w:ascii="GHEA Grapalat" w:hAnsi="GHEA Grapalat"/>
                <w:color w:val="000000" w:themeColor="text1"/>
                <w:u w:val="single"/>
              </w:rPr>
            </w:pPr>
          </w:p>
        </w:tc>
      </w:tr>
      <w:tr w:rsidR="00C55312" w:rsidRPr="007B1288" w14:paraId="549CE63B" w14:textId="77777777" w:rsidTr="00BE3B8E">
        <w:trPr>
          <w:trHeight w:val="223"/>
          <w:jc w:val="center"/>
        </w:trPr>
        <w:tc>
          <w:tcPr>
            <w:tcW w:w="1236" w:type="dxa"/>
            <w:vAlign w:val="center"/>
          </w:tcPr>
          <w:p w14:paraId="7A76C542" w14:textId="77777777" w:rsidR="00C55312" w:rsidRPr="007B1288" w:rsidRDefault="00C55312" w:rsidP="00287BD6">
            <w:pPr>
              <w:pStyle w:val="BodyTextIndent2"/>
              <w:spacing w:line="240" w:lineRule="auto"/>
              <w:ind w:firstLine="0"/>
              <w:jc w:val="center"/>
              <w:rPr>
                <w:rFonts w:ascii="GHEA Grapalat" w:hAnsi="GHEA Grapalat"/>
                <w:color w:val="000000" w:themeColor="text1"/>
              </w:rPr>
            </w:pPr>
            <w:r w:rsidRPr="007B1288">
              <w:rPr>
                <w:rFonts w:ascii="GHEA Grapalat" w:hAnsi="GHEA Grapalat"/>
                <w:color w:val="000000" w:themeColor="text1"/>
              </w:rPr>
              <w:t>1</w:t>
            </w:r>
          </w:p>
        </w:tc>
        <w:tc>
          <w:tcPr>
            <w:tcW w:w="3921" w:type="dxa"/>
            <w:vAlign w:val="center"/>
          </w:tcPr>
          <w:p w14:paraId="6B19ECEC" w14:textId="6EDFAF55" w:rsidR="00C55312" w:rsidRPr="007B1288" w:rsidRDefault="009539A5" w:rsidP="00C55312">
            <w:pPr>
              <w:pStyle w:val="BodyTextIndent2"/>
              <w:spacing w:line="240" w:lineRule="auto"/>
              <w:ind w:firstLine="0"/>
              <w:jc w:val="center"/>
              <w:rPr>
                <w:rFonts w:ascii="GHEA Grapalat" w:hAnsi="GHEA Grapalat" w:cs="Calibri"/>
                <w:color w:val="000000" w:themeColor="text1"/>
                <w:sz w:val="16"/>
                <w:szCs w:val="16"/>
              </w:rPr>
            </w:pPr>
            <w:r w:rsidRPr="007B1288">
              <w:rPr>
                <w:rFonts w:ascii="GHEA Grapalat" w:hAnsi="GHEA Grapalat" w:cs="Calibri"/>
                <w:color w:val="000000" w:themeColor="text1"/>
                <w:sz w:val="16"/>
                <w:szCs w:val="16"/>
              </w:rPr>
              <w:t>1500000</w:t>
            </w:r>
          </w:p>
        </w:tc>
        <w:tc>
          <w:tcPr>
            <w:tcW w:w="5345" w:type="dxa"/>
            <w:shd w:val="clear" w:color="auto" w:fill="auto"/>
            <w:vAlign w:val="center"/>
          </w:tcPr>
          <w:p w14:paraId="280B4D30" w14:textId="344B5723" w:rsidR="00C55312" w:rsidRPr="007B1288" w:rsidRDefault="009539A5" w:rsidP="00287BD6">
            <w:pPr>
              <w:pStyle w:val="BodyTextIndent2"/>
              <w:spacing w:line="240" w:lineRule="auto"/>
              <w:ind w:firstLine="0"/>
              <w:jc w:val="left"/>
              <w:rPr>
                <w:rFonts w:ascii="GHEA Grapalat" w:hAnsi="GHEA Grapalat"/>
                <w:color w:val="000000" w:themeColor="text1"/>
                <w:sz w:val="16"/>
                <w:szCs w:val="16"/>
              </w:rPr>
            </w:pPr>
            <w:r w:rsidRPr="007B1288">
              <w:rPr>
                <w:rFonts w:ascii="GHEA Grapalat" w:hAnsi="GHEA Grapalat"/>
                <w:color w:val="000000" w:themeColor="text1"/>
                <w:sz w:val="16"/>
                <w:szCs w:val="16"/>
              </w:rPr>
              <w:t>Услуги по составлению проектно-сметной документации общественных туалетов</w:t>
            </w:r>
          </w:p>
        </w:tc>
      </w:tr>
    </w:tbl>
    <w:p w14:paraId="22393D54" w14:textId="77777777" w:rsidR="00096865" w:rsidRPr="007B1288" w:rsidRDefault="00816505" w:rsidP="00695415">
      <w:pPr>
        <w:pStyle w:val="BodyTextIndent2"/>
        <w:widowControl w:val="0"/>
        <w:spacing w:after="160" w:line="240" w:lineRule="auto"/>
        <w:rPr>
          <w:rFonts w:ascii="GHEA Grapalat" w:hAnsi="GHEA Grapalat"/>
          <w:color w:val="000000" w:themeColor="text1"/>
        </w:rPr>
      </w:pPr>
      <w:r w:rsidRPr="007B1288">
        <w:rPr>
          <w:rFonts w:ascii="GHEA Grapalat" w:hAnsi="GHEA Grapalat"/>
          <w:color w:val="000000" w:themeColor="text1"/>
        </w:rPr>
        <w:t xml:space="preserve">Технические характеристики </w:t>
      </w:r>
      <w:r w:rsidR="0013323F" w:rsidRPr="007B1288">
        <w:rPr>
          <w:rFonts w:ascii="GHEA Grapalat" w:hAnsi="GHEA Grapalat"/>
          <w:color w:val="000000" w:themeColor="text1"/>
        </w:rPr>
        <w:t>услуги</w:t>
      </w:r>
      <w:r w:rsidRPr="007B1288">
        <w:rPr>
          <w:rFonts w:ascii="GHEA Grapalat" w:hAnsi="GHEA Grapalat"/>
          <w:color w:val="000000" w:themeColor="text1"/>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B1288">
        <w:rPr>
          <w:rFonts w:ascii="GHEA Grapalat" w:hAnsi="GHEA Grapalat"/>
          <w:color w:val="000000" w:themeColor="text1"/>
        </w:rPr>
        <w:t xml:space="preserve">6 </w:t>
      </w:r>
      <w:r w:rsidRPr="007B1288">
        <w:rPr>
          <w:rFonts w:ascii="GHEA Grapalat" w:hAnsi="GHEA Grapalat"/>
          <w:color w:val="000000" w:themeColor="text1"/>
        </w:rPr>
        <w:t>к настоящему Приглашению.</w:t>
      </w:r>
    </w:p>
    <w:p w14:paraId="08F27578" w14:textId="77777777" w:rsidR="00096865" w:rsidRPr="007B1288" w:rsidRDefault="00AA7117" w:rsidP="00695415">
      <w:pPr>
        <w:pStyle w:val="BodyTextIndent2"/>
        <w:widowControl w:val="0"/>
        <w:spacing w:after="160" w:line="240" w:lineRule="auto"/>
        <w:ind w:left="-270" w:firstLine="0"/>
        <w:rPr>
          <w:rFonts w:ascii="GHEA Grapalat" w:hAnsi="GHEA Grapalat" w:cs="Sylfaen"/>
          <w:i/>
          <w:color w:val="000000" w:themeColor="text1"/>
        </w:rPr>
      </w:pPr>
      <w:r w:rsidRPr="007B1288">
        <w:rPr>
          <w:rFonts w:ascii="GHEA Grapalat" w:hAnsi="GHEA Grapalat"/>
          <w:color w:val="000000" w:themeColor="text1"/>
        </w:rPr>
        <w:t xml:space="preserve"> </w:t>
      </w:r>
    </w:p>
    <w:p w14:paraId="589127AD" w14:textId="77777777" w:rsidR="00096865" w:rsidRPr="007B1288" w:rsidRDefault="00693101" w:rsidP="001C25FC">
      <w:pPr>
        <w:widowControl w:val="0"/>
        <w:spacing w:after="160"/>
        <w:ind w:left="-27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2.</w:t>
      </w:r>
      <w:r w:rsidR="002B32D6" w:rsidRPr="007B1288">
        <w:rPr>
          <w:rFonts w:ascii="GHEA Grapalat" w:hAnsi="GHEA Grapalat"/>
          <w:b/>
          <w:color w:val="000000" w:themeColor="text1"/>
          <w:sz w:val="20"/>
          <w:szCs w:val="20"/>
        </w:rPr>
        <w:t xml:space="preserve"> ТРЕБОВАНИЯ К ПРАВУ УЧАСТНИКА НА УЧАСТИЕ,</w:t>
      </w:r>
      <w:r w:rsidR="00695415" w:rsidRPr="007B1288">
        <w:rPr>
          <w:rFonts w:ascii="GHEA Grapalat" w:hAnsi="GHEA Grapalat"/>
          <w:b/>
          <w:color w:val="000000" w:themeColor="text1"/>
          <w:sz w:val="20"/>
          <w:szCs w:val="20"/>
        </w:rPr>
        <w:t xml:space="preserve"> </w:t>
      </w:r>
      <w:r w:rsidR="002B32D6" w:rsidRPr="007B1288">
        <w:rPr>
          <w:rFonts w:ascii="GHEA Grapalat" w:hAnsi="GHEA Grapalat"/>
          <w:b/>
          <w:color w:val="000000" w:themeColor="text1"/>
          <w:sz w:val="20"/>
          <w:szCs w:val="20"/>
        </w:rPr>
        <w:t>КВАЛИФИКАЦИОННЫЕ КРИТЕРИИ И ПОРЯДОК ИХ ОЦЕНКИ</w:t>
      </w:r>
    </w:p>
    <w:p w14:paraId="53AC02B2" w14:textId="77777777" w:rsidR="001C25FC" w:rsidRPr="007B1288" w:rsidRDefault="00096865" w:rsidP="00695415">
      <w:pPr>
        <w:widowControl w:val="0"/>
        <w:tabs>
          <w:tab w:val="left" w:pos="990"/>
        </w:tabs>
        <w:ind w:firstLine="540"/>
        <w:jc w:val="both"/>
        <w:rPr>
          <w:rFonts w:ascii="GHEA Grapalat" w:hAnsi="GHEA Grapalat" w:cs="Arial Armenian"/>
          <w:color w:val="000000" w:themeColor="text1"/>
          <w:sz w:val="20"/>
          <w:szCs w:val="20"/>
        </w:rPr>
      </w:pPr>
      <w:r w:rsidRPr="007B1288">
        <w:rPr>
          <w:rFonts w:ascii="GHEA Grapalat" w:hAnsi="GHEA Grapalat"/>
          <w:color w:val="000000" w:themeColor="text1"/>
          <w:sz w:val="20"/>
          <w:szCs w:val="20"/>
        </w:rPr>
        <w:t>2.1</w:t>
      </w:r>
      <w:r w:rsidR="008E6E51" w:rsidRPr="007B1288">
        <w:rPr>
          <w:rFonts w:ascii="GHEA Grapalat" w:hAnsi="GHEA Grapalat"/>
          <w:color w:val="000000" w:themeColor="text1"/>
          <w:sz w:val="20"/>
          <w:szCs w:val="20"/>
        </w:rPr>
        <w:t>.</w:t>
      </w:r>
      <w:r w:rsidR="001C25FC"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настоящей процедуре не имеют права участвовать лица:</w:t>
      </w:r>
    </w:p>
    <w:p w14:paraId="08F04142" w14:textId="77777777" w:rsidR="00753E6E" w:rsidRPr="007B1288" w:rsidRDefault="00753E6E" w:rsidP="00695415">
      <w:pPr>
        <w:widowControl w:val="0"/>
        <w:tabs>
          <w:tab w:val="left" w:pos="990"/>
        </w:tabs>
        <w:ind w:firstLine="540"/>
        <w:jc w:val="both"/>
        <w:rPr>
          <w:rFonts w:ascii="GHEA Grapalat" w:hAnsi="GHEA Grapalat" w:cs="Arial Armenian"/>
          <w:color w:val="000000" w:themeColor="text1"/>
          <w:sz w:val="20"/>
          <w:szCs w:val="20"/>
        </w:rPr>
      </w:pPr>
      <w:r w:rsidRPr="007B1288">
        <w:rPr>
          <w:rFonts w:ascii="GHEA Grapalat" w:hAnsi="GHEA Grapalat"/>
          <w:color w:val="000000" w:themeColor="text1"/>
          <w:sz w:val="20"/>
          <w:szCs w:val="20"/>
        </w:rPr>
        <w:t>1)</w:t>
      </w:r>
      <w:r w:rsidR="00693101"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 xml:space="preserve">которые на день подачи заявки в судебном порядке признаны банкротом; </w:t>
      </w:r>
    </w:p>
    <w:p w14:paraId="0404253F" w14:textId="77777777" w:rsidR="00753E6E" w:rsidRPr="007B1288" w:rsidRDefault="00753E6E"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3)</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 xml:space="preserve">которые или представитель исполнительного органа которых в течение </w:t>
      </w:r>
      <w:r w:rsidR="00B23A2E" w:rsidRPr="007B1288">
        <w:rPr>
          <w:rFonts w:ascii="GHEA Grapalat" w:hAnsi="GHEA Grapalat"/>
          <w:color w:val="000000" w:themeColor="text1"/>
          <w:sz w:val="20"/>
          <w:szCs w:val="20"/>
        </w:rPr>
        <w:t>пяти</w:t>
      </w:r>
      <w:r w:rsidRPr="007B1288">
        <w:rPr>
          <w:rFonts w:ascii="GHEA Grapalat" w:hAnsi="GHEA Grapalat"/>
          <w:color w:val="000000" w:themeColor="text1"/>
          <w:sz w:val="20"/>
          <w:szCs w:val="20"/>
        </w:rPr>
        <w:t xml:space="preserve"> лет, предшествующих дню подачи заявки, были осуждены за</w:t>
      </w:r>
      <w:r w:rsidR="003240F7"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7B1288">
        <w:rPr>
          <w:rFonts w:ascii="GHEA Grapalat" w:hAnsi="GHEA Grapalat"/>
          <w:color w:val="000000" w:themeColor="text1"/>
          <w:sz w:val="20"/>
          <w:szCs w:val="20"/>
        </w:rPr>
        <w:t>или отменена</w:t>
      </w:r>
      <w:r w:rsidR="003240F7" w:rsidRPr="007B1288">
        <w:rPr>
          <w:rFonts w:ascii="GHEA Grapalat" w:hAnsi="GHEA Grapalat"/>
          <w:color w:val="000000" w:themeColor="text1"/>
          <w:sz w:val="20"/>
          <w:szCs w:val="20"/>
        </w:rPr>
        <w:t>;</w:t>
      </w:r>
    </w:p>
    <w:p w14:paraId="2E159211" w14:textId="77777777" w:rsidR="00753E6E" w:rsidRPr="007B1288" w:rsidRDefault="00753E6E"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4)</w:t>
      </w:r>
      <w:r w:rsidR="00E1385B" w:rsidRPr="007B1288">
        <w:rPr>
          <w:rFonts w:ascii="GHEA Grapalat" w:hAnsi="GHEA Grapalat"/>
          <w:color w:val="000000" w:themeColor="text1"/>
          <w:sz w:val="20"/>
          <w:szCs w:val="20"/>
        </w:rPr>
        <w:tab/>
      </w:r>
      <w:r w:rsidR="00E231AD" w:rsidRPr="007B1288">
        <w:rPr>
          <w:rFonts w:ascii="GHEA Grapalat" w:hAnsi="GHEA Grapalat"/>
          <w:color w:val="000000" w:themeColor="text1"/>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7B1288">
        <w:rPr>
          <w:rFonts w:ascii="GHEA Grapalat" w:hAnsi="GHEA Grapalat"/>
          <w:color w:val="000000" w:themeColor="text1"/>
          <w:sz w:val="20"/>
          <w:szCs w:val="20"/>
        </w:rPr>
        <w:t>;</w:t>
      </w:r>
    </w:p>
    <w:p w14:paraId="0C916827" w14:textId="77777777" w:rsidR="00753E6E" w:rsidRPr="007B1288" w:rsidRDefault="00753E6E"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5)</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 xml:space="preserve">закупках; </w:t>
      </w:r>
    </w:p>
    <w:p w14:paraId="415548B4" w14:textId="77777777" w:rsidR="00753E6E" w:rsidRPr="007B1288" w:rsidRDefault="00753E6E"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6)</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которые по состоянию на день подачи заявки включены в список участников, не имеющих права на участие в процессе закупок.</w:t>
      </w:r>
    </w:p>
    <w:p w14:paraId="7FD3057E" w14:textId="77777777" w:rsidR="00990561" w:rsidRPr="007B1288" w:rsidRDefault="00990561"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D86A663" w14:textId="77777777" w:rsidR="004004A3" w:rsidRPr="007B1288" w:rsidRDefault="004004A3" w:rsidP="00695415">
      <w:pPr>
        <w:widowControl w:val="0"/>
        <w:tabs>
          <w:tab w:val="left" w:pos="990"/>
        </w:tabs>
        <w:ind w:firstLine="540"/>
        <w:contextualSpacing/>
        <w:jc w:val="both"/>
        <w:rPr>
          <w:rFonts w:ascii="GHEA Grapalat" w:hAnsi="GHEA Grapalat" w:cs="Sylfaen"/>
          <w:color w:val="000000" w:themeColor="text1"/>
          <w:sz w:val="20"/>
          <w:szCs w:val="20"/>
        </w:rPr>
      </w:pPr>
      <w:r w:rsidRPr="007B1288">
        <w:rPr>
          <w:rFonts w:ascii="GHEA Grapalat" w:hAnsi="GHEA Grapalat" w:cs="Sylfaen"/>
          <w:color w:val="000000" w:themeColor="text1"/>
          <w:sz w:val="20"/>
          <w:szCs w:val="20"/>
        </w:rPr>
        <w:t>Участник включается в список участников, не имеющих права на участие в процессе закупок (далее также список), если:</w:t>
      </w:r>
    </w:p>
    <w:p w14:paraId="11AA084C" w14:textId="77777777" w:rsidR="004004A3" w:rsidRPr="007B1288" w:rsidRDefault="004004A3" w:rsidP="00C466A6">
      <w:pPr>
        <w:pStyle w:val="ListParagraph"/>
        <w:widowControl w:val="0"/>
        <w:numPr>
          <w:ilvl w:val="0"/>
          <w:numId w:val="8"/>
        </w:numPr>
        <w:tabs>
          <w:tab w:val="left" w:pos="990"/>
        </w:tabs>
        <w:ind w:left="0" w:firstLine="540"/>
        <w:contextualSpacing/>
        <w:jc w:val="both"/>
        <w:rPr>
          <w:rFonts w:ascii="GHEA Grapalat" w:hAnsi="GHEA Grapalat" w:cs="Sylfaen"/>
          <w:color w:val="000000" w:themeColor="text1"/>
          <w:sz w:val="20"/>
          <w:szCs w:val="20"/>
        </w:rPr>
      </w:pPr>
      <w:r w:rsidRPr="007B1288">
        <w:rPr>
          <w:rFonts w:ascii="GHEA Grapalat" w:hAnsi="GHEA Grapalat" w:cs="Sylfaen"/>
          <w:color w:val="000000" w:themeColor="text1"/>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30D0767" w14:textId="77777777" w:rsidR="004004A3" w:rsidRPr="007B1288" w:rsidRDefault="004004A3" w:rsidP="00C466A6">
      <w:pPr>
        <w:pStyle w:val="ListParagraph"/>
        <w:widowControl w:val="0"/>
        <w:numPr>
          <w:ilvl w:val="0"/>
          <w:numId w:val="8"/>
        </w:numPr>
        <w:tabs>
          <w:tab w:val="left" w:pos="990"/>
        </w:tabs>
        <w:ind w:left="0" w:firstLine="540"/>
        <w:contextualSpacing/>
        <w:jc w:val="both"/>
        <w:rPr>
          <w:rFonts w:ascii="GHEA Grapalat" w:hAnsi="GHEA Grapalat" w:cs="Sylfaen"/>
          <w:color w:val="000000" w:themeColor="text1"/>
          <w:sz w:val="20"/>
          <w:szCs w:val="20"/>
        </w:rPr>
      </w:pPr>
      <w:r w:rsidRPr="007B1288">
        <w:rPr>
          <w:rFonts w:ascii="GHEA Grapalat" w:hAnsi="GHEA Grapalat" w:cs="Sylfaen"/>
          <w:color w:val="000000" w:themeColor="text1"/>
          <w:sz w:val="20"/>
          <w:szCs w:val="20"/>
        </w:rPr>
        <w:t>в качестве отобранного участника отказался или лишился  права заключения договора.</w:t>
      </w:r>
    </w:p>
    <w:p w14:paraId="65E1D24F" w14:textId="0B423DC5" w:rsidR="00753E6E" w:rsidRPr="007B1288" w:rsidRDefault="00753E6E"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2.2.</w:t>
      </w:r>
      <w:r w:rsidR="00255F74"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7B1288">
        <w:rPr>
          <w:rFonts w:ascii="GHEA Grapalat" w:hAnsi="GHEA Grapalat"/>
          <w:color w:val="000000" w:themeColor="text1"/>
          <w:sz w:val="20"/>
          <w:szCs w:val="20"/>
        </w:rPr>
        <w:t>1</w:t>
      </w:r>
      <w:r w:rsidRPr="007B1288">
        <w:rPr>
          <w:rFonts w:ascii="GHEA Grapalat" w:hAnsi="GHEA Grapalat"/>
          <w:color w:val="000000" w:themeColor="text1"/>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7485994" w14:textId="7EC797BD" w:rsidR="009539A5" w:rsidRPr="007B1288" w:rsidRDefault="009539A5" w:rsidP="00695415">
      <w:pPr>
        <w:widowControl w:val="0"/>
        <w:tabs>
          <w:tab w:val="left" w:pos="990"/>
        </w:tabs>
        <w:ind w:firstLine="540"/>
        <w:jc w:val="both"/>
        <w:rPr>
          <w:rFonts w:ascii="GHEA Grapalat" w:hAnsi="GHEA Grapalat" w:cs="Tahoma"/>
          <w:b/>
          <w:bCs/>
          <w:color w:val="000000" w:themeColor="text1"/>
          <w:sz w:val="22"/>
          <w:szCs w:val="28"/>
        </w:rPr>
      </w:pPr>
      <w:r w:rsidRPr="007B1288">
        <w:rPr>
          <w:rFonts w:ascii="GHEA Grapalat" w:hAnsi="GHEA Grapalat" w:cs="Tahoma"/>
          <w:b/>
          <w:bCs/>
          <w:color w:val="000000" w:themeColor="text1"/>
          <w:sz w:val="22"/>
          <w:szCs w:val="28"/>
        </w:rPr>
        <w:t>2.2.1 Выбранный консультант определяется методом отбора оцененного и самого низкого ценового предложения, соответствующего условиям неценового минимума, из поданных предложений, принимая за основу положение статьи 44, части 1, пункта 2 Закона РА " О закупках». Минимальная цена не требуется.</w:t>
      </w:r>
    </w:p>
    <w:p w14:paraId="4A15229F" w14:textId="029CAA8B" w:rsidR="006252F6" w:rsidRPr="007B1288" w:rsidRDefault="006252F6" w:rsidP="00695415">
      <w:pPr>
        <w:widowControl w:val="0"/>
        <w:tabs>
          <w:tab w:val="left" w:pos="990"/>
        </w:tabs>
        <w:ind w:firstLine="540"/>
        <w:jc w:val="both"/>
        <w:rPr>
          <w:rFonts w:ascii="GHEA Grapalat" w:hAnsi="GHEA Grapalat" w:cs="Tahoma"/>
          <w:b/>
          <w:bCs/>
          <w:color w:val="000000" w:themeColor="text1"/>
          <w:sz w:val="22"/>
          <w:szCs w:val="28"/>
          <w:lang w:val="es-ES"/>
        </w:rPr>
      </w:pPr>
      <w:r w:rsidRPr="007B1288">
        <w:rPr>
          <w:rFonts w:ascii="GHEA Grapalat" w:hAnsi="GHEA Grapalat" w:cs="Tahoma"/>
          <w:b/>
          <w:bCs/>
          <w:color w:val="000000" w:themeColor="text1"/>
          <w:sz w:val="22"/>
          <w:szCs w:val="28"/>
          <w:lang w:val="en-US"/>
        </w:rPr>
        <w:t xml:space="preserve">2.2.1.1 </w:t>
      </w:r>
      <w:r w:rsidRPr="007B1288">
        <w:rPr>
          <w:rFonts w:ascii="GHEA Grapalat" w:hAnsi="GHEA Grapalat" w:cs="Tahoma"/>
          <w:b/>
          <w:bCs/>
          <w:color w:val="000000" w:themeColor="text1"/>
          <w:sz w:val="22"/>
          <w:szCs w:val="28"/>
        </w:rPr>
        <w:t>Участник должен иметь</w:t>
      </w:r>
      <w:r w:rsidRPr="007B1288">
        <w:rPr>
          <w:rFonts w:ascii="GHEA Grapalat" w:hAnsi="GHEA Grapalat" w:cs="Tahoma"/>
          <w:b/>
          <w:bCs/>
          <w:color w:val="000000" w:themeColor="text1"/>
          <w:sz w:val="22"/>
          <w:szCs w:val="28"/>
          <w:lang w:val="es-ES"/>
        </w:rPr>
        <w:t>.</w:t>
      </w:r>
    </w:p>
    <w:p w14:paraId="56D55070" w14:textId="77777777" w:rsidR="006252F6" w:rsidRPr="007B1288" w:rsidRDefault="006252F6" w:rsidP="006252F6">
      <w:pPr>
        <w:pStyle w:val="ListParagraph"/>
        <w:numPr>
          <w:ilvl w:val="0"/>
          <w:numId w:val="43"/>
        </w:numPr>
        <w:ind w:left="0" w:firstLine="540"/>
        <w:contextualSpacing/>
        <w:jc w:val="both"/>
        <w:rPr>
          <w:rFonts w:ascii="GHEA Grapalat" w:hAnsi="GHEA Grapalat"/>
          <w:b/>
          <w:bCs/>
          <w:color w:val="000000" w:themeColor="text1"/>
          <w:sz w:val="21"/>
          <w:szCs w:val="21"/>
          <w:lang w:val="hy-AM"/>
        </w:rPr>
      </w:pPr>
      <w:bookmarkStart w:id="0" w:name="_Hlk127975387"/>
      <w:r w:rsidRPr="007B1288">
        <w:rPr>
          <w:rFonts w:ascii="GHEA Grapalat" w:hAnsi="GHEA Grapalat"/>
          <w:b/>
          <w:bCs/>
          <w:color w:val="000000" w:themeColor="text1"/>
          <w:sz w:val="21"/>
          <w:szCs w:val="21"/>
          <w:lang w:val="hy-AM"/>
        </w:rPr>
        <w:lastRenderedPageBreak/>
        <w:t>Лицензия на деятельность по разработке инженерных разделов градостроительной документации (кроме строительной части, а также иных работ, не требующих разрешения на строительство), по следующим направлениям деятельности</w:t>
      </w:r>
      <w:r w:rsidRPr="007B1288">
        <w:rPr>
          <w:rFonts w:ascii="GHEA Grapalat" w:hAnsi="GHEA Grapalat"/>
          <w:b/>
          <w:bCs/>
          <w:color w:val="000000" w:themeColor="text1"/>
          <w:sz w:val="21"/>
          <w:szCs w:val="21"/>
        </w:rPr>
        <w:t>:</w:t>
      </w:r>
    </w:p>
    <w:p w14:paraId="507BC808" w14:textId="77777777" w:rsidR="006252F6" w:rsidRPr="007B1288" w:rsidRDefault="006252F6" w:rsidP="006252F6">
      <w:pPr>
        <w:pStyle w:val="ListParagraph"/>
        <w:numPr>
          <w:ilvl w:val="0"/>
          <w:numId w:val="44"/>
        </w:numPr>
        <w:ind w:left="0" w:firstLine="540"/>
        <w:contextualSpacing/>
        <w:jc w:val="both"/>
        <w:rPr>
          <w:rFonts w:ascii="GHEA Grapalat" w:hAnsi="GHEA Grapalat"/>
          <w:b/>
          <w:bCs/>
          <w:color w:val="000000" w:themeColor="text1"/>
          <w:sz w:val="21"/>
          <w:szCs w:val="21"/>
          <w:lang w:val="hy-AM"/>
        </w:rPr>
      </w:pPr>
      <w:r w:rsidRPr="007B1288">
        <w:rPr>
          <w:rFonts w:ascii="GHEA Grapalat" w:hAnsi="GHEA Grapalat"/>
          <w:b/>
          <w:bCs/>
          <w:color w:val="000000" w:themeColor="text1"/>
          <w:sz w:val="21"/>
          <w:szCs w:val="21"/>
          <w:lang w:val="hy-AM"/>
        </w:rPr>
        <w:t>проектная документация жилых, общественных, производственных зданий и сооружений: внутреннее и внешнее электроснабжение, сети электроосвещения;</w:t>
      </w:r>
    </w:p>
    <w:p w14:paraId="37B5BD10" w14:textId="77777777" w:rsidR="006252F6" w:rsidRPr="007B1288" w:rsidRDefault="006252F6" w:rsidP="006252F6">
      <w:pPr>
        <w:pStyle w:val="ListParagraph"/>
        <w:numPr>
          <w:ilvl w:val="0"/>
          <w:numId w:val="44"/>
        </w:numPr>
        <w:ind w:left="0" w:firstLine="540"/>
        <w:contextualSpacing/>
        <w:jc w:val="both"/>
        <w:rPr>
          <w:rFonts w:ascii="GHEA Grapalat" w:hAnsi="GHEA Grapalat"/>
          <w:b/>
          <w:bCs/>
          <w:color w:val="000000" w:themeColor="text1"/>
          <w:sz w:val="21"/>
          <w:szCs w:val="21"/>
          <w:lang w:val="hy-AM"/>
        </w:rPr>
      </w:pPr>
      <w:r w:rsidRPr="007B1288">
        <w:rPr>
          <w:rFonts w:ascii="GHEA Grapalat" w:hAnsi="GHEA Grapalat"/>
          <w:b/>
          <w:bCs/>
          <w:color w:val="000000" w:themeColor="text1"/>
          <w:sz w:val="21"/>
          <w:szCs w:val="21"/>
          <w:lang w:val="hy-AM"/>
        </w:rPr>
        <w:t>проектная документация объектов энергетики: системы водоснабжения и газоснабжения;</w:t>
      </w:r>
    </w:p>
    <w:p w14:paraId="5222E6B4" w14:textId="77777777" w:rsidR="006252F6" w:rsidRPr="007B1288" w:rsidRDefault="006252F6" w:rsidP="006252F6">
      <w:pPr>
        <w:pStyle w:val="ListParagraph"/>
        <w:numPr>
          <w:ilvl w:val="0"/>
          <w:numId w:val="44"/>
        </w:numPr>
        <w:ind w:left="0" w:firstLine="540"/>
        <w:contextualSpacing/>
        <w:jc w:val="both"/>
        <w:rPr>
          <w:rFonts w:ascii="GHEA Grapalat" w:hAnsi="GHEA Grapalat"/>
          <w:b/>
          <w:bCs/>
          <w:color w:val="000000" w:themeColor="text1"/>
          <w:sz w:val="21"/>
          <w:szCs w:val="21"/>
          <w:lang w:val="hy-AM"/>
        </w:rPr>
      </w:pPr>
      <w:r w:rsidRPr="007B1288">
        <w:rPr>
          <w:rFonts w:ascii="GHEA Grapalat" w:hAnsi="GHEA Grapalat"/>
          <w:b/>
          <w:bCs/>
          <w:color w:val="000000" w:themeColor="text1"/>
          <w:sz w:val="21"/>
          <w:szCs w:val="21"/>
          <w:lang w:val="hy-AM"/>
        </w:rPr>
        <w:t>систем вентиляции, отопления и воздушного освещения проектной документации жилых, общественных, производственных зданий и сооружений;</w:t>
      </w:r>
    </w:p>
    <w:p w14:paraId="1FF963B4" w14:textId="77777777" w:rsidR="006252F6" w:rsidRPr="007B1288" w:rsidRDefault="006252F6" w:rsidP="006252F6">
      <w:pPr>
        <w:pStyle w:val="ListParagraph"/>
        <w:numPr>
          <w:ilvl w:val="0"/>
          <w:numId w:val="44"/>
        </w:numPr>
        <w:ind w:left="0" w:firstLine="540"/>
        <w:contextualSpacing/>
        <w:jc w:val="both"/>
        <w:rPr>
          <w:rFonts w:ascii="GHEA Grapalat" w:hAnsi="GHEA Grapalat"/>
          <w:b/>
          <w:bCs/>
          <w:color w:val="000000" w:themeColor="text1"/>
          <w:sz w:val="21"/>
          <w:szCs w:val="21"/>
          <w:lang w:val="hy-AM"/>
        </w:rPr>
      </w:pPr>
      <w:r w:rsidRPr="007B1288">
        <w:rPr>
          <w:rFonts w:ascii="GHEA Grapalat" w:hAnsi="GHEA Grapalat"/>
          <w:b/>
          <w:bCs/>
          <w:color w:val="000000" w:themeColor="text1"/>
          <w:sz w:val="21"/>
          <w:szCs w:val="21"/>
          <w:lang w:val="hy-AM"/>
        </w:rPr>
        <w:t>проектная документация жилых, общественных, производственных зданий и сооружений: внутренних и наружных сетей водопровода и водоотведения</w:t>
      </w:r>
      <w:r w:rsidRPr="007B1288">
        <w:rPr>
          <w:rFonts w:ascii="GHEA Grapalat" w:hAnsi="GHEA Grapalat"/>
          <w:b/>
          <w:bCs/>
          <w:color w:val="000000" w:themeColor="text1"/>
          <w:sz w:val="21"/>
          <w:szCs w:val="21"/>
        </w:rPr>
        <w:t>.</w:t>
      </w:r>
    </w:p>
    <w:p w14:paraId="3D72C1D7" w14:textId="77777777" w:rsidR="006252F6" w:rsidRPr="007B1288" w:rsidRDefault="006252F6" w:rsidP="006252F6">
      <w:pPr>
        <w:pStyle w:val="ListParagraph"/>
        <w:numPr>
          <w:ilvl w:val="0"/>
          <w:numId w:val="43"/>
        </w:numPr>
        <w:ind w:left="0" w:firstLine="540"/>
        <w:contextualSpacing/>
        <w:jc w:val="both"/>
        <w:rPr>
          <w:rFonts w:ascii="GHEA Grapalat" w:hAnsi="GHEA Grapalat"/>
          <w:b/>
          <w:bCs/>
          <w:color w:val="000000" w:themeColor="text1"/>
          <w:sz w:val="21"/>
          <w:szCs w:val="21"/>
          <w:lang w:val="hy-AM"/>
        </w:rPr>
      </w:pPr>
      <w:r w:rsidRPr="007B1288">
        <w:rPr>
          <w:rFonts w:ascii="GHEA Grapalat" w:hAnsi="GHEA Grapalat"/>
          <w:b/>
          <w:bCs/>
          <w:color w:val="000000" w:themeColor="text1"/>
          <w:sz w:val="21"/>
          <w:szCs w:val="21"/>
          <w:lang w:val="hy-AM"/>
        </w:rPr>
        <w:t>Релевантный опыт реализации подобных реализованных проектов, в частности, по смыслу данной процедуры аналогичным считается оказание услуг по подготовке проектно-сметной документации, в частности наличие договора на подготовку проектной документации, в рамках в рамках которой объем оказанной услуги (или общий объем) в денежном выражении не менее покупной цены данной процедуры: При этом объем оказываемой услуги в рамках хотя бы одного договора в денежном выражении не должен быть менее пятидесяти процентов от покупной цены данной процедуры, а договор, счет-фактура, акт приема-передачи и протокол должны быть представлен в качестве удостоверяющего документа</w:t>
      </w:r>
      <w:bookmarkEnd w:id="0"/>
      <w:r w:rsidRPr="007B1288">
        <w:rPr>
          <w:rFonts w:ascii="GHEA Grapalat" w:hAnsi="GHEA Grapalat"/>
          <w:b/>
          <w:bCs/>
          <w:color w:val="000000" w:themeColor="text1"/>
          <w:sz w:val="21"/>
          <w:szCs w:val="21"/>
        </w:rPr>
        <w:t>.</w:t>
      </w:r>
    </w:p>
    <w:p w14:paraId="234DFD03" w14:textId="77777777" w:rsidR="00106256" w:rsidRPr="007B1288" w:rsidRDefault="00BA3554"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2.3</w:t>
      </w:r>
      <w:r w:rsidR="003240F7" w:rsidRPr="007B1288">
        <w:rPr>
          <w:rFonts w:ascii="GHEA Grapalat" w:hAnsi="GHEA Grapalat"/>
          <w:color w:val="000000" w:themeColor="text1"/>
          <w:sz w:val="20"/>
          <w:szCs w:val="20"/>
        </w:rPr>
        <w:t>.</w:t>
      </w:r>
      <w:r w:rsidR="00255F74" w:rsidRPr="007B1288">
        <w:rPr>
          <w:rFonts w:ascii="GHEA Grapalat" w:hAnsi="GHEA Grapalat"/>
          <w:color w:val="000000" w:themeColor="text1"/>
          <w:sz w:val="20"/>
          <w:szCs w:val="20"/>
        </w:rPr>
        <w:t xml:space="preserve"> </w:t>
      </w:r>
      <w:r w:rsidR="00106256" w:rsidRPr="007B1288">
        <w:rPr>
          <w:rFonts w:ascii="GHEA Grapalat" w:hAnsi="GHEA Grapalat"/>
          <w:color w:val="000000" w:themeColor="text1"/>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1F02D8A" w14:textId="77777777" w:rsidR="00BA3554" w:rsidRPr="007B1288" w:rsidRDefault="00BA3554"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Запрещается одновременное участие в настоящей процедуре</w:t>
      </w:r>
      <w:r w:rsidR="00F4264D" w:rsidRPr="007B1288">
        <w:rPr>
          <w:rFonts w:ascii="GHEA Grapalat" w:hAnsi="GHEA Grapalat"/>
          <w:color w:val="000000" w:themeColor="text1"/>
          <w:sz w:val="20"/>
          <w:szCs w:val="20"/>
        </w:rPr>
        <w:t xml:space="preserve"> (</w:t>
      </w:r>
      <w:r w:rsidR="00DA4643" w:rsidRPr="007B1288">
        <w:rPr>
          <w:rFonts w:ascii="GHEA Grapalat" w:hAnsi="GHEA Grapalat"/>
          <w:color w:val="000000" w:themeColor="text1"/>
          <w:sz w:val="20"/>
          <w:szCs w:val="20"/>
        </w:rPr>
        <w:t>на о</w:t>
      </w:r>
      <w:r w:rsidR="00EE7758" w:rsidRPr="007B1288">
        <w:rPr>
          <w:rFonts w:ascii="GHEA Grapalat" w:hAnsi="GHEA Grapalat"/>
          <w:color w:val="000000" w:themeColor="text1"/>
          <w:sz w:val="20"/>
          <w:szCs w:val="20"/>
        </w:rPr>
        <w:t>дин и тот же</w:t>
      </w:r>
      <w:r w:rsidR="00DA4643" w:rsidRPr="007B1288">
        <w:rPr>
          <w:rFonts w:ascii="GHEA Grapalat" w:hAnsi="GHEA Grapalat"/>
          <w:color w:val="000000" w:themeColor="text1"/>
          <w:sz w:val="20"/>
          <w:szCs w:val="20"/>
        </w:rPr>
        <w:t xml:space="preserve"> лот</w:t>
      </w:r>
      <w:r w:rsidR="00F4264D" w:rsidRPr="007B1288">
        <w:rPr>
          <w:rFonts w:ascii="GHEA Grapalat" w:hAnsi="GHEA Grapalat"/>
          <w:color w:val="000000" w:themeColor="text1"/>
          <w:sz w:val="20"/>
          <w:szCs w:val="20"/>
        </w:rPr>
        <w:t>)</w:t>
      </w:r>
      <w:r w:rsidRPr="007B1288">
        <w:rPr>
          <w:rFonts w:ascii="GHEA Grapalat" w:hAnsi="GHEA Grapalat"/>
          <w:color w:val="000000" w:themeColor="text1"/>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60FCB9D" w14:textId="77777777" w:rsidR="00D5674E" w:rsidRPr="007B1288" w:rsidRDefault="009F18D0"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По смыслу пункта 119 Порядка:</w:t>
      </w:r>
    </w:p>
    <w:p w14:paraId="570346FD" w14:textId="77777777" w:rsidR="00D5674E" w:rsidRPr="007B1288" w:rsidRDefault="00D5674E"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33C7398B" w14:textId="77777777" w:rsidR="00D5674E" w:rsidRPr="007B1288" w:rsidRDefault="00D5674E"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CF756F8" w14:textId="77777777" w:rsidR="00D5674E" w:rsidRPr="007B1288" w:rsidRDefault="00D5674E"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а.</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участником, распоряжающимся более чем десятью процентами акций данного юридического лица;</w:t>
      </w:r>
    </w:p>
    <w:p w14:paraId="37D06141" w14:textId="77777777" w:rsidR="00D5674E" w:rsidRPr="007B1288" w:rsidRDefault="00D5674E"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б.</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02FC983" w14:textId="77777777" w:rsidR="00D5674E" w:rsidRPr="007B1288" w:rsidRDefault="00D5674E"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в.</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4528AB1" w14:textId="77777777" w:rsidR="00D5674E" w:rsidRPr="007B1288" w:rsidRDefault="00D5674E"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г.</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D9F9BE9" w14:textId="77777777" w:rsidR="00D5674E" w:rsidRPr="007B1288" w:rsidRDefault="00D5674E"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3)</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участники, не имеющие статуса физического лица, считаются взаимосвязанными, если:</w:t>
      </w:r>
    </w:p>
    <w:p w14:paraId="6F2D4442" w14:textId="77777777" w:rsidR="00D5674E" w:rsidRPr="007B1288" w:rsidRDefault="00D5674E"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а.</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лица;</w:t>
      </w:r>
    </w:p>
    <w:p w14:paraId="36A099AE" w14:textId="77777777" w:rsidR="00D5674E" w:rsidRPr="007B1288" w:rsidRDefault="00D5674E"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б.</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A346BDF" w14:textId="77777777" w:rsidR="00D5674E" w:rsidRPr="007B1288" w:rsidRDefault="00D5674E"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в.</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81B24AC" w14:textId="77777777" w:rsidR="00D5674E" w:rsidRPr="007B1288" w:rsidRDefault="00D5674E" w:rsidP="00695415">
      <w:pPr>
        <w:pStyle w:val="NormalWeb"/>
        <w:widowControl w:val="0"/>
        <w:tabs>
          <w:tab w:val="left" w:pos="990"/>
        </w:tabs>
        <w:spacing w:before="0" w:beforeAutospacing="0" w:after="0" w:afterAutospacing="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г.</w:t>
      </w:r>
      <w:r w:rsidR="00E1385B"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они действовали или действуют согласованно, исходя из общих экономических интересов.</w:t>
      </w:r>
    </w:p>
    <w:p w14:paraId="245AD272" w14:textId="77777777" w:rsidR="00D5674E" w:rsidRPr="007B1288" w:rsidRDefault="00D5674E"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7B1288">
        <w:rPr>
          <w:rFonts w:ascii="GHEA Grapalat" w:hAnsi="GHEA Grapalat"/>
          <w:color w:val="000000" w:themeColor="text1"/>
          <w:sz w:val="20"/>
          <w:szCs w:val="20"/>
        </w:rPr>
        <w:t xml:space="preserve">внуки, </w:t>
      </w:r>
      <w:r w:rsidRPr="007B1288">
        <w:rPr>
          <w:rFonts w:ascii="GHEA Grapalat" w:hAnsi="GHEA Grapalat"/>
          <w:color w:val="000000" w:themeColor="text1"/>
          <w:sz w:val="20"/>
          <w:szCs w:val="20"/>
        </w:rPr>
        <w:t>супруг сестры или супруга брата и их дети.</w:t>
      </w:r>
    </w:p>
    <w:p w14:paraId="4B4831D6" w14:textId="77777777" w:rsidR="00E67CC4" w:rsidRPr="007B1288" w:rsidRDefault="00096865" w:rsidP="00695415">
      <w:pPr>
        <w:widowControl w:val="0"/>
        <w:tabs>
          <w:tab w:val="left" w:pos="990"/>
        </w:tabs>
        <w:ind w:firstLine="540"/>
        <w:jc w:val="both"/>
        <w:rPr>
          <w:rFonts w:ascii="GHEA Grapalat" w:hAnsi="GHEA Grapalat" w:cs="Arial Armenian"/>
          <w:color w:val="000000" w:themeColor="text1"/>
          <w:sz w:val="20"/>
          <w:szCs w:val="20"/>
        </w:rPr>
      </w:pPr>
      <w:r w:rsidRPr="007B1288">
        <w:rPr>
          <w:rFonts w:ascii="GHEA Grapalat" w:hAnsi="GHEA Grapalat"/>
          <w:color w:val="000000" w:themeColor="text1"/>
          <w:sz w:val="20"/>
          <w:szCs w:val="20"/>
        </w:rPr>
        <w:t>2.4</w:t>
      </w:r>
      <w:r w:rsidR="00D13662" w:rsidRPr="007B1288">
        <w:rPr>
          <w:rFonts w:ascii="GHEA Grapalat" w:hAnsi="GHEA Grapalat"/>
          <w:color w:val="000000" w:themeColor="text1"/>
          <w:sz w:val="20"/>
          <w:szCs w:val="20"/>
        </w:rPr>
        <w:t>.</w:t>
      </w:r>
      <w:r w:rsidR="00255F74" w:rsidRPr="007B1288">
        <w:rPr>
          <w:rFonts w:ascii="GHEA Grapalat" w:hAnsi="GHEA Grapalat"/>
          <w:color w:val="000000" w:themeColor="text1"/>
          <w:sz w:val="20"/>
          <w:szCs w:val="20"/>
        </w:rPr>
        <w:t xml:space="preserve"> </w:t>
      </w:r>
      <w:r w:rsidR="00E661BE" w:rsidRPr="007B1288">
        <w:rPr>
          <w:rFonts w:ascii="GHEA Grapalat" w:hAnsi="GHEA Grapalat"/>
          <w:color w:val="000000" w:themeColor="text1"/>
          <w:sz w:val="20"/>
          <w:szCs w:val="20"/>
        </w:rPr>
        <w:t>Участник, в случае признания отобранным участником,</w:t>
      </w:r>
      <w:r w:rsidR="001125CC" w:rsidRPr="007B1288">
        <w:rPr>
          <w:rFonts w:ascii="GHEA Grapalat" w:hAnsi="GHEA Grapalat"/>
          <w:color w:val="000000" w:themeColor="text1"/>
          <w:sz w:val="20"/>
          <w:szCs w:val="20"/>
        </w:rPr>
        <w:t xml:space="preserve"> представляет обеспечение квалификации в порядке и размере, установленными настоящим приглашением.</w:t>
      </w:r>
      <w:r w:rsidR="00E661BE" w:rsidRPr="007B1288">
        <w:rPr>
          <w:rFonts w:ascii="GHEA Grapalat" w:hAnsi="GHEA Grapalat"/>
          <w:color w:val="000000" w:themeColor="text1"/>
          <w:sz w:val="20"/>
          <w:szCs w:val="20"/>
        </w:rPr>
        <w:t xml:space="preserve"> </w:t>
      </w:r>
    </w:p>
    <w:p w14:paraId="2BACB117" w14:textId="77777777" w:rsidR="000A6B75" w:rsidRPr="007B1288" w:rsidRDefault="000A6B75" w:rsidP="00695415">
      <w:pPr>
        <w:widowControl w:val="0"/>
        <w:tabs>
          <w:tab w:val="left" w:pos="99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2.</w:t>
      </w:r>
      <w:r w:rsidR="00DA4643" w:rsidRPr="007B1288">
        <w:rPr>
          <w:rFonts w:ascii="GHEA Grapalat" w:hAnsi="GHEA Grapalat"/>
          <w:color w:val="000000" w:themeColor="text1"/>
          <w:sz w:val="20"/>
          <w:szCs w:val="20"/>
        </w:rPr>
        <w:t>5</w:t>
      </w:r>
      <w:r w:rsidR="000A15F9" w:rsidRPr="007B1288">
        <w:rPr>
          <w:rFonts w:ascii="GHEA Grapalat" w:hAnsi="GHEA Grapalat"/>
          <w:color w:val="000000" w:themeColor="text1"/>
          <w:sz w:val="20"/>
          <w:szCs w:val="20"/>
        </w:rPr>
        <w:t>.</w:t>
      </w:r>
      <w:r w:rsidR="00255F74"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B1288">
        <w:rPr>
          <w:rFonts w:ascii="GHEA Grapalat" w:hAnsi="GHEA Grapalat"/>
          <w:color w:val="000000" w:themeColor="text1"/>
          <w:sz w:val="20"/>
          <w:szCs w:val="20"/>
        </w:rPr>
        <w:t xml:space="preserve"> </w:t>
      </w:r>
      <w:r w:rsidR="00C366B6" w:rsidRPr="007B1288">
        <w:rPr>
          <w:rFonts w:ascii="GHEA Grapalat" w:hAnsi="GHEA Grapalat"/>
          <w:color w:val="000000" w:themeColor="text1"/>
          <w:sz w:val="20"/>
          <w:szCs w:val="20"/>
        </w:rPr>
        <w:t>(на один и тот же лот)</w:t>
      </w:r>
      <w:r w:rsidRPr="007B1288">
        <w:rPr>
          <w:rFonts w:ascii="GHEA Grapalat" w:hAnsi="GHEA Grapalat"/>
          <w:color w:val="000000" w:themeColor="text1"/>
          <w:sz w:val="20"/>
          <w:szCs w:val="20"/>
        </w:rPr>
        <w:t xml:space="preserve">. </w:t>
      </w:r>
    </w:p>
    <w:p w14:paraId="1B128ABC" w14:textId="77777777" w:rsidR="009E07EE" w:rsidRPr="007B1288" w:rsidRDefault="000A6B75" w:rsidP="00695415">
      <w:pPr>
        <w:pStyle w:val="BodyTextIndent2"/>
        <w:widowControl w:val="0"/>
        <w:tabs>
          <w:tab w:val="left" w:pos="990"/>
        </w:tabs>
        <w:spacing w:line="240" w:lineRule="auto"/>
        <w:rPr>
          <w:rFonts w:ascii="GHEA Grapalat" w:hAnsi="GHEA Grapalat"/>
          <w:color w:val="000000" w:themeColor="text1"/>
        </w:rPr>
      </w:pPr>
      <w:r w:rsidRPr="007B1288">
        <w:rPr>
          <w:rFonts w:ascii="GHEA Grapalat" w:hAnsi="GHEA Grapalat"/>
          <w:color w:val="000000" w:themeColor="text1"/>
        </w:rPr>
        <w:t>2.</w:t>
      </w:r>
      <w:r w:rsidR="00255F74" w:rsidRPr="007B1288">
        <w:rPr>
          <w:rFonts w:ascii="GHEA Grapalat" w:hAnsi="GHEA Grapalat"/>
          <w:color w:val="000000" w:themeColor="text1"/>
        </w:rPr>
        <w:t xml:space="preserve">6 </w:t>
      </w:r>
      <w:r w:rsidRPr="007B1288">
        <w:rPr>
          <w:rFonts w:ascii="GHEA Grapalat" w:hAnsi="GHEA Grapalat"/>
          <w:color w:val="000000" w:themeColor="text1"/>
        </w:rPr>
        <w:t xml:space="preserve">Участники могут участвовать в настоящей процедуре в порядке совместной деятельности (консорциумом). </w:t>
      </w:r>
    </w:p>
    <w:p w14:paraId="31611DCC" w14:textId="77777777" w:rsidR="000A6B75" w:rsidRPr="007B1288" w:rsidRDefault="000A6B75" w:rsidP="00695415">
      <w:pPr>
        <w:pStyle w:val="BodyTextIndent2"/>
        <w:widowControl w:val="0"/>
        <w:tabs>
          <w:tab w:val="left" w:pos="990"/>
        </w:tabs>
        <w:spacing w:line="240" w:lineRule="auto"/>
        <w:rPr>
          <w:rFonts w:ascii="GHEA Grapalat" w:hAnsi="GHEA Grapalat" w:cs="Sylfaen"/>
          <w:color w:val="000000" w:themeColor="text1"/>
        </w:rPr>
      </w:pPr>
      <w:r w:rsidRPr="007B1288">
        <w:rPr>
          <w:rFonts w:ascii="GHEA Grapalat" w:hAnsi="GHEA Grapalat"/>
          <w:color w:val="000000" w:themeColor="text1"/>
        </w:rPr>
        <w:t>В подобном случае:</w:t>
      </w:r>
    </w:p>
    <w:p w14:paraId="75C0EA3B" w14:textId="77777777" w:rsidR="00FE2CCB" w:rsidRPr="007B1288" w:rsidRDefault="00C366B6" w:rsidP="00695415">
      <w:pPr>
        <w:pStyle w:val="BodyTextIndent2"/>
        <w:widowControl w:val="0"/>
        <w:tabs>
          <w:tab w:val="left" w:pos="990"/>
        </w:tabs>
        <w:spacing w:line="240" w:lineRule="auto"/>
        <w:rPr>
          <w:rFonts w:ascii="GHEA Grapalat" w:hAnsi="GHEA Grapalat"/>
          <w:color w:val="000000" w:themeColor="text1"/>
        </w:rPr>
      </w:pPr>
      <w:r w:rsidRPr="007B1288">
        <w:rPr>
          <w:rFonts w:ascii="GHEA Grapalat" w:hAnsi="GHEA Grapalat"/>
          <w:color w:val="000000" w:themeColor="text1"/>
        </w:rPr>
        <w:t>1</w:t>
      </w:r>
      <w:r w:rsidR="000A6B75" w:rsidRPr="007B1288">
        <w:rPr>
          <w:rFonts w:ascii="GHEA Grapalat" w:hAnsi="GHEA Grapalat"/>
          <w:color w:val="000000" w:themeColor="text1"/>
        </w:rPr>
        <w:t>)</w:t>
      </w:r>
      <w:r w:rsidR="00911F57" w:rsidRPr="007B1288">
        <w:rPr>
          <w:rFonts w:ascii="GHEA Grapalat" w:hAnsi="GHEA Grapalat"/>
          <w:color w:val="000000" w:themeColor="text1"/>
        </w:rPr>
        <w:tab/>
      </w:r>
      <w:r w:rsidR="000A6B75" w:rsidRPr="007B1288">
        <w:rPr>
          <w:rFonts w:ascii="GHEA Grapalat" w:hAnsi="GHEA Grapalat"/>
          <w:color w:val="000000" w:themeColor="text1"/>
        </w:rPr>
        <w:t>ни одна из сторон договора о совместной деятельности не может подать отдельную заявку на одну и ту же процедуру</w:t>
      </w:r>
      <w:r w:rsidR="00796D4A" w:rsidRPr="007B1288">
        <w:rPr>
          <w:rFonts w:ascii="GHEA Grapalat" w:hAnsi="GHEA Grapalat"/>
          <w:color w:val="000000" w:themeColor="text1"/>
        </w:rPr>
        <w:t xml:space="preserve"> (на один и тот же лот)</w:t>
      </w:r>
      <w:r w:rsidR="000A6B75" w:rsidRPr="007B1288">
        <w:rPr>
          <w:rFonts w:ascii="GHEA Grapalat" w:hAnsi="GHEA Grapalat"/>
          <w:color w:val="000000" w:themeColor="text1"/>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7B1288">
        <w:rPr>
          <w:rFonts w:ascii="GHEA Grapalat" w:hAnsi="GHEA Grapalat"/>
          <w:color w:val="000000" w:themeColor="text1"/>
        </w:rPr>
        <w:t>так и заявки, представленные отдельно.</w:t>
      </w:r>
    </w:p>
    <w:p w14:paraId="04E6D272" w14:textId="77777777" w:rsidR="00FE2CCB" w:rsidRPr="007B1288" w:rsidRDefault="00FE2CCB" w:rsidP="00695415">
      <w:pPr>
        <w:pStyle w:val="BodyTextIndent2"/>
        <w:widowControl w:val="0"/>
        <w:tabs>
          <w:tab w:val="left" w:pos="990"/>
        </w:tabs>
        <w:spacing w:line="240" w:lineRule="auto"/>
        <w:rPr>
          <w:rFonts w:ascii="GHEA Grapalat" w:hAnsi="GHEA Grapalat" w:cs="Sylfaen"/>
          <w:color w:val="000000" w:themeColor="text1"/>
        </w:rPr>
      </w:pPr>
      <w:r w:rsidRPr="007B1288">
        <w:rPr>
          <w:rFonts w:ascii="GHEA Grapalat" w:hAnsi="GHEA Grapalat"/>
          <w:color w:val="000000" w:themeColor="text1"/>
        </w:rPr>
        <w:t>2)</w:t>
      </w:r>
      <w:r w:rsidRPr="007B1288">
        <w:rPr>
          <w:rFonts w:ascii="GHEA Grapalat" w:hAnsi="GHEA Grapalat"/>
          <w:color w:val="000000" w:themeColor="text1"/>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6242061" w14:textId="77777777" w:rsidR="00695415" w:rsidRPr="007B1288" w:rsidRDefault="00695415" w:rsidP="001C25FC">
      <w:pPr>
        <w:widowControl w:val="0"/>
        <w:spacing w:after="160"/>
        <w:ind w:left="-270"/>
        <w:jc w:val="center"/>
        <w:rPr>
          <w:rFonts w:ascii="GHEA Grapalat" w:hAnsi="GHEA Grapalat"/>
          <w:b/>
          <w:color w:val="000000" w:themeColor="text1"/>
          <w:sz w:val="20"/>
          <w:szCs w:val="20"/>
        </w:rPr>
      </w:pPr>
    </w:p>
    <w:p w14:paraId="52FAEF38" w14:textId="77777777" w:rsidR="00096865" w:rsidRPr="007B1288" w:rsidRDefault="00ED2352" w:rsidP="00695415">
      <w:pPr>
        <w:widowControl w:val="0"/>
        <w:spacing w:after="16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3.</w:t>
      </w:r>
      <w:r w:rsidR="002B32D6" w:rsidRPr="007B1288">
        <w:rPr>
          <w:rFonts w:ascii="GHEA Grapalat" w:hAnsi="GHEA Grapalat"/>
          <w:b/>
          <w:color w:val="000000" w:themeColor="text1"/>
          <w:sz w:val="20"/>
          <w:szCs w:val="20"/>
        </w:rPr>
        <w:t xml:space="preserve"> РАЗЪЯСНЕНИЕ ПРИГЛАШЕНИЯ И ПОРЯДОК ВНЕСЕНИЯ ИЗМЕНЕНИЯ В ПРИГЛАШЕНИЕ</w:t>
      </w:r>
    </w:p>
    <w:p w14:paraId="57381E8D" w14:textId="77777777" w:rsidR="00096865" w:rsidRPr="007B1288" w:rsidRDefault="00096865"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3.1</w:t>
      </w:r>
      <w:r w:rsidR="000A15F9" w:rsidRPr="007B1288">
        <w:rPr>
          <w:rFonts w:ascii="GHEA Grapalat" w:hAnsi="GHEA Grapalat"/>
          <w:color w:val="000000" w:themeColor="text1"/>
          <w:sz w:val="20"/>
          <w:szCs w:val="20"/>
        </w:rPr>
        <w:t>.</w:t>
      </w:r>
      <w:r w:rsidR="00255F74"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Согласно статье 29 Закона участник вправе требовать от заказчика разъяснения приглашения.</w:t>
      </w:r>
    </w:p>
    <w:p w14:paraId="1EF8E543" w14:textId="77777777" w:rsidR="00096865" w:rsidRPr="007B1288" w:rsidRDefault="00096865" w:rsidP="00695415">
      <w:pPr>
        <w:widowControl w:val="0"/>
        <w:autoSpaceDE w:val="0"/>
        <w:autoSpaceDN w:val="0"/>
        <w:adjustRightInd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Участник имеет право </w:t>
      </w:r>
      <w:r w:rsidR="00BF6E86" w:rsidRPr="007B1288">
        <w:rPr>
          <w:rFonts w:ascii="GHEA Grapalat" w:hAnsi="GHEA Grapalat"/>
          <w:color w:val="000000" w:themeColor="text1"/>
          <w:sz w:val="20"/>
          <w:szCs w:val="20"/>
        </w:rPr>
        <w:t>в письменной форме</w:t>
      </w:r>
      <w:r w:rsidRPr="007B1288">
        <w:rPr>
          <w:rFonts w:ascii="GHEA Grapalat" w:hAnsi="GHEA Grapalat"/>
          <w:color w:val="000000" w:themeColor="text1"/>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7B1288">
        <w:rPr>
          <w:rFonts w:ascii="GHEA Grapalat" w:hAnsi="GHEA Grapalat"/>
          <w:color w:val="000000" w:themeColor="text1"/>
          <w:sz w:val="20"/>
          <w:szCs w:val="20"/>
        </w:rPr>
        <w:t>в письменной форме</w:t>
      </w:r>
      <w:r w:rsidRPr="007B1288">
        <w:rPr>
          <w:rFonts w:ascii="GHEA Grapalat" w:hAnsi="GHEA Grapalat"/>
          <w:color w:val="000000" w:themeColor="text1"/>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7B1288">
        <w:rPr>
          <w:rFonts w:ascii="GHEA Grapalat" w:hAnsi="GHEA Grapalat"/>
          <w:color w:val="000000" w:themeColor="text1"/>
          <w:sz w:val="20"/>
          <w:szCs w:val="20"/>
        </w:rPr>
        <w:t xml:space="preserve"> </w:t>
      </w:r>
    </w:p>
    <w:p w14:paraId="4D7FED3E" w14:textId="77777777" w:rsidR="00096865" w:rsidRPr="007B1288" w:rsidRDefault="00096865"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3.2.</w:t>
      </w:r>
      <w:r w:rsidR="00255F74"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день предоставления разъяснения объявление о запросе и о</w:t>
      </w:r>
      <w:r w:rsidR="00775FAF"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3FBD3C50" w14:textId="77777777" w:rsidR="00462E00" w:rsidRPr="007B1288" w:rsidRDefault="00096865" w:rsidP="00695415">
      <w:pPr>
        <w:widowControl w:val="0"/>
        <w:autoSpaceDE w:val="0"/>
        <w:autoSpaceDN w:val="0"/>
        <w:adjustRightInd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3.3</w:t>
      </w:r>
      <w:r w:rsidR="000A15F9" w:rsidRPr="007B1288">
        <w:rPr>
          <w:rFonts w:ascii="GHEA Grapalat" w:hAnsi="GHEA Grapalat"/>
          <w:color w:val="000000" w:themeColor="text1"/>
          <w:sz w:val="20"/>
          <w:szCs w:val="20"/>
        </w:rPr>
        <w:t>.</w:t>
      </w:r>
      <w:r w:rsidR="00255F74"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Разъяснения не предоставляется, если запрос представлен с</w:t>
      </w:r>
      <w:r w:rsidRPr="007B1288">
        <w:rPr>
          <w:rFonts w:ascii="Calibri" w:hAnsi="Calibri" w:cs="Calibri"/>
          <w:color w:val="000000" w:themeColor="text1"/>
          <w:sz w:val="20"/>
          <w:szCs w:val="20"/>
        </w:rPr>
        <w:t> </w:t>
      </w:r>
      <w:r w:rsidRPr="007B1288">
        <w:rPr>
          <w:rFonts w:ascii="GHEA Grapalat" w:hAnsi="GHEA Grapalat" w:cs="GHEA Grapalat"/>
          <w:color w:val="000000" w:themeColor="text1"/>
          <w:sz w:val="20"/>
          <w:szCs w:val="20"/>
        </w:rPr>
        <w:t>нарушением</w:t>
      </w:r>
      <w:r w:rsidRPr="007B1288">
        <w:rPr>
          <w:rFonts w:ascii="GHEA Grapalat" w:hAnsi="GHEA Grapalat"/>
          <w:color w:val="000000" w:themeColor="text1"/>
          <w:sz w:val="20"/>
          <w:szCs w:val="20"/>
        </w:rPr>
        <w:t xml:space="preserve"> </w:t>
      </w:r>
      <w:r w:rsidRPr="007B1288">
        <w:rPr>
          <w:rFonts w:ascii="GHEA Grapalat" w:hAnsi="GHEA Grapalat" w:cs="GHEA Grapalat"/>
          <w:color w:val="000000" w:themeColor="text1"/>
          <w:sz w:val="20"/>
          <w:szCs w:val="20"/>
        </w:rPr>
        <w:t>установленного</w:t>
      </w:r>
      <w:r w:rsidRPr="007B1288">
        <w:rPr>
          <w:rFonts w:ascii="GHEA Grapalat" w:hAnsi="GHEA Grapalat"/>
          <w:color w:val="000000" w:themeColor="text1"/>
          <w:sz w:val="20"/>
          <w:szCs w:val="20"/>
        </w:rPr>
        <w:t xml:space="preserve"> </w:t>
      </w:r>
      <w:r w:rsidRPr="007B1288">
        <w:rPr>
          <w:rFonts w:ascii="GHEA Grapalat" w:hAnsi="GHEA Grapalat" w:cs="GHEA Grapalat"/>
          <w:color w:val="000000" w:themeColor="text1"/>
          <w:sz w:val="20"/>
          <w:szCs w:val="20"/>
        </w:rPr>
        <w:t>настоящим</w:t>
      </w:r>
      <w:r w:rsidRPr="007B1288">
        <w:rPr>
          <w:rFonts w:ascii="GHEA Grapalat" w:hAnsi="GHEA Grapalat"/>
          <w:color w:val="000000" w:themeColor="text1"/>
          <w:sz w:val="20"/>
          <w:szCs w:val="20"/>
        </w:rPr>
        <w:t xml:space="preserve"> </w:t>
      </w:r>
      <w:r w:rsidRPr="007B1288">
        <w:rPr>
          <w:rFonts w:ascii="GHEA Grapalat" w:hAnsi="GHEA Grapalat" w:cs="GHEA Grapalat"/>
          <w:color w:val="000000" w:themeColor="text1"/>
          <w:sz w:val="20"/>
          <w:szCs w:val="20"/>
        </w:rPr>
        <w:t>разделом</w:t>
      </w:r>
      <w:r w:rsidRPr="007B1288">
        <w:rPr>
          <w:rFonts w:ascii="GHEA Grapalat" w:hAnsi="GHEA Grapalat"/>
          <w:color w:val="000000" w:themeColor="text1"/>
          <w:sz w:val="20"/>
          <w:szCs w:val="20"/>
        </w:rPr>
        <w:t xml:space="preserve"> </w:t>
      </w:r>
      <w:r w:rsidRPr="007B1288">
        <w:rPr>
          <w:rFonts w:ascii="GHEA Grapalat" w:hAnsi="GHEA Grapalat" w:cs="GHEA Grapalat"/>
          <w:color w:val="000000" w:themeColor="text1"/>
          <w:sz w:val="20"/>
          <w:szCs w:val="20"/>
        </w:rPr>
        <w:t>срока</w:t>
      </w:r>
      <w:r w:rsidRPr="007B1288">
        <w:rPr>
          <w:rFonts w:ascii="GHEA Grapalat" w:hAnsi="GHEA Grapalat"/>
          <w:color w:val="000000" w:themeColor="text1"/>
          <w:sz w:val="20"/>
          <w:szCs w:val="20"/>
        </w:rPr>
        <w:t xml:space="preserve">, </w:t>
      </w:r>
      <w:r w:rsidRPr="007B1288">
        <w:rPr>
          <w:rFonts w:ascii="GHEA Grapalat" w:hAnsi="GHEA Grapalat" w:cs="GHEA Grapalat"/>
          <w:color w:val="000000" w:themeColor="text1"/>
          <w:sz w:val="20"/>
          <w:szCs w:val="20"/>
        </w:rPr>
        <w:t>а</w:t>
      </w:r>
      <w:r w:rsidRPr="007B1288">
        <w:rPr>
          <w:rFonts w:ascii="GHEA Grapalat" w:hAnsi="GHEA Grapalat"/>
          <w:color w:val="000000" w:themeColor="text1"/>
          <w:sz w:val="20"/>
          <w:szCs w:val="20"/>
        </w:rPr>
        <w:t xml:space="preserve"> </w:t>
      </w:r>
      <w:r w:rsidRPr="007B1288">
        <w:rPr>
          <w:rFonts w:ascii="GHEA Grapalat" w:hAnsi="GHEA Grapalat" w:cs="GHEA Grapalat"/>
          <w:color w:val="000000" w:themeColor="text1"/>
          <w:sz w:val="20"/>
          <w:szCs w:val="20"/>
        </w:rPr>
        <w:t>такж</w:t>
      </w:r>
      <w:r w:rsidRPr="007B1288">
        <w:rPr>
          <w:rFonts w:ascii="GHEA Grapalat" w:hAnsi="GHEA Grapalat"/>
          <w:color w:val="000000" w:themeColor="text1"/>
          <w:sz w:val="20"/>
          <w:szCs w:val="20"/>
        </w:rPr>
        <w:t>е в случае, если запрос выходит за рамки содержания настоящего Приглашения</w:t>
      </w:r>
      <w:r w:rsidR="006B0B49"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9BFAC44" w14:textId="77777777" w:rsidR="00096865" w:rsidRPr="007B1288" w:rsidRDefault="00096865" w:rsidP="00695415">
      <w:pPr>
        <w:widowControl w:val="0"/>
        <w:autoSpaceDE w:val="0"/>
        <w:autoSpaceDN w:val="0"/>
        <w:adjustRightInd w:val="0"/>
        <w:ind w:firstLine="540"/>
        <w:jc w:val="both"/>
        <w:rPr>
          <w:rFonts w:ascii="GHEA Grapalat" w:hAnsi="GHEA Grapalat"/>
          <w:color w:val="000000" w:themeColor="text1"/>
          <w:sz w:val="20"/>
          <w:szCs w:val="20"/>
          <w:lang w:val="hy-AM"/>
        </w:rPr>
      </w:pPr>
      <w:r w:rsidRPr="007B1288">
        <w:rPr>
          <w:rFonts w:ascii="GHEA Grapalat" w:hAnsi="GHEA Grapalat"/>
          <w:color w:val="000000" w:themeColor="text1"/>
          <w:sz w:val="20"/>
          <w:szCs w:val="20"/>
        </w:rPr>
        <w:t>3.4</w:t>
      </w:r>
      <w:r w:rsidR="000A15F9" w:rsidRPr="007B1288">
        <w:rPr>
          <w:rFonts w:ascii="GHEA Grapalat" w:hAnsi="GHEA Grapalat"/>
          <w:color w:val="000000" w:themeColor="text1"/>
          <w:sz w:val="20"/>
          <w:szCs w:val="20"/>
        </w:rPr>
        <w:t>.</w:t>
      </w:r>
      <w:r w:rsidR="00255F74"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940996D" w14:textId="77777777" w:rsidR="002D7D70" w:rsidRPr="007B1288" w:rsidRDefault="002D7D70" w:rsidP="00695415">
      <w:pPr>
        <w:widowControl w:val="0"/>
        <w:autoSpaceDE w:val="0"/>
        <w:autoSpaceDN w:val="0"/>
        <w:adjustRightInd w:val="0"/>
        <w:ind w:firstLine="540"/>
        <w:jc w:val="both"/>
        <w:rPr>
          <w:rFonts w:ascii="GHEA Grapalat" w:hAnsi="GHEA Grapalat" w:cs="Arial Unicode"/>
          <w:color w:val="000000" w:themeColor="text1"/>
          <w:sz w:val="20"/>
          <w:szCs w:val="20"/>
          <w:lang w:val="hy-AM"/>
        </w:rPr>
      </w:pPr>
      <w:r w:rsidRPr="007B1288">
        <w:rPr>
          <w:rFonts w:ascii="GHEA Grapalat" w:hAnsi="GHEA Grapalat"/>
          <w:color w:val="000000" w:themeColor="text1"/>
          <w:sz w:val="20"/>
          <w:szCs w:val="20"/>
          <w:lang w:val="hy-AM"/>
        </w:rPr>
        <w:t>3.5</w:t>
      </w:r>
      <w:r w:rsidR="00F9791A" w:rsidRPr="007B1288">
        <w:rPr>
          <w:rFonts w:ascii="GHEA Grapalat" w:hAnsi="GHEA Grapalat"/>
          <w:color w:val="000000" w:themeColor="text1"/>
          <w:sz w:val="20"/>
          <w:szCs w:val="20"/>
        </w:rPr>
        <w:t xml:space="preserve"> </w:t>
      </w:r>
      <w:r w:rsidR="00F9791A" w:rsidRPr="007B1288">
        <w:rPr>
          <w:rFonts w:ascii="GHEA Grapalat" w:hAnsi="GHEA Grapalat"/>
          <w:color w:val="000000" w:themeColor="text1"/>
          <w:sz w:val="20"/>
          <w:szCs w:val="20"/>
          <w:lang w:val="hy-AM"/>
        </w:rPr>
        <w:t>Кажд</w:t>
      </w:r>
      <w:r w:rsidR="00F9791A" w:rsidRPr="007B1288">
        <w:rPr>
          <w:rFonts w:ascii="GHEA Grapalat" w:hAnsi="GHEA Grapalat"/>
          <w:color w:val="000000" w:themeColor="text1"/>
          <w:sz w:val="20"/>
          <w:szCs w:val="20"/>
        </w:rPr>
        <w:t>ое лиц</w:t>
      </w:r>
      <w:r w:rsidR="00CA1F39" w:rsidRPr="007B1288">
        <w:rPr>
          <w:rFonts w:ascii="GHEA Grapalat" w:hAnsi="GHEA Grapalat"/>
          <w:color w:val="000000" w:themeColor="text1"/>
          <w:sz w:val="20"/>
          <w:szCs w:val="20"/>
        </w:rPr>
        <w:t>о</w:t>
      </w:r>
      <w:r w:rsidR="00CA1F39" w:rsidRPr="007B1288">
        <w:rPr>
          <w:rFonts w:ascii="GHEA Grapalat" w:hAnsi="GHEA Grapalat"/>
          <w:color w:val="000000" w:themeColor="text1"/>
          <w:sz w:val="20"/>
          <w:szCs w:val="20"/>
          <w:lang w:val="hy-AM"/>
        </w:rPr>
        <w:t xml:space="preserve"> без указания имени</w:t>
      </w:r>
      <w:r w:rsidR="00F9791A" w:rsidRPr="007B1288">
        <w:rPr>
          <w:rFonts w:ascii="GHEA Grapalat" w:hAnsi="GHEA Grapalat"/>
          <w:color w:val="000000" w:themeColor="text1"/>
          <w:sz w:val="20"/>
          <w:szCs w:val="20"/>
          <w:lang w:val="hy-AM"/>
        </w:rPr>
        <w:t xml:space="preserve">, до истечения срока, установленного для внесения изменений в приглашение, </w:t>
      </w:r>
      <w:r w:rsidR="00F9791A" w:rsidRPr="007B1288">
        <w:rPr>
          <w:rFonts w:ascii="GHEA Grapalat" w:hAnsi="GHEA Grapalat"/>
          <w:color w:val="000000" w:themeColor="text1"/>
          <w:sz w:val="20"/>
          <w:szCs w:val="20"/>
        </w:rPr>
        <w:t xml:space="preserve">имеет право </w:t>
      </w:r>
      <w:r w:rsidR="00F9791A" w:rsidRPr="007B1288">
        <w:rPr>
          <w:rFonts w:ascii="GHEA Grapalat" w:hAnsi="GHEA Grapalat"/>
          <w:color w:val="000000" w:themeColor="text1"/>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B1288">
        <w:rPr>
          <w:rFonts w:ascii="GHEA Grapalat" w:hAnsi="GHEA Grapalat"/>
          <w:color w:val="000000" w:themeColor="text1"/>
          <w:sz w:val="20"/>
          <w:szCs w:val="20"/>
        </w:rPr>
        <w:t xml:space="preserve"> </w:t>
      </w:r>
      <w:r w:rsidR="00F9791A" w:rsidRPr="007B1288">
        <w:rPr>
          <w:rFonts w:ascii="GHEA Grapalat" w:hAnsi="GHEA Grapalat"/>
          <w:color w:val="000000" w:themeColor="text1"/>
          <w:sz w:val="20"/>
          <w:szCs w:val="20"/>
          <w:lang w:val="hy-AM"/>
        </w:rPr>
        <w:t>с точки зрения предусмотренных Законом требований обеспечения конкуренции и исключения дискриминации</w:t>
      </w:r>
      <w:r w:rsidR="00023F8F" w:rsidRPr="007B1288">
        <w:rPr>
          <w:rFonts w:ascii="GHEA Grapalat" w:hAnsi="GHEA Grapalat"/>
          <w:color w:val="000000" w:themeColor="text1"/>
          <w:sz w:val="20"/>
          <w:szCs w:val="20"/>
        </w:rPr>
        <w:t>.</w:t>
      </w:r>
      <w:r w:rsidR="00F9791A" w:rsidRPr="007B1288">
        <w:rPr>
          <w:rFonts w:ascii="GHEA Grapalat" w:hAnsi="GHEA Grapalat"/>
          <w:color w:val="000000" w:themeColor="text1"/>
          <w:sz w:val="20"/>
          <w:szCs w:val="20"/>
          <w:lang w:val="hy-AM"/>
        </w:rPr>
        <w:t xml:space="preserve"> </w:t>
      </w:r>
      <w:r w:rsidR="00750FFF" w:rsidRPr="007B1288">
        <w:rPr>
          <w:rFonts w:ascii="GHEA Grapalat" w:hAnsi="GHEA Grapalat"/>
          <w:color w:val="000000" w:themeColor="text1"/>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E4AB394" w14:textId="77777777" w:rsidR="00B051BE" w:rsidRPr="007B1288" w:rsidRDefault="00096865" w:rsidP="00695415">
      <w:pPr>
        <w:widowControl w:val="0"/>
        <w:autoSpaceDE w:val="0"/>
        <w:autoSpaceDN w:val="0"/>
        <w:adjustRightInd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3.</w:t>
      </w:r>
      <w:r w:rsidR="00E648D1" w:rsidRPr="007B1288">
        <w:rPr>
          <w:rFonts w:ascii="GHEA Grapalat" w:hAnsi="GHEA Grapalat"/>
          <w:color w:val="000000" w:themeColor="text1"/>
          <w:sz w:val="20"/>
          <w:szCs w:val="20"/>
          <w:lang w:val="hy-AM"/>
        </w:rPr>
        <w:t>6</w:t>
      </w:r>
      <w:r w:rsidR="000A15F9" w:rsidRPr="007B1288">
        <w:rPr>
          <w:rFonts w:ascii="GHEA Grapalat" w:hAnsi="GHEA Grapalat"/>
          <w:color w:val="000000" w:themeColor="text1"/>
          <w:sz w:val="20"/>
          <w:szCs w:val="20"/>
        </w:rPr>
        <w:t>.</w:t>
      </w:r>
      <w:r w:rsidR="001C25FC" w:rsidRPr="007B1288">
        <w:rPr>
          <w:rFonts w:ascii="GHEA Grapalat" w:hAnsi="GHEA Grapalat"/>
          <w:color w:val="000000" w:themeColor="text1"/>
          <w:sz w:val="20"/>
          <w:szCs w:val="20"/>
        </w:rPr>
        <w:t xml:space="preserve"> В случае внесения изменений в приглашение срок подачи заявок исчисляется с даты публикации объявления об этих изменениях в бюллетене.</w:t>
      </w:r>
    </w:p>
    <w:p w14:paraId="02D80B76" w14:textId="77777777" w:rsidR="00695415" w:rsidRPr="007B1288" w:rsidRDefault="00695415" w:rsidP="00695415">
      <w:pPr>
        <w:widowControl w:val="0"/>
        <w:autoSpaceDE w:val="0"/>
        <w:autoSpaceDN w:val="0"/>
        <w:adjustRightInd w:val="0"/>
        <w:ind w:firstLine="540"/>
        <w:jc w:val="both"/>
        <w:rPr>
          <w:rFonts w:ascii="GHEA Grapalat" w:hAnsi="GHEA Grapalat"/>
          <w:b/>
          <w:color w:val="000000" w:themeColor="text1"/>
          <w:sz w:val="20"/>
          <w:szCs w:val="20"/>
        </w:rPr>
      </w:pPr>
    </w:p>
    <w:p w14:paraId="353C676A" w14:textId="77777777" w:rsidR="00096865" w:rsidRPr="007B1288" w:rsidRDefault="00955A1E" w:rsidP="001C25FC">
      <w:pPr>
        <w:widowControl w:val="0"/>
        <w:spacing w:after="160"/>
        <w:ind w:left="-270"/>
        <w:jc w:val="center"/>
        <w:rPr>
          <w:rFonts w:ascii="GHEA Grapalat" w:hAnsi="GHEA Grapalat" w:cs="Arial"/>
          <w:b/>
          <w:color w:val="000000" w:themeColor="text1"/>
          <w:sz w:val="20"/>
          <w:szCs w:val="20"/>
        </w:rPr>
      </w:pPr>
      <w:r w:rsidRPr="007B1288">
        <w:rPr>
          <w:rFonts w:ascii="GHEA Grapalat" w:hAnsi="GHEA Grapalat"/>
          <w:b/>
          <w:color w:val="000000" w:themeColor="text1"/>
          <w:sz w:val="20"/>
          <w:szCs w:val="20"/>
        </w:rPr>
        <w:t>4. ПОРЯДОК ПОДАЧИ ЗАЯВКИ</w:t>
      </w:r>
    </w:p>
    <w:p w14:paraId="6958142A" w14:textId="77777777" w:rsidR="00096865" w:rsidRPr="007B1288" w:rsidRDefault="00096865" w:rsidP="00695415">
      <w:pPr>
        <w:widowControl w:val="0"/>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4.1</w:t>
      </w:r>
      <w:r w:rsidR="00A34DFE" w:rsidRPr="007B1288">
        <w:rPr>
          <w:rFonts w:ascii="GHEA Grapalat" w:hAnsi="GHEA Grapalat"/>
          <w:color w:val="000000" w:themeColor="text1"/>
          <w:sz w:val="20"/>
          <w:szCs w:val="20"/>
        </w:rPr>
        <w:t>.</w:t>
      </w:r>
      <w:r w:rsidR="00255F74"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Для участия в настоящей процедуре участник подает заявку в Комиссию. Заявка  это предложение, представляемое участником на основании настоящего Приглашения.</w:t>
      </w:r>
    </w:p>
    <w:p w14:paraId="730A8B1D" w14:textId="77777777" w:rsidR="00486B55" w:rsidRPr="007B1288" w:rsidRDefault="00096865" w:rsidP="00695415">
      <w:pPr>
        <w:pStyle w:val="BodyTextIndent2"/>
        <w:widowControl w:val="0"/>
        <w:tabs>
          <w:tab w:val="left" w:pos="900"/>
        </w:tabs>
        <w:spacing w:line="240" w:lineRule="auto"/>
        <w:rPr>
          <w:rFonts w:ascii="GHEA Grapalat" w:hAnsi="GHEA Grapalat" w:cs="Sylfaen"/>
          <w:color w:val="000000" w:themeColor="text1"/>
        </w:rPr>
      </w:pPr>
      <w:r w:rsidRPr="007B1288">
        <w:rPr>
          <w:rFonts w:ascii="GHEA Grapalat" w:hAnsi="GHEA Grapalat"/>
          <w:color w:val="000000" w:themeColor="text1"/>
        </w:rPr>
        <w:t>Участник может подать заявку как для каждого лота, так и для нескольких или всех лотов.</w:t>
      </w:r>
      <w:r w:rsidR="00AA7117" w:rsidRPr="007B1288">
        <w:rPr>
          <w:rFonts w:ascii="GHEA Grapalat" w:hAnsi="GHEA Grapalat"/>
          <w:color w:val="000000" w:themeColor="text1"/>
        </w:rPr>
        <w:t xml:space="preserve"> </w:t>
      </w:r>
    </w:p>
    <w:p w14:paraId="7687BB09" w14:textId="77777777" w:rsidR="00096865" w:rsidRPr="007B1288" w:rsidRDefault="000946A3" w:rsidP="00695415">
      <w:pPr>
        <w:pStyle w:val="BodyTextIndent2"/>
        <w:widowControl w:val="0"/>
        <w:tabs>
          <w:tab w:val="left" w:pos="900"/>
        </w:tabs>
        <w:spacing w:line="240" w:lineRule="auto"/>
        <w:rPr>
          <w:rFonts w:ascii="GHEA Grapalat" w:hAnsi="GHEA Grapalat" w:cs="Sylfaen"/>
          <w:color w:val="000000" w:themeColor="text1"/>
        </w:rPr>
      </w:pPr>
      <w:r w:rsidRPr="007B1288">
        <w:rPr>
          <w:rFonts w:ascii="GHEA Grapalat" w:hAnsi="GHEA Grapalat"/>
          <w:color w:val="000000" w:themeColor="text1"/>
        </w:rPr>
        <w:t>Заявка подается до истечения срока, установленного для этого настоящим Приглашением.</w:t>
      </w:r>
    </w:p>
    <w:p w14:paraId="501F50DD" w14:textId="1AE311E8" w:rsidR="00096865" w:rsidRPr="007B1288" w:rsidRDefault="000946A3" w:rsidP="00695415">
      <w:pPr>
        <w:pStyle w:val="BodyTextIndent2"/>
        <w:widowControl w:val="0"/>
        <w:tabs>
          <w:tab w:val="left" w:pos="900"/>
        </w:tabs>
        <w:spacing w:line="240" w:lineRule="auto"/>
        <w:rPr>
          <w:rFonts w:ascii="GHEA Grapalat" w:hAnsi="GHEA Grapalat"/>
          <w:color w:val="000000" w:themeColor="text1"/>
        </w:rPr>
      </w:pPr>
      <w:r w:rsidRPr="007B1288">
        <w:rPr>
          <w:rFonts w:ascii="GHEA Grapalat" w:hAnsi="GHEA Grapalat"/>
          <w:color w:val="000000" w:themeColor="text1"/>
        </w:rPr>
        <w:t xml:space="preserve">Порядок подготовки заявки описан в части 2 настоящего приглашения - в </w:t>
      </w:r>
      <w:r w:rsidR="006847B2" w:rsidRPr="007B1288">
        <w:rPr>
          <w:rFonts w:ascii="GHEA Grapalat" w:hAnsi="GHEA Grapalat"/>
          <w:color w:val="000000" w:themeColor="text1"/>
        </w:rPr>
        <w:t>порядке</w:t>
      </w:r>
      <w:r w:rsidRPr="007B1288">
        <w:rPr>
          <w:rFonts w:ascii="GHEA Grapalat" w:hAnsi="GHEA Grapalat"/>
          <w:color w:val="000000" w:themeColor="text1"/>
        </w:rPr>
        <w:t xml:space="preserve"> по подготовке заявок на </w:t>
      </w:r>
      <w:r w:rsidR="006252F6" w:rsidRPr="007B1288">
        <w:rPr>
          <w:rFonts w:ascii="GHEA Grapalat" w:hAnsi="GHEA Grapalat"/>
          <w:color w:val="000000" w:themeColor="text1"/>
        </w:rPr>
        <w:t>открытый конкурс</w:t>
      </w:r>
      <w:r w:rsidRPr="007B1288">
        <w:rPr>
          <w:rFonts w:ascii="GHEA Grapalat" w:hAnsi="GHEA Grapalat"/>
          <w:color w:val="000000" w:themeColor="text1"/>
        </w:rPr>
        <w:t>.</w:t>
      </w:r>
    </w:p>
    <w:p w14:paraId="5C6E0D38" w14:textId="7D9A3C50" w:rsidR="000371A2" w:rsidRPr="007B1288" w:rsidRDefault="000371A2" w:rsidP="00695415">
      <w:pPr>
        <w:pStyle w:val="BodyTextIndent2"/>
        <w:widowControl w:val="0"/>
        <w:tabs>
          <w:tab w:val="left" w:pos="900"/>
        </w:tabs>
        <w:spacing w:line="240" w:lineRule="auto"/>
        <w:contextualSpacing/>
        <w:rPr>
          <w:rFonts w:ascii="GHEA Grapalat" w:hAnsi="GHEA Grapalat" w:cs="Sylfaen"/>
          <w:color w:val="000000" w:themeColor="text1"/>
        </w:rPr>
      </w:pPr>
      <w:r w:rsidRPr="007B1288">
        <w:rPr>
          <w:rFonts w:ascii="GHEA Grapalat" w:hAnsi="GHEA Grapalat"/>
          <w:color w:val="000000" w:themeColor="text1"/>
        </w:rPr>
        <w:t>4.2.</w:t>
      </w:r>
      <w:r w:rsidR="00EB1C4F" w:rsidRPr="007B1288">
        <w:rPr>
          <w:rFonts w:ascii="GHEA Grapalat" w:hAnsi="GHEA Grapalat"/>
          <w:color w:val="000000" w:themeColor="text1"/>
        </w:rPr>
        <w:t xml:space="preserve"> </w:t>
      </w:r>
      <w:r w:rsidRPr="007B1288">
        <w:rPr>
          <w:rFonts w:ascii="GHEA Grapalat" w:hAnsi="GHEA Grapalat"/>
          <w:color w:val="000000" w:themeColor="text1"/>
        </w:rPr>
        <w:t xml:space="preserve">Заявки на процедуру необходимо подать в комиссию по адресу </w:t>
      </w:r>
      <w:r w:rsidR="009E27D5" w:rsidRPr="007B1288">
        <w:rPr>
          <w:rFonts w:ascii="GHEA Grapalat" w:hAnsi="GHEA Grapalat"/>
          <w:color w:val="000000" w:themeColor="text1"/>
        </w:rPr>
        <w:t>РА, г. Ереван, Мясникяна 20</w:t>
      </w:r>
      <w:r w:rsidRPr="007B1288">
        <w:rPr>
          <w:rFonts w:ascii="GHEA Grapalat" w:hAnsi="GHEA Grapalat"/>
          <w:color w:val="000000" w:themeColor="text1"/>
        </w:rPr>
        <w:t xml:space="preserve"> не позднее, чем</w:t>
      </w:r>
      <w:r w:rsidR="00EB1C4F" w:rsidRPr="007B1288">
        <w:rPr>
          <w:rFonts w:ascii="GHEA Grapalat" w:hAnsi="GHEA Grapalat"/>
          <w:color w:val="000000" w:themeColor="text1"/>
        </w:rPr>
        <w:t xml:space="preserve"> </w:t>
      </w:r>
      <w:r w:rsidR="004A03F5" w:rsidRPr="007B1288">
        <w:rPr>
          <w:rFonts w:ascii="GHEA Grapalat" w:hAnsi="GHEA Grapalat"/>
          <w:color w:val="000000" w:themeColor="text1"/>
        </w:rPr>
        <w:t>14:30</w:t>
      </w:r>
      <w:r w:rsidRPr="007B1288">
        <w:rPr>
          <w:rFonts w:ascii="GHEA Grapalat" w:hAnsi="GHEA Grapalat"/>
          <w:color w:val="000000" w:themeColor="text1"/>
        </w:rPr>
        <w:t xml:space="preserve"> часов </w:t>
      </w:r>
      <w:r w:rsidR="004A03F5" w:rsidRPr="007B1288">
        <w:rPr>
          <w:rFonts w:ascii="GHEA Grapalat" w:hAnsi="GHEA Grapalat"/>
          <w:color w:val="000000" w:themeColor="text1"/>
        </w:rPr>
        <w:t>16-го</w:t>
      </w:r>
      <w:r w:rsidR="005B3E1F" w:rsidRPr="007B1288">
        <w:rPr>
          <w:rFonts w:ascii="GHEA Grapalat" w:hAnsi="GHEA Grapalat"/>
          <w:color w:val="000000" w:themeColor="text1"/>
        </w:rPr>
        <w:t xml:space="preserve"> д</w:t>
      </w:r>
      <w:r w:rsidRPr="007B1288">
        <w:rPr>
          <w:rFonts w:ascii="GHEA Grapalat" w:hAnsi="GHEA Grapalat"/>
          <w:color w:val="000000" w:themeColor="text1"/>
        </w:rPr>
        <w:t xml:space="preserve">ня с даты опубликования в бюллетене объявления и приглашения на настоящую процедуру. </w:t>
      </w:r>
    </w:p>
    <w:p w14:paraId="04FDFC82" w14:textId="7D744832" w:rsidR="000371A2" w:rsidRPr="007B1288" w:rsidRDefault="000371A2" w:rsidP="00695415">
      <w:pPr>
        <w:pStyle w:val="BodyTextIndent2"/>
        <w:widowControl w:val="0"/>
        <w:tabs>
          <w:tab w:val="left" w:pos="900"/>
        </w:tabs>
        <w:spacing w:line="240" w:lineRule="auto"/>
        <w:contextualSpacing/>
        <w:rPr>
          <w:rFonts w:ascii="GHEA Grapalat" w:hAnsi="GHEA Grapalat"/>
          <w:color w:val="000000" w:themeColor="text1"/>
        </w:rPr>
      </w:pPr>
      <w:r w:rsidRPr="007B1288">
        <w:rPr>
          <w:rFonts w:ascii="GHEA Grapalat" w:hAnsi="GHEA Grapalat"/>
          <w:color w:val="000000" w:themeColor="text1"/>
        </w:rPr>
        <w:t xml:space="preserve">Заявки на процедуру получает и в журнале регистрации заявок регистрирует секретарь комиссии </w:t>
      </w:r>
      <w:r w:rsidR="00285986" w:rsidRPr="007B1288">
        <w:rPr>
          <w:rFonts w:ascii="GHEA Grapalat" w:hAnsi="GHEA Grapalat"/>
          <w:color w:val="000000" w:themeColor="text1"/>
        </w:rPr>
        <w:t>В. Элоян</w:t>
      </w:r>
      <w:r w:rsidRPr="007B1288">
        <w:rPr>
          <w:rFonts w:ascii="GHEA Grapalat" w:hAnsi="GHEA Grapalat"/>
          <w:color w:val="000000" w:themeColor="text1"/>
        </w:rPr>
        <w:t xml:space="preserve">. Секретарь комиссии регистрирует заявки в журнале регистрации по очередности их получения, с указанием в </w:t>
      </w:r>
      <w:r w:rsidRPr="007B1288">
        <w:rPr>
          <w:rFonts w:ascii="GHEA Grapalat" w:hAnsi="GHEA Grapalat"/>
          <w:color w:val="000000" w:themeColor="text1"/>
        </w:rPr>
        <w:lastRenderedPageBreak/>
        <w:t xml:space="preserve">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ECCAE91" w14:textId="77777777" w:rsidR="00B67CCD" w:rsidRPr="007B1288" w:rsidRDefault="00B67CCD" w:rsidP="00695415">
      <w:pPr>
        <w:pStyle w:val="BodyTextIndent2"/>
        <w:widowControl w:val="0"/>
        <w:tabs>
          <w:tab w:val="left" w:pos="900"/>
        </w:tabs>
        <w:spacing w:line="240" w:lineRule="auto"/>
        <w:rPr>
          <w:rFonts w:ascii="GHEA Grapalat" w:hAnsi="GHEA Grapalat"/>
          <w:color w:val="000000" w:themeColor="text1"/>
        </w:rPr>
      </w:pPr>
      <w:r w:rsidRPr="007B1288">
        <w:rPr>
          <w:rFonts w:ascii="GHEA Grapalat" w:hAnsi="GHEA Grapalat"/>
          <w:color w:val="000000" w:themeColor="text1"/>
        </w:rPr>
        <w:t>4.3.</w:t>
      </w:r>
      <w:r w:rsidR="00EB1C4F" w:rsidRPr="007B1288">
        <w:rPr>
          <w:rFonts w:ascii="GHEA Grapalat" w:hAnsi="GHEA Grapalat"/>
          <w:color w:val="000000" w:themeColor="text1"/>
        </w:rPr>
        <w:t xml:space="preserve"> </w:t>
      </w:r>
      <w:r w:rsidRPr="007B1288">
        <w:rPr>
          <w:rFonts w:ascii="GHEA Grapalat" w:hAnsi="GHEA Grapalat"/>
          <w:color w:val="000000" w:themeColor="text1"/>
        </w:rPr>
        <w:t>В заявке участник представляет:</w:t>
      </w:r>
    </w:p>
    <w:p w14:paraId="2D51B204" w14:textId="77777777" w:rsidR="005F25EF" w:rsidRPr="007B1288" w:rsidRDefault="005F25EF" w:rsidP="00695415">
      <w:pPr>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 утвержденное им заявление-объявление, предусмотренное пунктом 2.1 части 2 настоящего приглашения</w:t>
      </w:r>
      <w:r w:rsidR="003C5795" w:rsidRPr="007B1288">
        <w:rPr>
          <w:rFonts w:ascii="GHEA Grapalat" w:hAnsi="GHEA Grapalat"/>
          <w:color w:val="000000" w:themeColor="text1"/>
          <w:sz w:val="20"/>
          <w:szCs w:val="20"/>
          <w:lang w:val="hy-AM"/>
        </w:rPr>
        <w:t xml:space="preserve"> </w:t>
      </w:r>
      <w:r w:rsidR="003C5795" w:rsidRPr="007B1288">
        <w:rPr>
          <w:rFonts w:ascii="GHEA Grapalat" w:hAnsi="GHEA Grapalat"/>
          <w:color w:val="000000" w:themeColor="text1"/>
          <w:sz w:val="20"/>
          <w:szCs w:val="20"/>
        </w:rPr>
        <w:t xml:space="preserve">указав адрес электронной почты, учетный номер налогоплательщика, адрес деятельности и номер телефона </w:t>
      </w:r>
      <w:r w:rsidRPr="007B1288">
        <w:rPr>
          <w:rFonts w:ascii="GHEA Grapalat" w:hAnsi="GHEA Grapalat"/>
          <w:color w:val="000000" w:themeColor="text1"/>
          <w:sz w:val="20"/>
          <w:szCs w:val="20"/>
        </w:rPr>
        <w:t>, которое включает:</w:t>
      </w:r>
    </w:p>
    <w:p w14:paraId="322705EA" w14:textId="77777777" w:rsidR="005F25EF" w:rsidRPr="007B1288" w:rsidRDefault="005F25EF" w:rsidP="00695415">
      <w:pPr>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   а) </w:t>
      </w:r>
      <w:r w:rsidR="003C5795" w:rsidRPr="007B1288">
        <w:rPr>
          <w:rFonts w:ascii="GHEA Grapalat" w:hAnsi="GHEA Grapalat"/>
          <w:color w:val="000000" w:themeColor="text1"/>
          <w:sz w:val="20"/>
          <w:szCs w:val="20"/>
        </w:rPr>
        <w:t xml:space="preserve">подтверждение </w:t>
      </w:r>
      <w:r w:rsidRPr="007B1288">
        <w:rPr>
          <w:rFonts w:ascii="GHEA Grapalat" w:hAnsi="GHEA Grapalat"/>
          <w:color w:val="000000" w:themeColor="text1"/>
          <w:sz w:val="20"/>
          <w:szCs w:val="20"/>
        </w:rPr>
        <w:t xml:space="preserve">о соответствии своих данных </w:t>
      </w:r>
      <w:r w:rsidR="00F827F5" w:rsidRPr="007B1288">
        <w:rPr>
          <w:rFonts w:ascii="GHEA Grapalat" w:hAnsi="GHEA Grapalat"/>
          <w:color w:val="000000" w:themeColor="text1"/>
          <w:sz w:val="20"/>
          <w:szCs w:val="20"/>
        </w:rPr>
        <w:t xml:space="preserve">и данных аффилированных с ним лиц </w:t>
      </w:r>
      <w:r w:rsidRPr="007B1288">
        <w:rPr>
          <w:rFonts w:ascii="GHEA Grapalat" w:hAnsi="GHEA Grapalat"/>
          <w:color w:val="000000" w:themeColor="text1"/>
          <w:sz w:val="20"/>
          <w:szCs w:val="20"/>
        </w:rPr>
        <w:t>требованиям права на участие, установленным настоящим приглашением;</w:t>
      </w:r>
    </w:p>
    <w:p w14:paraId="1E1AC045" w14:textId="77777777" w:rsidR="00C648DF" w:rsidRPr="007B1288" w:rsidRDefault="005F25EF" w:rsidP="00695415">
      <w:pPr>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   б) </w:t>
      </w:r>
      <w:r w:rsidR="003C5795" w:rsidRPr="007B1288">
        <w:rPr>
          <w:rFonts w:ascii="GHEA Grapalat" w:hAnsi="GHEA Grapalat"/>
          <w:color w:val="000000" w:themeColor="text1"/>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7B1288">
        <w:rPr>
          <w:rFonts w:ascii="GHEA Grapalat" w:hAnsi="GHEA Grapalat"/>
          <w:color w:val="000000" w:themeColor="text1"/>
          <w:sz w:val="20"/>
          <w:szCs w:val="20"/>
        </w:rPr>
        <w:t>настоящим приглашением</w:t>
      </w:r>
      <w:r w:rsidR="002E067C" w:rsidRPr="007B1288">
        <w:rPr>
          <w:rFonts w:ascii="GHEA Grapalat" w:hAnsi="GHEA Grapalat"/>
          <w:color w:val="000000" w:themeColor="text1"/>
          <w:sz w:val="20"/>
          <w:szCs w:val="20"/>
        </w:rPr>
        <w:t>;</w:t>
      </w:r>
      <w:r w:rsidR="0049623A" w:rsidRPr="007B1288">
        <w:rPr>
          <w:rFonts w:ascii="GHEA Grapalat" w:hAnsi="GHEA Grapalat"/>
          <w:color w:val="000000" w:themeColor="text1"/>
          <w:sz w:val="20"/>
          <w:szCs w:val="20"/>
        </w:rPr>
        <w:t xml:space="preserve">    </w:t>
      </w:r>
    </w:p>
    <w:p w14:paraId="034EDDE1" w14:textId="77777777" w:rsidR="005F25EF" w:rsidRPr="007B1288" w:rsidRDefault="005F25EF" w:rsidP="00695415">
      <w:pPr>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в) объявление об отсутствии </w:t>
      </w:r>
      <w:r w:rsidR="003E33E7" w:rsidRPr="007B1288">
        <w:rPr>
          <w:rFonts w:ascii="GHEA Grapalat" w:hAnsi="GHEA Grapalat"/>
          <w:color w:val="000000" w:themeColor="text1"/>
          <w:sz w:val="20"/>
          <w:szCs w:val="20"/>
        </w:rPr>
        <w:t xml:space="preserve">недобросовестной конкуренции, </w:t>
      </w:r>
      <w:r w:rsidRPr="007B1288">
        <w:rPr>
          <w:rFonts w:ascii="GHEA Grapalat" w:hAnsi="GHEA Grapalat"/>
          <w:color w:val="000000" w:themeColor="text1"/>
          <w:sz w:val="20"/>
          <w:szCs w:val="20"/>
        </w:rPr>
        <w:t>злоупотребления доминирующим положением и антиконкурентного соглашения в рамках настоящей процедуры</w:t>
      </w:r>
      <w:r w:rsidR="002E067C" w:rsidRPr="007B1288">
        <w:rPr>
          <w:rFonts w:ascii="GHEA Grapalat" w:hAnsi="GHEA Grapalat"/>
          <w:color w:val="000000" w:themeColor="text1"/>
          <w:sz w:val="20"/>
          <w:szCs w:val="20"/>
        </w:rPr>
        <w:t>;</w:t>
      </w:r>
    </w:p>
    <w:p w14:paraId="03A2A6CE" w14:textId="77777777" w:rsidR="005F25EF" w:rsidRPr="007B1288" w:rsidRDefault="005F25EF" w:rsidP="00695415">
      <w:pPr>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1E5EACF" w14:textId="77777777" w:rsidR="00EA0D10" w:rsidRPr="007B1288" w:rsidRDefault="001361B2" w:rsidP="00695415">
      <w:pPr>
        <w:pStyle w:val="norm"/>
        <w:widowControl w:val="0"/>
        <w:tabs>
          <w:tab w:val="left" w:pos="900"/>
        </w:tabs>
        <w:spacing w:line="240" w:lineRule="auto"/>
        <w:ind w:firstLine="540"/>
        <w:rPr>
          <w:rFonts w:ascii="GHEA Grapalat" w:hAnsi="GHEA Grapalat"/>
          <w:color w:val="000000" w:themeColor="text1"/>
          <w:sz w:val="20"/>
        </w:rPr>
      </w:pPr>
      <w:r w:rsidRPr="007B1288">
        <w:rPr>
          <w:rFonts w:ascii="GHEA Grapalat" w:hAnsi="GHEA Grapalat"/>
          <w:color w:val="000000" w:themeColor="text1"/>
          <w:sz w:val="20"/>
        </w:rPr>
        <w:t xml:space="preserve">д) </w:t>
      </w:r>
      <w:r w:rsidR="00AF101C" w:rsidRPr="007B1288">
        <w:rPr>
          <w:rFonts w:ascii="GHEA Grapalat" w:hAnsi="GHEA Grapalat"/>
          <w:color w:val="000000" w:themeColor="text1"/>
          <w:sz w:val="20"/>
        </w:rPr>
        <w:t>Деклараци</w:t>
      </w:r>
      <w:r w:rsidR="00985FFB" w:rsidRPr="007B1288">
        <w:rPr>
          <w:rFonts w:ascii="GHEA Grapalat" w:hAnsi="GHEA Grapalat"/>
          <w:color w:val="000000" w:themeColor="text1"/>
          <w:sz w:val="20"/>
        </w:rPr>
        <w:t>ю</w:t>
      </w:r>
      <w:r w:rsidR="00AF101C" w:rsidRPr="007B1288">
        <w:rPr>
          <w:rFonts w:ascii="GHEA Grapalat" w:hAnsi="GHEA Grapalat"/>
          <w:color w:val="000000" w:themeColor="text1"/>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7B1288">
        <w:rPr>
          <w:rFonts w:ascii="GHEA Grapalat" w:hAnsi="GHEA Grapalat"/>
          <w:color w:val="000000" w:themeColor="text1"/>
          <w:sz w:val="20"/>
        </w:rPr>
        <w:t xml:space="preserve"> При этом, если участник объявляется отобранным участником, то предусмотренная настоящим абзацем </w:t>
      </w:r>
      <w:r w:rsidR="00AF101C" w:rsidRPr="007B1288">
        <w:rPr>
          <w:rFonts w:ascii="GHEA Grapalat" w:hAnsi="GHEA Grapalat"/>
          <w:color w:val="000000" w:themeColor="text1"/>
          <w:sz w:val="20"/>
        </w:rPr>
        <w:t>декларация</w:t>
      </w:r>
      <w:r w:rsidRPr="007B1288">
        <w:rPr>
          <w:rFonts w:ascii="GHEA Grapalat" w:hAnsi="GHEA Grapalat"/>
          <w:color w:val="000000" w:themeColor="text1"/>
          <w:sz w:val="20"/>
        </w:rPr>
        <w:t>, публик</w:t>
      </w:r>
      <w:r w:rsidR="00AF101C" w:rsidRPr="007B1288">
        <w:rPr>
          <w:rFonts w:ascii="GHEA Grapalat" w:hAnsi="GHEA Grapalat"/>
          <w:color w:val="000000" w:themeColor="text1"/>
          <w:sz w:val="20"/>
        </w:rPr>
        <w:t>у</w:t>
      </w:r>
      <w:r w:rsidRPr="007B1288">
        <w:rPr>
          <w:rFonts w:ascii="GHEA Grapalat" w:hAnsi="GHEA Grapalat"/>
          <w:color w:val="000000" w:themeColor="text1"/>
          <w:sz w:val="20"/>
        </w:rPr>
        <w:t>ется в</w:t>
      </w:r>
      <w:r w:rsidRPr="007B1288">
        <w:rPr>
          <w:rFonts w:ascii="GHEA Grapalat" w:hAnsi="GHEA Grapalat"/>
          <w:color w:val="000000" w:themeColor="text1"/>
          <w:spacing w:val="-6"/>
          <w:sz w:val="20"/>
        </w:rPr>
        <w:t xml:space="preserve"> бюллетене вместе с объявлением о</w:t>
      </w:r>
      <w:r w:rsidRPr="007B1288">
        <w:rPr>
          <w:rFonts w:ascii="GHEA Grapalat" w:hAnsi="GHEA Grapalat"/>
          <w:color w:val="000000" w:themeColor="text1"/>
          <w:sz w:val="20"/>
        </w:rPr>
        <w:t xml:space="preserve"> решении заключить договор;</w:t>
      </w:r>
      <w:r w:rsidR="005F25EF" w:rsidRPr="007B1288">
        <w:rPr>
          <w:rFonts w:ascii="GHEA Grapalat" w:hAnsi="GHEA Grapalat"/>
          <w:color w:val="000000" w:themeColor="text1"/>
          <w:sz w:val="20"/>
        </w:rPr>
        <w:t xml:space="preserve">  </w:t>
      </w:r>
    </w:p>
    <w:p w14:paraId="3C6DB39F" w14:textId="77777777" w:rsidR="00B67CCD" w:rsidRPr="007B1288" w:rsidRDefault="008E58A2" w:rsidP="00695415">
      <w:pPr>
        <w:pStyle w:val="norm"/>
        <w:widowControl w:val="0"/>
        <w:tabs>
          <w:tab w:val="left" w:pos="900"/>
        </w:tabs>
        <w:spacing w:line="240" w:lineRule="auto"/>
        <w:ind w:firstLine="540"/>
        <w:rPr>
          <w:rFonts w:ascii="GHEA Grapalat" w:hAnsi="GHEA Grapalat" w:cs="Sylfaen"/>
          <w:color w:val="000000" w:themeColor="text1"/>
          <w:sz w:val="20"/>
        </w:rPr>
      </w:pPr>
      <w:r w:rsidRPr="007B1288">
        <w:rPr>
          <w:rFonts w:ascii="GHEA Grapalat" w:hAnsi="GHEA Grapalat"/>
          <w:color w:val="000000" w:themeColor="text1"/>
          <w:sz w:val="20"/>
        </w:rPr>
        <w:t>2</w:t>
      </w:r>
      <w:r w:rsidR="0047117B" w:rsidRPr="007B1288">
        <w:rPr>
          <w:rFonts w:ascii="GHEA Grapalat" w:hAnsi="GHEA Grapalat"/>
          <w:color w:val="000000" w:themeColor="text1"/>
          <w:sz w:val="20"/>
        </w:rPr>
        <w:t>)</w:t>
      </w:r>
      <w:r w:rsidR="00444026" w:rsidRPr="007B1288">
        <w:rPr>
          <w:rFonts w:ascii="GHEA Grapalat" w:hAnsi="GHEA Grapalat"/>
          <w:color w:val="000000" w:themeColor="text1"/>
          <w:sz w:val="20"/>
        </w:rPr>
        <w:tab/>
      </w:r>
      <w:r w:rsidR="0047117B" w:rsidRPr="007B1288">
        <w:rPr>
          <w:rFonts w:ascii="GHEA Grapalat" w:hAnsi="GHEA Grapalat"/>
          <w:color w:val="000000" w:themeColor="text1"/>
          <w:sz w:val="20"/>
        </w:rPr>
        <w:t>утвержденное им ценовое предложение;</w:t>
      </w:r>
    </w:p>
    <w:p w14:paraId="5790C0B3" w14:textId="77777777" w:rsidR="000845F6" w:rsidRPr="007B1288" w:rsidRDefault="00C52EEA" w:rsidP="00695415">
      <w:pPr>
        <w:widowControl w:val="0"/>
        <w:tabs>
          <w:tab w:val="left" w:pos="90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4</w:t>
      </w:r>
      <w:r w:rsidR="003E3FD0" w:rsidRPr="007B1288">
        <w:rPr>
          <w:rFonts w:ascii="GHEA Grapalat" w:hAnsi="GHEA Grapalat"/>
          <w:color w:val="000000" w:themeColor="text1"/>
          <w:sz w:val="20"/>
          <w:szCs w:val="20"/>
        </w:rPr>
        <w:t>)</w:t>
      </w:r>
      <w:r w:rsidR="00333B85" w:rsidRPr="007B1288">
        <w:rPr>
          <w:rFonts w:ascii="GHEA Grapalat" w:hAnsi="GHEA Grapalat"/>
          <w:color w:val="000000" w:themeColor="text1"/>
          <w:sz w:val="20"/>
          <w:szCs w:val="20"/>
        </w:rPr>
        <w:tab/>
      </w:r>
      <w:r w:rsidR="003E3FD0" w:rsidRPr="007B1288">
        <w:rPr>
          <w:rFonts w:ascii="GHEA Grapalat" w:hAnsi="GHEA Grapalat"/>
          <w:color w:val="000000" w:themeColor="text1"/>
          <w:sz w:val="20"/>
          <w:szCs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73D84C4" w14:textId="77777777" w:rsidR="000845F6" w:rsidRPr="007B1288" w:rsidRDefault="00841C6F" w:rsidP="00695415">
      <w:pPr>
        <w:pStyle w:val="norm"/>
        <w:widowControl w:val="0"/>
        <w:tabs>
          <w:tab w:val="left" w:pos="900"/>
        </w:tabs>
        <w:spacing w:line="240" w:lineRule="auto"/>
        <w:ind w:firstLine="540"/>
        <w:rPr>
          <w:rFonts w:ascii="GHEA Grapalat" w:hAnsi="GHEA Grapalat"/>
          <w:color w:val="000000" w:themeColor="text1"/>
          <w:sz w:val="20"/>
        </w:rPr>
      </w:pPr>
      <w:r w:rsidRPr="007B1288">
        <w:rPr>
          <w:rFonts w:ascii="GHEA Grapalat" w:hAnsi="GHEA Grapalat"/>
          <w:color w:val="000000" w:themeColor="text1"/>
          <w:sz w:val="20"/>
        </w:rPr>
        <w:t>6</w:t>
      </w:r>
      <w:r w:rsidR="003E3FD0" w:rsidRPr="007B1288">
        <w:rPr>
          <w:rFonts w:ascii="GHEA Grapalat" w:hAnsi="GHEA Grapalat"/>
          <w:color w:val="000000" w:themeColor="text1"/>
          <w:sz w:val="20"/>
        </w:rPr>
        <w:t>)</w:t>
      </w:r>
      <w:r w:rsidR="00333B85" w:rsidRPr="007B1288">
        <w:rPr>
          <w:rFonts w:ascii="GHEA Grapalat" w:hAnsi="GHEA Grapalat"/>
          <w:color w:val="000000" w:themeColor="text1"/>
          <w:sz w:val="20"/>
        </w:rPr>
        <w:tab/>
      </w:r>
      <w:r w:rsidR="003E3FD0" w:rsidRPr="007B1288">
        <w:rPr>
          <w:rFonts w:ascii="GHEA Grapalat" w:hAnsi="GHEA Grapalat"/>
          <w:color w:val="000000" w:themeColor="text1"/>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E1B4911" w14:textId="77777777" w:rsidR="00721677" w:rsidRPr="007B1288" w:rsidRDefault="00721677" w:rsidP="00695415">
      <w:pPr>
        <w:tabs>
          <w:tab w:val="left" w:pos="900"/>
        </w:tabs>
        <w:ind w:firstLine="540"/>
        <w:jc w:val="both"/>
        <w:rPr>
          <w:rFonts w:ascii="GHEA Grapalat" w:hAnsi="GHEA Grapalat" w:cs="Sylfaen"/>
          <w:color w:val="000000" w:themeColor="text1"/>
          <w:sz w:val="20"/>
          <w:szCs w:val="20"/>
        </w:rPr>
      </w:pPr>
      <w:r w:rsidRPr="007B1288">
        <w:rPr>
          <w:rFonts w:ascii="GHEA Grapalat" w:hAnsi="GHEA Grapalat" w:cs="Sylfaen"/>
          <w:color w:val="000000" w:themeColor="text1"/>
          <w:sz w:val="20"/>
          <w:szCs w:val="20"/>
        </w:rPr>
        <w:t xml:space="preserve">При этом в случае участия в настоящей процедуре в порядке совместной деятельности (консорциумом) </w:t>
      </w:r>
    </w:p>
    <w:p w14:paraId="37CEE04D" w14:textId="77777777" w:rsidR="00721677" w:rsidRPr="007B1288" w:rsidRDefault="00721677" w:rsidP="00695415">
      <w:pPr>
        <w:tabs>
          <w:tab w:val="left" w:pos="900"/>
        </w:tabs>
        <w:ind w:firstLine="540"/>
        <w:jc w:val="both"/>
        <w:rPr>
          <w:rFonts w:ascii="GHEA Grapalat" w:hAnsi="GHEA Grapalat" w:cs="Sylfaen"/>
          <w:color w:val="000000" w:themeColor="text1"/>
          <w:sz w:val="20"/>
          <w:szCs w:val="20"/>
        </w:rPr>
      </w:pPr>
      <w:r w:rsidRPr="007B1288">
        <w:rPr>
          <w:rFonts w:ascii="GHEA Grapalat" w:hAnsi="GHEA Grapalat" w:cs="Sylfaen"/>
          <w:color w:val="000000" w:themeColor="text1"/>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7B1288">
        <w:rPr>
          <w:rFonts w:ascii="GHEA Grapalat" w:hAnsi="GHEA Grapalat" w:cs="Sylfaen"/>
          <w:color w:val="000000" w:themeColor="text1"/>
          <w:sz w:val="20"/>
          <w:szCs w:val="20"/>
        </w:rPr>
        <w:t xml:space="preserve"> (на один и тот же лот)</w:t>
      </w:r>
      <w:r w:rsidRPr="007B1288">
        <w:rPr>
          <w:rFonts w:ascii="GHEA Grapalat" w:hAnsi="GHEA Grapalat" w:cs="Sylfaen"/>
          <w:color w:val="000000" w:themeColor="text1"/>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67FBC9F" w14:textId="77777777" w:rsidR="00721677" w:rsidRPr="007B1288" w:rsidRDefault="00721677" w:rsidP="00695415">
      <w:pPr>
        <w:pStyle w:val="norm"/>
        <w:widowControl w:val="0"/>
        <w:tabs>
          <w:tab w:val="left" w:pos="900"/>
        </w:tabs>
        <w:spacing w:line="240" w:lineRule="auto"/>
        <w:ind w:firstLine="540"/>
        <w:rPr>
          <w:rFonts w:ascii="GHEA Grapalat" w:hAnsi="GHEA Grapalat" w:cs="Sylfaen"/>
          <w:color w:val="000000" w:themeColor="text1"/>
          <w:sz w:val="20"/>
        </w:rPr>
      </w:pPr>
      <w:r w:rsidRPr="007B1288">
        <w:rPr>
          <w:rFonts w:ascii="GHEA Grapalat" w:hAnsi="GHEA Grapalat" w:cs="Sylfaen"/>
          <w:color w:val="000000" w:themeColor="text1"/>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D73E0A6" w14:textId="77777777" w:rsidR="00721677" w:rsidRPr="007B1288" w:rsidRDefault="00721677" w:rsidP="00695415">
      <w:pPr>
        <w:pStyle w:val="norm"/>
        <w:widowControl w:val="0"/>
        <w:spacing w:after="160" w:line="240" w:lineRule="auto"/>
        <w:ind w:firstLine="0"/>
        <w:rPr>
          <w:rFonts w:ascii="GHEA Grapalat" w:hAnsi="GHEA Grapalat" w:cs="Sylfaen"/>
          <w:color w:val="000000" w:themeColor="text1"/>
          <w:sz w:val="20"/>
        </w:rPr>
      </w:pPr>
    </w:p>
    <w:p w14:paraId="217E25AF" w14:textId="77777777" w:rsidR="00A45946" w:rsidRPr="007B1288" w:rsidRDefault="00333B85" w:rsidP="00EB1C4F">
      <w:pPr>
        <w:widowControl w:val="0"/>
        <w:spacing w:after="160"/>
        <w:ind w:left="-270"/>
        <w:jc w:val="center"/>
        <w:rPr>
          <w:rFonts w:ascii="GHEA Grapalat" w:hAnsi="GHEA Grapalat" w:cs="Arial"/>
          <w:b/>
          <w:color w:val="000000" w:themeColor="text1"/>
          <w:sz w:val="20"/>
          <w:szCs w:val="20"/>
        </w:rPr>
      </w:pPr>
      <w:r w:rsidRPr="007B1288">
        <w:rPr>
          <w:rFonts w:ascii="GHEA Grapalat" w:hAnsi="GHEA Grapalat"/>
          <w:b/>
          <w:color w:val="000000" w:themeColor="text1"/>
          <w:sz w:val="20"/>
          <w:szCs w:val="20"/>
        </w:rPr>
        <w:t>5.</w:t>
      </w:r>
      <w:r w:rsidR="00695415" w:rsidRPr="007B1288">
        <w:rPr>
          <w:rFonts w:ascii="GHEA Grapalat" w:hAnsi="GHEA Grapalat"/>
          <w:b/>
          <w:color w:val="000000" w:themeColor="text1"/>
          <w:sz w:val="20"/>
          <w:szCs w:val="20"/>
        </w:rPr>
        <w:t xml:space="preserve"> </w:t>
      </w:r>
      <w:r w:rsidR="00C8055A" w:rsidRPr="007B1288">
        <w:rPr>
          <w:rFonts w:ascii="GHEA Grapalat" w:hAnsi="GHEA Grapalat"/>
          <w:b/>
          <w:color w:val="000000" w:themeColor="text1"/>
          <w:sz w:val="20"/>
          <w:szCs w:val="20"/>
        </w:rPr>
        <w:t>ЦЕНОВОЕ ПРЕДЛОЖЕНИЕ ЗАЯВКИ</w:t>
      </w:r>
    </w:p>
    <w:p w14:paraId="7F787B32" w14:textId="77777777" w:rsidR="00A45946" w:rsidRPr="007B1288" w:rsidRDefault="00C8055A"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5.1</w:t>
      </w:r>
      <w:r w:rsidR="00A34DFE" w:rsidRPr="007B1288">
        <w:rPr>
          <w:rFonts w:ascii="GHEA Grapalat" w:hAnsi="GHEA Grapalat"/>
          <w:color w:val="000000" w:themeColor="text1"/>
          <w:sz w:val="20"/>
          <w:szCs w:val="20"/>
        </w:rPr>
        <w:t>.</w:t>
      </w:r>
      <w:r w:rsidR="00EB1C4F"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Предлагаемая цена помимо стоимости </w:t>
      </w:r>
      <w:r w:rsidR="00D448E9" w:rsidRPr="007B1288">
        <w:rPr>
          <w:rFonts w:ascii="GHEA Grapalat" w:hAnsi="GHEA Grapalat"/>
          <w:color w:val="000000" w:themeColor="text1"/>
          <w:sz w:val="20"/>
          <w:szCs w:val="20"/>
        </w:rPr>
        <w:t>услуги</w:t>
      </w:r>
      <w:r w:rsidRPr="007B1288">
        <w:rPr>
          <w:rFonts w:ascii="GHEA Grapalat" w:hAnsi="GHEA Grapalat"/>
          <w:color w:val="000000" w:themeColor="text1"/>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7152926" w14:textId="77777777" w:rsidR="003D2457" w:rsidRPr="007B1288" w:rsidRDefault="003D2457" w:rsidP="003D2457">
      <w:pPr>
        <w:pStyle w:val="norm"/>
        <w:widowControl w:val="0"/>
        <w:spacing w:line="240" w:lineRule="auto"/>
        <w:ind w:firstLine="540"/>
        <w:rPr>
          <w:rFonts w:ascii="GHEA Grapalat" w:hAnsi="GHEA Grapalat"/>
          <w:color w:val="000000" w:themeColor="text1"/>
          <w:sz w:val="20"/>
        </w:rPr>
      </w:pPr>
      <w:r w:rsidRPr="007B1288">
        <w:rPr>
          <w:rFonts w:ascii="GHEA Grapalat" w:hAnsi="GHEA Grapalat"/>
          <w:color w:val="000000" w:themeColor="text1"/>
          <w:sz w:val="20"/>
        </w:rPr>
        <w:t>5.2.</w:t>
      </w:r>
      <w:r w:rsidRPr="007B1288">
        <w:rPr>
          <w:rFonts w:ascii="GHEA Grapalat" w:hAnsi="GHEA Grapalat"/>
          <w:color w:val="000000" w:themeColor="text1"/>
          <w:sz w:val="20"/>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71D86554" w14:textId="77777777" w:rsidR="003D2457" w:rsidRPr="007B1288" w:rsidRDefault="003D2457" w:rsidP="003D2457">
      <w:pPr>
        <w:pStyle w:val="norm"/>
        <w:widowControl w:val="0"/>
        <w:spacing w:line="240" w:lineRule="auto"/>
        <w:ind w:firstLine="540"/>
        <w:rPr>
          <w:rFonts w:ascii="GHEA Grapalat" w:hAnsi="GHEA Grapalat"/>
          <w:color w:val="000000" w:themeColor="text1"/>
          <w:sz w:val="20"/>
        </w:rPr>
      </w:pPr>
      <w:r w:rsidRPr="007B1288">
        <w:rPr>
          <w:rFonts w:ascii="GHEA Grapalat" w:hAnsi="GHEA Grapalat"/>
          <w:color w:val="000000" w:themeColor="text1"/>
          <w:sz w:val="20"/>
        </w:rPr>
        <w:t xml:space="preserve">а) оценка и сравнение ценовых предложений участников осуществляются без исчисления указанной в настоящем пункте суммы налога, </w:t>
      </w:r>
    </w:p>
    <w:p w14:paraId="00B0F89B" w14:textId="77777777" w:rsidR="00B95FE0" w:rsidRPr="007B1288" w:rsidRDefault="00B95FE0" w:rsidP="00695415">
      <w:pPr>
        <w:pStyle w:val="norm"/>
        <w:widowControl w:val="0"/>
        <w:spacing w:line="240" w:lineRule="auto"/>
        <w:ind w:firstLine="540"/>
        <w:rPr>
          <w:rFonts w:ascii="GHEA Grapalat" w:hAnsi="GHEA Grapalat" w:cs="Sylfaen"/>
          <w:color w:val="000000" w:themeColor="text1"/>
          <w:sz w:val="20"/>
        </w:rPr>
      </w:pPr>
      <w:r w:rsidRPr="007B1288">
        <w:rPr>
          <w:rFonts w:ascii="GHEA Grapalat" w:hAnsi="GHEA Grapalat"/>
          <w:color w:val="000000" w:themeColor="text1"/>
          <w:sz w:val="20"/>
        </w:rPr>
        <w:t>а.</w:t>
      </w:r>
      <w:r w:rsidR="00333B85" w:rsidRPr="007B1288">
        <w:rPr>
          <w:rFonts w:ascii="GHEA Grapalat" w:hAnsi="GHEA Grapalat"/>
          <w:color w:val="000000" w:themeColor="text1"/>
          <w:sz w:val="20"/>
        </w:rPr>
        <w:tab/>
      </w:r>
      <w:r w:rsidRPr="007B1288">
        <w:rPr>
          <w:rFonts w:ascii="GHEA Grapalat" w:hAnsi="GHEA Grapalat"/>
          <w:color w:val="000000" w:themeColor="text1"/>
          <w:sz w:val="20"/>
        </w:rPr>
        <w:t>графы "</w:t>
      </w:r>
      <w:r w:rsidR="00830AD3" w:rsidRPr="007B1288">
        <w:rPr>
          <w:rFonts w:ascii="GHEA Grapalat" w:hAnsi="GHEA Grapalat"/>
          <w:color w:val="000000" w:themeColor="text1"/>
          <w:sz w:val="20"/>
        </w:rPr>
        <w:t>с</w:t>
      </w:r>
      <w:r w:rsidRPr="007B1288">
        <w:rPr>
          <w:rFonts w:ascii="GHEA Grapalat" w:hAnsi="GHEA Grapalat"/>
          <w:color w:val="000000" w:themeColor="text1"/>
          <w:sz w:val="20"/>
        </w:rPr>
        <w:t>тоимость</w:t>
      </w:r>
      <w:r w:rsidR="00DF3688" w:rsidRPr="007B1288">
        <w:rPr>
          <w:rFonts w:ascii="GHEA Grapalat" w:hAnsi="GHEA Grapalat"/>
          <w:color w:val="000000" w:themeColor="text1"/>
          <w:sz w:val="20"/>
        </w:rPr>
        <w:t>"</w:t>
      </w:r>
      <w:r w:rsidR="00622EE0" w:rsidRPr="007B1288">
        <w:rPr>
          <w:rFonts w:ascii="GHEA Grapalat" w:hAnsi="GHEA Grapalat"/>
          <w:color w:val="000000" w:themeColor="text1"/>
          <w:sz w:val="20"/>
        </w:rPr>
        <w:t xml:space="preserve"> </w:t>
      </w:r>
      <w:r w:rsidRPr="007B1288">
        <w:rPr>
          <w:rFonts w:ascii="GHEA Grapalat" w:hAnsi="GHEA Grapalat"/>
          <w:color w:val="000000" w:themeColor="text1"/>
          <w:sz w:val="20"/>
        </w:rPr>
        <w:t xml:space="preserve">и "налог на добавленную стоимость" </w:t>
      </w:r>
      <w:r w:rsidR="00622EE0" w:rsidRPr="007B1288">
        <w:rPr>
          <w:rFonts w:ascii="GHEA Grapalat" w:hAnsi="GHEA Grapalat"/>
          <w:color w:val="000000" w:themeColor="text1"/>
          <w:sz w:val="20"/>
        </w:rPr>
        <w:t xml:space="preserve">ценового предложения </w:t>
      </w:r>
      <w:r w:rsidRPr="007B1288">
        <w:rPr>
          <w:rFonts w:ascii="GHEA Grapalat" w:hAnsi="GHEA Grapalat"/>
          <w:color w:val="000000" w:themeColor="text1"/>
          <w:sz w:val="20"/>
        </w:rPr>
        <w:t>заполнены только цифрами, а графа "общая цена" — и прописью, и цифрами или только прописью</w:t>
      </w:r>
      <w:r w:rsidR="008C1A8A" w:rsidRPr="007B1288">
        <w:rPr>
          <w:rFonts w:ascii="GHEA Grapalat" w:hAnsi="GHEA Grapalat"/>
          <w:color w:val="000000" w:themeColor="text1"/>
          <w:sz w:val="20"/>
        </w:rPr>
        <w:t>;</w:t>
      </w:r>
    </w:p>
    <w:p w14:paraId="203DFEBE" w14:textId="77777777" w:rsidR="00B95FE0" w:rsidRPr="007B1288" w:rsidRDefault="00B95FE0" w:rsidP="00695415">
      <w:pPr>
        <w:pStyle w:val="norm"/>
        <w:widowControl w:val="0"/>
        <w:spacing w:line="240" w:lineRule="auto"/>
        <w:ind w:firstLine="540"/>
        <w:contextualSpacing/>
        <w:rPr>
          <w:rFonts w:ascii="GHEA Grapalat" w:hAnsi="GHEA Grapalat"/>
          <w:color w:val="000000" w:themeColor="text1"/>
          <w:sz w:val="20"/>
        </w:rPr>
      </w:pPr>
      <w:r w:rsidRPr="007B1288">
        <w:rPr>
          <w:rFonts w:ascii="GHEA Grapalat" w:hAnsi="GHEA Grapalat"/>
          <w:color w:val="000000" w:themeColor="text1"/>
          <w:sz w:val="20"/>
        </w:rPr>
        <w:t>б.</w:t>
      </w:r>
      <w:r w:rsidR="00333B85" w:rsidRPr="007B1288">
        <w:rPr>
          <w:rFonts w:ascii="GHEA Grapalat" w:hAnsi="GHEA Grapalat"/>
          <w:color w:val="000000" w:themeColor="text1"/>
          <w:sz w:val="20"/>
        </w:rPr>
        <w:tab/>
      </w:r>
      <w:r w:rsidRPr="007B1288">
        <w:rPr>
          <w:rFonts w:ascii="GHEA Grapalat" w:hAnsi="GHEA Grapalat"/>
          <w:color w:val="000000" w:themeColor="text1"/>
          <w:sz w:val="20"/>
        </w:rPr>
        <w:t xml:space="preserve">между суммами, указанными прописью или цифрами в графах </w:t>
      </w:r>
      <w:r w:rsidR="00A60D60" w:rsidRPr="007B1288">
        <w:rPr>
          <w:rFonts w:ascii="GHEA Grapalat" w:hAnsi="GHEA Grapalat"/>
          <w:color w:val="000000" w:themeColor="text1"/>
          <w:sz w:val="20"/>
        </w:rPr>
        <w:t>"стоимость"</w:t>
      </w:r>
      <w:r w:rsidR="00F162A9" w:rsidRPr="007B1288">
        <w:rPr>
          <w:rFonts w:ascii="GHEA Grapalat" w:hAnsi="GHEA Grapalat"/>
          <w:color w:val="000000" w:themeColor="text1"/>
          <w:sz w:val="20"/>
        </w:rPr>
        <w:t xml:space="preserve"> </w:t>
      </w:r>
      <w:r w:rsidRPr="007B1288">
        <w:rPr>
          <w:rFonts w:ascii="GHEA Grapalat" w:hAnsi="GHEA Grapalat"/>
          <w:color w:val="000000" w:themeColor="text1"/>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5628DDA" w14:textId="77777777" w:rsidR="00A45946" w:rsidRPr="007B1288" w:rsidRDefault="00B95FE0" w:rsidP="00695415">
      <w:pPr>
        <w:pStyle w:val="norm"/>
        <w:widowControl w:val="0"/>
        <w:spacing w:line="240" w:lineRule="auto"/>
        <w:ind w:firstLine="540"/>
        <w:contextualSpacing/>
        <w:rPr>
          <w:rFonts w:ascii="GHEA Grapalat" w:hAnsi="GHEA Grapalat"/>
          <w:color w:val="000000" w:themeColor="text1"/>
          <w:sz w:val="20"/>
        </w:rPr>
      </w:pPr>
      <w:r w:rsidRPr="007B1288">
        <w:rPr>
          <w:rFonts w:ascii="GHEA Grapalat" w:hAnsi="GHEA Grapalat"/>
          <w:color w:val="000000" w:themeColor="text1"/>
          <w:sz w:val="20"/>
        </w:rPr>
        <w:t>в.</w:t>
      </w:r>
      <w:r w:rsidR="00333B85" w:rsidRPr="007B1288">
        <w:rPr>
          <w:rFonts w:ascii="GHEA Grapalat" w:hAnsi="GHEA Grapalat"/>
          <w:color w:val="000000" w:themeColor="text1"/>
          <w:sz w:val="20"/>
        </w:rPr>
        <w:tab/>
      </w:r>
      <w:r w:rsidRPr="007B1288">
        <w:rPr>
          <w:rFonts w:ascii="GHEA Grapalat" w:hAnsi="GHEA Grapalat"/>
          <w:color w:val="000000" w:themeColor="text1"/>
          <w:sz w:val="20"/>
        </w:rPr>
        <w:t>номер лота в ценовом предложении указан неверно, однако наименование предмета закупки заполнено правильно</w:t>
      </w:r>
      <w:r w:rsidR="00565078" w:rsidRPr="007B1288">
        <w:rPr>
          <w:rFonts w:ascii="GHEA Grapalat" w:hAnsi="GHEA Grapalat"/>
          <w:color w:val="000000" w:themeColor="text1"/>
          <w:sz w:val="20"/>
        </w:rPr>
        <w:t>;</w:t>
      </w:r>
    </w:p>
    <w:p w14:paraId="30E8A678" w14:textId="77777777" w:rsidR="00B9778A" w:rsidRPr="007B1288" w:rsidRDefault="00B9778A" w:rsidP="00695415">
      <w:pPr>
        <w:pStyle w:val="norm"/>
        <w:widowControl w:val="0"/>
        <w:spacing w:line="240" w:lineRule="auto"/>
        <w:ind w:firstLine="540"/>
        <w:contextualSpacing/>
        <w:rPr>
          <w:rFonts w:ascii="GHEA Grapalat" w:hAnsi="GHEA Grapalat"/>
          <w:color w:val="000000" w:themeColor="text1"/>
          <w:sz w:val="20"/>
        </w:rPr>
      </w:pPr>
      <w:r w:rsidRPr="007B1288">
        <w:rPr>
          <w:rFonts w:ascii="GHEA Grapalat" w:hAnsi="GHEA Grapalat"/>
          <w:color w:val="000000" w:themeColor="text1"/>
          <w:sz w:val="20"/>
        </w:rPr>
        <w:t>г. стоимость, налог на добавленную стоимость и общая сумма</w:t>
      </w:r>
      <w:r w:rsidR="00910938" w:rsidRPr="007B1288">
        <w:rPr>
          <w:rFonts w:ascii="GHEA Grapalat" w:hAnsi="GHEA Grapalat"/>
          <w:color w:val="000000" w:themeColor="text1"/>
          <w:sz w:val="20"/>
        </w:rPr>
        <w:t xml:space="preserve"> ценового предложения</w:t>
      </w:r>
      <w:r w:rsidRPr="007B1288">
        <w:rPr>
          <w:rFonts w:ascii="GHEA Grapalat" w:hAnsi="GHEA Grapalat"/>
          <w:color w:val="000000" w:themeColor="text1"/>
          <w:sz w:val="20"/>
        </w:rPr>
        <w:t xml:space="preserve">, указанные в графах </w:t>
      </w:r>
      <w:r w:rsidR="00207490" w:rsidRPr="007B1288">
        <w:rPr>
          <w:rFonts w:ascii="GHEA Grapalat" w:hAnsi="GHEA Grapalat"/>
          <w:color w:val="000000" w:themeColor="text1"/>
          <w:sz w:val="20"/>
        </w:rPr>
        <w:t>прописью</w:t>
      </w:r>
      <w:r w:rsidRPr="007B1288">
        <w:rPr>
          <w:rFonts w:ascii="GHEA Grapalat" w:hAnsi="GHEA Grapalat"/>
          <w:color w:val="000000" w:themeColor="text1"/>
          <w:sz w:val="20"/>
        </w:rPr>
        <w:t xml:space="preserve"> или цифрами, округлены до пяти десятых-до целого числа ниже, а пять десятых и более-до целого </w:t>
      </w:r>
      <w:r w:rsidRPr="007B1288">
        <w:rPr>
          <w:rFonts w:ascii="GHEA Grapalat" w:hAnsi="GHEA Grapalat"/>
          <w:color w:val="000000" w:themeColor="text1"/>
          <w:sz w:val="20"/>
        </w:rPr>
        <w:lastRenderedPageBreak/>
        <w:t>числа выше</w:t>
      </w:r>
      <w:r w:rsidR="00207098" w:rsidRPr="007B1288">
        <w:rPr>
          <w:rFonts w:ascii="GHEA Grapalat" w:hAnsi="GHEA Grapalat"/>
          <w:color w:val="000000" w:themeColor="text1"/>
          <w:sz w:val="20"/>
        </w:rPr>
        <w:t>;</w:t>
      </w:r>
    </w:p>
    <w:p w14:paraId="6847299D" w14:textId="77777777" w:rsidR="00A14685" w:rsidRPr="007B1288" w:rsidRDefault="00A14685" w:rsidP="00695415">
      <w:pPr>
        <w:pStyle w:val="norm"/>
        <w:widowControl w:val="0"/>
        <w:spacing w:line="240" w:lineRule="auto"/>
        <w:ind w:firstLine="540"/>
        <w:contextualSpacing/>
        <w:rPr>
          <w:rFonts w:ascii="GHEA Grapalat" w:hAnsi="GHEA Grapalat"/>
          <w:color w:val="000000" w:themeColor="text1"/>
          <w:sz w:val="20"/>
        </w:rPr>
      </w:pPr>
      <w:r w:rsidRPr="007B1288">
        <w:rPr>
          <w:rFonts w:ascii="GHEA Grapalat" w:hAnsi="GHEA Grapalat"/>
          <w:color w:val="000000" w:themeColor="text1"/>
          <w:sz w:val="20"/>
        </w:rPr>
        <w:t xml:space="preserve">д. в графах </w:t>
      </w:r>
      <w:r w:rsidR="00AE2A87" w:rsidRPr="007B1288">
        <w:rPr>
          <w:rFonts w:ascii="GHEA Grapalat" w:hAnsi="GHEA Grapalat"/>
          <w:color w:val="000000" w:themeColor="text1"/>
          <w:sz w:val="20"/>
        </w:rPr>
        <w:t>"стоимость"</w:t>
      </w:r>
      <w:r w:rsidR="00E57499" w:rsidRPr="007B1288">
        <w:rPr>
          <w:rFonts w:ascii="GHEA Grapalat" w:hAnsi="GHEA Grapalat"/>
          <w:color w:val="000000" w:themeColor="text1"/>
          <w:sz w:val="20"/>
        </w:rPr>
        <w:t xml:space="preserve"> </w:t>
      </w:r>
      <w:r w:rsidR="00AE2A87" w:rsidRPr="007B1288">
        <w:rPr>
          <w:rFonts w:ascii="GHEA Grapalat" w:hAnsi="GHEA Grapalat"/>
          <w:color w:val="000000" w:themeColor="text1"/>
          <w:sz w:val="20"/>
        </w:rPr>
        <w:t xml:space="preserve">и "налог на добавленную стоимость" </w:t>
      </w:r>
      <w:r w:rsidR="008730A8" w:rsidRPr="007B1288">
        <w:rPr>
          <w:rFonts w:ascii="GHEA Grapalat" w:hAnsi="GHEA Grapalat"/>
          <w:color w:val="000000" w:themeColor="text1"/>
          <w:sz w:val="20"/>
        </w:rPr>
        <w:t xml:space="preserve">ценового предложения </w:t>
      </w:r>
      <w:r w:rsidRPr="007B1288">
        <w:rPr>
          <w:rFonts w:ascii="GHEA Grapalat" w:hAnsi="GHEA Grapalat"/>
          <w:color w:val="000000" w:themeColor="text1"/>
          <w:sz w:val="20"/>
        </w:rPr>
        <w:t xml:space="preserve">суммы заполнены как цифрами, так и </w:t>
      </w:r>
      <w:r w:rsidR="008730A8" w:rsidRPr="007B1288">
        <w:rPr>
          <w:rFonts w:ascii="GHEA Grapalat" w:hAnsi="GHEA Grapalat"/>
          <w:color w:val="000000" w:themeColor="text1"/>
          <w:sz w:val="20"/>
        </w:rPr>
        <w:t>прописью</w:t>
      </w:r>
      <w:r w:rsidRPr="007B1288">
        <w:rPr>
          <w:rFonts w:ascii="GHEA Grapalat" w:hAnsi="GHEA Grapalat"/>
          <w:color w:val="000000" w:themeColor="text1"/>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0D145055" w14:textId="77777777" w:rsidR="00147FD7" w:rsidRPr="007B1288" w:rsidRDefault="00147FD7" w:rsidP="00695415">
      <w:pPr>
        <w:pStyle w:val="norm"/>
        <w:widowControl w:val="0"/>
        <w:spacing w:line="240" w:lineRule="auto"/>
        <w:ind w:firstLine="540"/>
        <w:contextualSpacing/>
        <w:rPr>
          <w:rFonts w:ascii="GHEA Grapalat" w:hAnsi="GHEA Grapalat"/>
          <w:color w:val="000000" w:themeColor="text1"/>
          <w:sz w:val="20"/>
        </w:rPr>
      </w:pPr>
      <w:r w:rsidRPr="007B1288">
        <w:rPr>
          <w:rFonts w:ascii="GHEA Grapalat" w:hAnsi="GHEA Grapalat"/>
          <w:color w:val="000000" w:themeColor="text1"/>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7B1288">
        <w:rPr>
          <w:rFonts w:ascii="GHEA Grapalat" w:hAnsi="GHEA Grapalat"/>
          <w:color w:val="000000" w:themeColor="text1"/>
          <w:sz w:val="20"/>
        </w:rPr>
        <w:t>прописью</w:t>
      </w:r>
      <w:r w:rsidRPr="007B1288">
        <w:rPr>
          <w:rFonts w:ascii="GHEA Grapalat" w:hAnsi="GHEA Grapalat"/>
          <w:color w:val="000000" w:themeColor="text1"/>
          <w:sz w:val="20"/>
        </w:rPr>
        <w:t xml:space="preserve"> в графах </w:t>
      </w:r>
      <w:r w:rsidR="00144CB2" w:rsidRPr="007B1288">
        <w:rPr>
          <w:rFonts w:ascii="GHEA Grapalat" w:hAnsi="GHEA Grapalat"/>
          <w:color w:val="000000" w:themeColor="text1"/>
          <w:sz w:val="20"/>
        </w:rPr>
        <w:t>"</w:t>
      </w:r>
      <w:r w:rsidRPr="007B1288">
        <w:rPr>
          <w:rFonts w:ascii="GHEA Grapalat" w:hAnsi="GHEA Grapalat"/>
          <w:color w:val="000000" w:themeColor="text1"/>
          <w:sz w:val="20"/>
        </w:rPr>
        <w:t>стоимость</w:t>
      </w:r>
      <w:r w:rsidR="00144CB2" w:rsidRPr="007B1288">
        <w:rPr>
          <w:rFonts w:ascii="GHEA Grapalat" w:hAnsi="GHEA Grapalat"/>
          <w:color w:val="000000" w:themeColor="text1"/>
          <w:sz w:val="20"/>
        </w:rPr>
        <w:t>"</w:t>
      </w:r>
      <w:r w:rsidRPr="007B1288">
        <w:rPr>
          <w:rFonts w:ascii="GHEA Grapalat" w:hAnsi="GHEA Grapalat"/>
          <w:color w:val="000000" w:themeColor="text1"/>
          <w:sz w:val="20"/>
        </w:rPr>
        <w:t xml:space="preserve"> и </w:t>
      </w:r>
      <w:r w:rsidR="00144CB2" w:rsidRPr="007B1288">
        <w:rPr>
          <w:rFonts w:ascii="GHEA Grapalat" w:hAnsi="GHEA Grapalat"/>
          <w:color w:val="000000" w:themeColor="text1"/>
          <w:sz w:val="20"/>
        </w:rPr>
        <w:t>"</w:t>
      </w:r>
      <w:r w:rsidRPr="007B1288">
        <w:rPr>
          <w:rFonts w:ascii="GHEA Grapalat" w:hAnsi="GHEA Grapalat"/>
          <w:color w:val="000000" w:themeColor="text1"/>
          <w:sz w:val="20"/>
        </w:rPr>
        <w:t>налог на добавленную стоимость</w:t>
      </w:r>
      <w:r w:rsidR="00144CB2" w:rsidRPr="007B1288">
        <w:rPr>
          <w:rFonts w:ascii="GHEA Grapalat" w:hAnsi="GHEA Grapalat"/>
          <w:color w:val="000000" w:themeColor="text1"/>
          <w:sz w:val="20"/>
        </w:rPr>
        <w:t>"</w:t>
      </w:r>
      <w:r w:rsidR="00362C3A" w:rsidRPr="007B1288">
        <w:rPr>
          <w:rFonts w:ascii="GHEA Grapalat" w:hAnsi="GHEA Grapalat"/>
          <w:color w:val="000000" w:themeColor="text1"/>
          <w:sz w:val="20"/>
        </w:rPr>
        <w:t>.</w:t>
      </w:r>
    </w:p>
    <w:p w14:paraId="5F5A720B" w14:textId="77777777" w:rsidR="0048059F" w:rsidRPr="007B1288" w:rsidRDefault="0048059F" w:rsidP="00695415">
      <w:pPr>
        <w:pStyle w:val="norm"/>
        <w:widowControl w:val="0"/>
        <w:spacing w:line="240" w:lineRule="auto"/>
        <w:ind w:firstLine="540"/>
        <w:rPr>
          <w:rFonts w:ascii="GHEA Grapalat" w:hAnsi="GHEA Grapalat" w:cs="Sylfaen"/>
          <w:color w:val="000000" w:themeColor="text1"/>
          <w:sz w:val="20"/>
        </w:rPr>
      </w:pPr>
      <w:r w:rsidRPr="007B1288">
        <w:rPr>
          <w:rFonts w:ascii="GHEA Grapalat" w:hAnsi="GHEA Grapalat"/>
          <w:color w:val="000000" w:themeColor="text1"/>
          <w:sz w:val="20"/>
        </w:rPr>
        <w:t>е. в суммах, заполненных буквами в графах ценового пред</w:t>
      </w:r>
      <w:r w:rsidR="00413595" w:rsidRPr="007B1288">
        <w:rPr>
          <w:rFonts w:ascii="GHEA Grapalat" w:hAnsi="GHEA Grapalat"/>
          <w:color w:val="000000" w:themeColor="text1"/>
          <w:sz w:val="20"/>
        </w:rPr>
        <w:t>ложения, лумы указаны в цифрах.</w:t>
      </w:r>
    </w:p>
    <w:p w14:paraId="2BD5ED6F" w14:textId="77777777" w:rsidR="00580617" w:rsidRPr="007B1288" w:rsidRDefault="00C8055A" w:rsidP="00695415">
      <w:pPr>
        <w:pStyle w:val="norm"/>
        <w:widowControl w:val="0"/>
        <w:spacing w:line="240" w:lineRule="auto"/>
        <w:ind w:firstLine="540"/>
        <w:rPr>
          <w:rFonts w:ascii="GHEA Grapalat" w:hAnsi="GHEA Grapalat"/>
          <w:color w:val="000000" w:themeColor="text1"/>
          <w:sz w:val="20"/>
        </w:rPr>
      </w:pPr>
      <w:r w:rsidRPr="007B1288">
        <w:rPr>
          <w:rFonts w:ascii="GHEA Grapalat" w:hAnsi="GHEA Grapalat"/>
          <w:color w:val="000000" w:themeColor="text1"/>
          <w:sz w:val="20"/>
        </w:rPr>
        <w:t>5.3</w:t>
      </w:r>
      <w:r w:rsidR="00A34DFE" w:rsidRPr="007B1288">
        <w:rPr>
          <w:rFonts w:ascii="GHEA Grapalat" w:hAnsi="GHEA Grapalat"/>
          <w:color w:val="000000" w:themeColor="text1"/>
          <w:sz w:val="20"/>
        </w:rPr>
        <w:t>.</w:t>
      </w:r>
      <w:r w:rsidR="00EB1C4F" w:rsidRPr="007B1288">
        <w:rPr>
          <w:rFonts w:ascii="GHEA Grapalat" w:hAnsi="GHEA Grapalat"/>
          <w:color w:val="000000" w:themeColor="text1"/>
          <w:sz w:val="20"/>
        </w:rPr>
        <w:t xml:space="preserve"> </w:t>
      </w:r>
      <w:r w:rsidRPr="007B1288">
        <w:rPr>
          <w:rFonts w:ascii="GHEA Grapalat" w:hAnsi="GHEA Grapalat"/>
          <w:color w:val="000000" w:themeColor="text1"/>
          <w:sz w:val="20"/>
        </w:rPr>
        <w:t>Если цена заключаемого договора стабильна, то ценовое предложение представляется одним числом  общей предлагаемой для исполнения договора ценой</w:t>
      </w:r>
      <w:r w:rsidR="00FA1297" w:rsidRPr="007B1288">
        <w:rPr>
          <w:rFonts w:ascii="GHEA Grapalat" w:hAnsi="GHEA Grapalat"/>
          <w:color w:val="000000" w:themeColor="text1"/>
          <w:sz w:val="20"/>
        </w:rPr>
        <w:t>.</w:t>
      </w:r>
      <w:r w:rsidRPr="007B1288">
        <w:rPr>
          <w:rFonts w:ascii="GHEA Grapalat" w:hAnsi="GHEA Grapalat"/>
          <w:color w:val="000000" w:themeColor="text1"/>
          <w:sz w:val="20"/>
        </w:rPr>
        <w:t xml:space="preserve"> </w:t>
      </w:r>
    </w:p>
    <w:p w14:paraId="49028235" w14:textId="77777777" w:rsidR="00A45946" w:rsidRPr="007B1288" w:rsidRDefault="00C8055A" w:rsidP="00695415">
      <w:pPr>
        <w:pStyle w:val="norm"/>
        <w:widowControl w:val="0"/>
        <w:spacing w:line="240" w:lineRule="auto"/>
        <w:ind w:firstLine="540"/>
        <w:rPr>
          <w:rFonts w:ascii="GHEA Grapalat" w:hAnsi="GHEA Grapalat"/>
          <w:color w:val="000000" w:themeColor="text1"/>
          <w:sz w:val="20"/>
        </w:rPr>
      </w:pPr>
      <w:r w:rsidRPr="007B1288">
        <w:rPr>
          <w:rFonts w:ascii="GHEA Grapalat" w:hAnsi="GHEA Grapalat"/>
          <w:color w:val="000000" w:themeColor="text1"/>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049FEA7" w14:textId="77777777" w:rsidR="00695415" w:rsidRPr="007B1288" w:rsidRDefault="00695415" w:rsidP="00EB1C4F">
      <w:pPr>
        <w:widowControl w:val="0"/>
        <w:spacing w:after="160"/>
        <w:ind w:left="-270" w:right="565"/>
        <w:jc w:val="center"/>
        <w:rPr>
          <w:rFonts w:ascii="GHEA Grapalat" w:hAnsi="GHEA Grapalat"/>
          <w:b/>
          <w:color w:val="000000" w:themeColor="text1"/>
          <w:sz w:val="20"/>
          <w:szCs w:val="20"/>
        </w:rPr>
      </w:pPr>
    </w:p>
    <w:p w14:paraId="31BB0684" w14:textId="77777777" w:rsidR="00EB1C4F" w:rsidRPr="007B1288" w:rsidRDefault="00220C7C" w:rsidP="00695415">
      <w:pPr>
        <w:widowControl w:val="0"/>
        <w:spacing w:after="160"/>
        <w:ind w:right="565"/>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6. СРОК ДЕЙСТВИЯ ЗАЯВКИ, ПОРЯДОК ВНЕСЕНИЯ ИЗМЕНЕНИЙ В ЗАЯВКИ</w:t>
      </w:r>
      <w:r w:rsidR="002626F7" w:rsidRPr="007B1288">
        <w:rPr>
          <w:rFonts w:ascii="GHEA Grapalat" w:hAnsi="GHEA Grapalat"/>
          <w:b/>
          <w:color w:val="000000" w:themeColor="text1"/>
          <w:sz w:val="20"/>
          <w:szCs w:val="20"/>
        </w:rPr>
        <w:t xml:space="preserve"> </w:t>
      </w:r>
      <w:r w:rsidR="00955A1E" w:rsidRPr="007B1288">
        <w:rPr>
          <w:rFonts w:ascii="GHEA Grapalat" w:hAnsi="GHEA Grapalat"/>
          <w:b/>
          <w:color w:val="000000" w:themeColor="text1"/>
          <w:sz w:val="20"/>
          <w:szCs w:val="20"/>
        </w:rPr>
        <w:t>И ИХ ОТЗЫВА</w:t>
      </w:r>
    </w:p>
    <w:p w14:paraId="6EF5B21F" w14:textId="77777777" w:rsidR="00EB1C4F" w:rsidRPr="007B1288" w:rsidRDefault="00EB1C4F" w:rsidP="00EB1C4F">
      <w:pPr>
        <w:widowControl w:val="0"/>
        <w:spacing w:after="160"/>
        <w:ind w:left="-270" w:right="565"/>
        <w:jc w:val="center"/>
        <w:rPr>
          <w:rFonts w:ascii="GHEA Grapalat" w:hAnsi="GHEA Grapalat"/>
          <w:b/>
          <w:color w:val="000000" w:themeColor="text1"/>
          <w:sz w:val="20"/>
          <w:szCs w:val="20"/>
        </w:rPr>
      </w:pPr>
    </w:p>
    <w:p w14:paraId="62BF3204" w14:textId="77777777" w:rsidR="00096865" w:rsidRPr="007B1288" w:rsidRDefault="00220C7C" w:rsidP="00695415">
      <w:pPr>
        <w:pStyle w:val="BodyTextIndent"/>
        <w:widowControl w:val="0"/>
        <w:spacing w:line="240" w:lineRule="auto"/>
        <w:ind w:firstLine="540"/>
        <w:rPr>
          <w:rFonts w:ascii="GHEA Grapalat" w:hAnsi="GHEA Grapalat"/>
          <w:i w:val="0"/>
          <w:color w:val="000000" w:themeColor="text1"/>
        </w:rPr>
      </w:pPr>
      <w:r w:rsidRPr="007B1288">
        <w:rPr>
          <w:rFonts w:ascii="GHEA Grapalat" w:hAnsi="GHEA Grapalat"/>
          <w:i w:val="0"/>
          <w:color w:val="000000" w:themeColor="text1"/>
        </w:rPr>
        <w:t>6.1</w:t>
      </w:r>
      <w:r w:rsidR="00A34DFE" w:rsidRPr="007B1288">
        <w:rPr>
          <w:rFonts w:ascii="GHEA Grapalat" w:hAnsi="GHEA Grapalat"/>
          <w:i w:val="0"/>
          <w:color w:val="000000" w:themeColor="text1"/>
        </w:rPr>
        <w:t>.</w:t>
      </w:r>
      <w:r w:rsidR="00EB1C4F" w:rsidRPr="007B1288">
        <w:rPr>
          <w:rFonts w:ascii="GHEA Grapalat" w:hAnsi="GHEA Grapalat"/>
          <w:i w:val="0"/>
          <w:color w:val="000000" w:themeColor="text1"/>
        </w:rPr>
        <w:t xml:space="preserve"> </w:t>
      </w:r>
      <w:r w:rsidRPr="007B1288">
        <w:rPr>
          <w:rFonts w:ascii="GHEA Grapalat" w:hAnsi="GHEA Grapalat"/>
          <w:i w:val="0"/>
          <w:color w:val="000000" w:themeColor="text1"/>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BEEACE0" w14:textId="77777777" w:rsidR="00096865" w:rsidRPr="007B1288" w:rsidRDefault="00220C7C" w:rsidP="00695415">
      <w:pPr>
        <w:pStyle w:val="BodyTextIndent"/>
        <w:widowControl w:val="0"/>
        <w:spacing w:line="240" w:lineRule="auto"/>
        <w:ind w:firstLine="540"/>
        <w:rPr>
          <w:rFonts w:ascii="GHEA Grapalat" w:hAnsi="GHEA Grapalat" w:cs="Sylfaen"/>
          <w:i w:val="0"/>
          <w:color w:val="000000" w:themeColor="text1"/>
        </w:rPr>
      </w:pPr>
      <w:r w:rsidRPr="007B1288">
        <w:rPr>
          <w:rFonts w:ascii="GHEA Grapalat" w:hAnsi="GHEA Grapalat"/>
          <w:i w:val="0"/>
          <w:color w:val="000000" w:themeColor="text1"/>
        </w:rPr>
        <w:t>6.2</w:t>
      </w:r>
      <w:r w:rsidR="00A34DFE" w:rsidRPr="007B1288">
        <w:rPr>
          <w:rFonts w:ascii="GHEA Grapalat" w:hAnsi="GHEA Grapalat"/>
          <w:i w:val="0"/>
          <w:color w:val="000000" w:themeColor="text1"/>
        </w:rPr>
        <w:t>.</w:t>
      </w:r>
      <w:r w:rsidR="00EB1C4F" w:rsidRPr="007B1288">
        <w:rPr>
          <w:rFonts w:ascii="GHEA Grapalat" w:hAnsi="GHEA Grapalat"/>
          <w:i w:val="0"/>
          <w:color w:val="000000" w:themeColor="text1"/>
        </w:rPr>
        <w:t xml:space="preserve"> </w:t>
      </w:r>
      <w:r w:rsidRPr="007B1288">
        <w:rPr>
          <w:rFonts w:ascii="GHEA Grapalat" w:hAnsi="GHEA Grapalat"/>
          <w:i w:val="0"/>
          <w:color w:val="000000" w:themeColor="text1"/>
        </w:rPr>
        <w:t>ия окончательного срока подачи заявок может изменить или отозвать свою заявку.</w:t>
      </w:r>
    </w:p>
    <w:p w14:paraId="6E6AFD04" w14:textId="77777777" w:rsidR="00FA0E41" w:rsidRPr="007B1288" w:rsidRDefault="00FA0E41" w:rsidP="00695415">
      <w:pPr>
        <w:widowControl w:val="0"/>
        <w:ind w:firstLine="540"/>
        <w:jc w:val="both"/>
        <w:rPr>
          <w:rFonts w:ascii="GHEA Grapalat" w:hAnsi="GHEA Grapalat"/>
          <w:b/>
          <w:color w:val="000000" w:themeColor="text1"/>
          <w:sz w:val="20"/>
          <w:szCs w:val="20"/>
        </w:rPr>
      </w:pPr>
    </w:p>
    <w:p w14:paraId="19797505" w14:textId="77777777" w:rsidR="00A225E0" w:rsidRPr="007B1288" w:rsidRDefault="00A225E0" w:rsidP="001C25FC">
      <w:pPr>
        <w:ind w:left="-270"/>
        <w:jc w:val="both"/>
        <w:rPr>
          <w:rFonts w:ascii="GHEA Grapalat" w:hAnsi="GHEA Grapalat" w:cs="Sylfaen"/>
          <w:color w:val="000000" w:themeColor="text1"/>
          <w:sz w:val="20"/>
          <w:szCs w:val="20"/>
        </w:rPr>
      </w:pPr>
    </w:p>
    <w:p w14:paraId="638B1050" w14:textId="77777777" w:rsidR="00096865" w:rsidRPr="007B1288" w:rsidRDefault="00E70FC4" w:rsidP="00695415">
      <w:pPr>
        <w:widowControl w:val="0"/>
        <w:spacing w:after="16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8.</w:t>
      </w:r>
      <w:r w:rsidR="00695415" w:rsidRPr="007B1288">
        <w:rPr>
          <w:rFonts w:ascii="GHEA Grapalat" w:hAnsi="GHEA Grapalat"/>
          <w:b/>
          <w:color w:val="000000" w:themeColor="text1"/>
          <w:sz w:val="20"/>
          <w:szCs w:val="20"/>
        </w:rPr>
        <w:t xml:space="preserve"> </w:t>
      </w:r>
      <w:r w:rsidRPr="007B1288">
        <w:rPr>
          <w:rFonts w:ascii="GHEA Grapalat" w:hAnsi="GHEA Grapalat"/>
          <w:b/>
          <w:color w:val="000000" w:themeColor="text1"/>
          <w:sz w:val="20"/>
          <w:szCs w:val="20"/>
        </w:rPr>
        <w:t xml:space="preserve">ВСКРЫТИЕ, ОЦЕНКА ЗАЯВОК И </w:t>
      </w:r>
      <w:r w:rsidR="00807178" w:rsidRPr="007B1288">
        <w:rPr>
          <w:rFonts w:ascii="GHEA Grapalat" w:hAnsi="GHEA Grapalat"/>
          <w:b/>
          <w:color w:val="000000" w:themeColor="text1"/>
          <w:sz w:val="20"/>
          <w:szCs w:val="20"/>
        </w:rPr>
        <w:t>ПОДВЕДЕНИЕ ИТОГОВ</w:t>
      </w:r>
    </w:p>
    <w:p w14:paraId="68FDC28C" w14:textId="23481F47" w:rsidR="00A9098A" w:rsidRPr="007B1288" w:rsidRDefault="00FD2748" w:rsidP="00695415">
      <w:pPr>
        <w:pStyle w:val="BodyTextIndent2"/>
        <w:widowControl w:val="0"/>
        <w:tabs>
          <w:tab w:val="left" w:pos="900"/>
        </w:tabs>
        <w:spacing w:line="240" w:lineRule="auto"/>
        <w:rPr>
          <w:rFonts w:ascii="GHEA Grapalat" w:hAnsi="GHEA Grapalat" w:cs="Tahoma"/>
          <w:color w:val="000000" w:themeColor="text1"/>
        </w:rPr>
      </w:pPr>
      <w:r w:rsidRPr="007B1288">
        <w:rPr>
          <w:rFonts w:ascii="GHEA Grapalat" w:hAnsi="GHEA Grapalat"/>
          <w:color w:val="000000" w:themeColor="text1"/>
        </w:rPr>
        <w:t>8.1</w:t>
      </w:r>
      <w:r w:rsidR="00D07367" w:rsidRPr="007B1288">
        <w:rPr>
          <w:rFonts w:ascii="GHEA Grapalat" w:hAnsi="GHEA Grapalat"/>
          <w:color w:val="000000" w:themeColor="text1"/>
        </w:rPr>
        <w:t>.</w:t>
      </w:r>
      <w:r w:rsidR="00EB1C4F" w:rsidRPr="007B1288">
        <w:rPr>
          <w:rFonts w:ascii="GHEA Grapalat" w:hAnsi="GHEA Grapalat"/>
          <w:color w:val="000000" w:themeColor="text1"/>
        </w:rPr>
        <w:t xml:space="preserve"> </w:t>
      </w:r>
      <w:r w:rsidR="00A9098A" w:rsidRPr="007B1288">
        <w:rPr>
          <w:rFonts w:ascii="GHEA Grapalat" w:hAnsi="GHEA Grapalat"/>
          <w:color w:val="000000" w:themeColor="text1"/>
        </w:rPr>
        <w:t xml:space="preserve">Вскрытие заявок произойдет заседании комиссии по вскрытию заявок на </w:t>
      </w:r>
      <w:r w:rsidR="0093255E" w:rsidRPr="007B1288">
        <w:rPr>
          <w:rFonts w:ascii="GHEA Grapalat" w:hAnsi="GHEA Grapalat"/>
          <w:color w:val="000000" w:themeColor="text1"/>
        </w:rPr>
        <w:t>16-ый</w:t>
      </w:r>
      <w:r w:rsidR="005B3E1F" w:rsidRPr="007B1288">
        <w:rPr>
          <w:rFonts w:ascii="GHEA Grapalat" w:hAnsi="GHEA Grapalat"/>
          <w:color w:val="000000" w:themeColor="text1"/>
        </w:rPr>
        <w:t xml:space="preserve"> д</w:t>
      </w:r>
      <w:r w:rsidR="00A9098A" w:rsidRPr="007B1288">
        <w:rPr>
          <w:rFonts w:ascii="GHEA Grapalat" w:hAnsi="GHEA Grapalat"/>
          <w:color w:val="000000" w:themeColor="text1"/>
        </w:rPr>
        <w:t xml:space="preserve">ень в </w:t>
      </w:r>
      <w:r w:rsidR="004A03F5" w:rsidRPr="007B1288">
        <w:rPr>
          <w:rFonts w:ascii="GHEA Grapalat" w:hAnsi="GHEA Grapalat"/>
          <w:color w:val="000000" w:themeColor="text1"/>
        </w:rPr>
        <w:t>14:30</w:t>
      </w:r>
      <w:r w:rsidR="00A9098A" w:rsidRPr="007B1288">
        <w:rPr>
          <w:rFonts w:ascii="GHEA Grapalat" w:hAnsi="GHEA Grapalat"/>
          <w:color w:val="000000" w:themeColor="text1"/>
        </w:rPr>
        <w:t xml:space="preserve"> со дня опубликования бюллетене объявления и приглашения на настоящую процедуру. </w:t>
      </w:r>
    </w:p>
    <w:p w14:paraId="6A1D6DDE" w14:textId="77777777" w:rsidR="00A9098A" w:rsidRPr="007B1288" w:rsidRDefault="00A9098A" w:rsidP="00695415">
      <w:pPr>
        <w:widowControl w:val="0"/>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На заседании по вскрытию</w:t>
      </w:r>
      <w:r w:rsidR="00A92760" w:rsidRPr="007B1288">
        <w:rPr>
          <w:rFonts w:ascii="GHEA Grapalat" w:hAnsi="GHEA Grapalat"/>
          <w:color w:val="000000" w:themeColor="text1"/>
          <w:sz w:val="20"/>
          <w:szCs w:val="20"/>
        </w:rPr>
        <w:t xml:space="preserve"> и оценке</w:t>
      </w:r>
      <w:r w:rsidRPr="007B1288">
        <w:rPr>
          <w:rFonts w:ascii="GHEA Grapalat" w:hAnsi="GHEA Grapalat"/>
          <w:color w:val="000000" w:themeColor="text1"/>
          <w:sz w:val="20"/>
          <w:szCs w:val="20"/>
        </w:rPr>
        <w:t xml:space="preserve"> заявок:</w:t>
      </w:r>
    </w:p>
    <w:p w14:paraId="060CC4E7" w14:textId="77777777" w:rsidR="00A9098A" w:rsidRPr="007B1288" w:rsidRDefault="00A9098A" w:rsidP="00695415">
      <w:pPr>
        <w:widowControl w:val="0"/>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 </w:t>
      </w:r>
      <w:r w:rsidRPr="007B1288">
        <w:rPr>
          <w:rFonts w:ascii="GHEA Grapalat" w:hAnsi="GHEA Grapalat" w:cs="Sylfaen"/>
          <w:color w:val="000000" w:themeColor="text1"/>
          <w:sz w:val="20"/>
          <w:szCs w:val="20"/>
        </w:rPr>
        <w:t>1)</w:t>
      </w:r>
      <w:r w:rsidRPr="007B1288">
        <w:rPr>
          <w:rFonts w:ascii="GHEA Grapalat" w:hAnsi="GHEA Grapalat"/>
          <w:color w:val="000000" w:themeColor="text1"/>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7B1288">
        <w:rPr>
          <w:rFonts w:ascii="GHEA Grapalat" w:hAnsi="GHEA Grapalat"/>
          <w:color w:val="000000" w:themeColor="text1"/>
          <w:sz w:val="20"/>
          <w:szCs w:val="20"/>
        </w:rPr>
        <w:t xml:space="preserve">закупки </w:t>
      </w:r>
      <w:r w:rsidRPr="007B1288">
        <w:rPr>
          <w:rFonts w:ascii="GHEA Grapalat" w:hAnsi="GHEA Grapalat"/>
          <w:color w:val="000000" w:themeColor="text1"/>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32EA90EF" w14:textId="77777777" w:rsidR="00A9098A" w:rsidRPr="007B1288" w:rsidRDefault="00A9098A" w:rsidP="00695415">
      <w:pPr>
        <w:widowControl w:val="0"/>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w:t>
      </w:r>
      <w:r w:rsidRPr="007B1288">
        <w:rPr>
          <w:rFonts w:ascii="GHEA Grapalat" w:hAnsi="GHEA Grapalat"/>
          <w:color w:val="000000" w:themeColor="text1"/>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C6F172" w14:textId="77777777" w:rsidR="00A9098A" w:rsidRPr="007B1288" w:rsidRDefault="00A9098A" w:rsidP="00695415">
      <w:pPr>
        <w:widowControl w:val="0"/>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а.</w:t>
      </w:r>
      <w:r w:rsidRPr="007B1288">
        <w:rPr>
          <w:rFonts w:ascii="GHEA Grapalat" w:hAnsi="GHEA Grapalat"/>
          <w:color w:val="000000" w:themeColor="text1"/>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A298D56" w14:textId="77777777" w:rsidR="00A9098A" w:rsidRPr="007B1288" w:rsidRDefault="00A9098A" w:rsidP="00695415">
      <w:pPr>
        <w:widowControl w:val="0"/>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б.</w:t>
      </w:r>
      <w:r w:rsidRPr="007B1288">
        <w:rPr>
          <w:rFonts w:ascii="GHEA Grapalat" w:hAnsi="GHEA Grapalat"/>
          <w:color w:val="000000" w:themeColor="text1"/>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71FFDE0" w14:textId="77777777" w:rsidR="00A9098A" w:rsidRPr="007B1288" w:rsidRDefault="00A9098A" w:rsidP="00695415">
      <w:pPr>
        <w:widowControl w:val="0"/>
        <w:tabs>
          <w:tab w:val="left" w:pos="90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3)</w:t>
      </w:r>
      <w:r w:rsidRPr="007B1288">
        <w:rPr>
          <w:rFonts w:ascii="GHEA Grapalat" w:hAnsi="GHEA Grapalat"/>
          <w:color w:val="000000" w:themeColor="text1"/>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15B47D9" w14:textId="77777777" w:rsidR="009A796C" w:rsidRPr="007B1288" w:rsidRDefault="00FD2748" w:rsidP="00695415">
      <w:pPr>
        <w:widowControl w:val="0"/>
        <w:tabs>
          <w:tab w:val="left" w:pos="90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8.2.</w:t>
      </w:r>
      <w:r w:rsidR="00EB1C4F"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Заявки оцениваются в порядке, установленном настоящим приглашением. </w:t>
      </w:r>
    </w:p>
    <w:p w14:paraId="05E048FF" w14:textId="77777777" w:rsidR="002A665D" w:rsidRPr="007B1288" w:rsidRDefault="00CF34DE" w:rsidP="00695415">
      <w:pPr>
        <w:widowControl w:val="0"/>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Е</w:t>
      </w:r>
      <w:r w:rsidR="00CA7C54" w:rsidRPr="007B1288">
        <w:rPr>
          <w:rFonts w:ascii="GHEA Grapalat" w:hAnsi="GHEA Grapalat"/>
          <w:color w:val="000000" w:themeColor="text1"/>
          <w:sz w:val="20"/>
          <w:szCs w:val="20"/>
        </w:rPr>
        <w:t xml:space="preserve">сли количество лотов </w:t>
      </w:r>
      <w:r w:rsidR="00D42D33" w:rsidRPr="007B1288">
        <w:rPr>
          <w:rFonts w:ascii="GHEA Grapalat" w:hAnsi="GHEA Grapalat"/>
          <w:color w:val="000000" w:themeColor="text1"/>
          <w:sz w:val="20"/>
          <w:szCs w:val="20"/>
        </w:rPr>
        <w:t xml:space="preserve">в </w:t>
      </w:r>
      <w:r w:rsidR="00CA7C54" w:rsidRPr="007B1288">
        <w:rPr>
          <w:rFonts w:ascii="GHEA Grapalat" w:hAnsi="GHEA Grapalat"/>
          <w:color w:val="000000" w:themeColor="text1"/>
          <w:sz w:val="20"/>
          <w:szCs w:val="20"/>
        </w:rPr>
        <w:t>процедур</w:t>
      </w:r>
      <w:r w:rsidR="00D42D33" w:rsidRPr="007B1288">
        <w:rPr>
          <w:rFonts w:ascii="GHEA Grapalat" w:hAnsi="GHEA Grapalat"/>
          <w:color w:val="000000" w:themeColor="text1"/>
          <w:sz w:val="20"/>
          <w:szCs w:val="20"/>
        </w:rPr>
        <w:t>е</w:t>
      </w:r>
      <w:r w:rsidR="00CA7C54" w:rsidRPr="007B1288">
        <w:rPr>
          <w:rFonts w:ascii="GHEA Grapalat" w:hAnsi="GHEA Grapalat"/>
          <w:color w:val="000000" w:themeColor="text1"/>
          <w:sz w:val="20"/>
          <w:szCs w:val="20"/>
        </w:rPr>
        <w:t xml:space="preserve"> закупок не превышает семдесять пять</w:t>
      </w:r>
      <w:r w:rsidRPr="007B1288">
        <w:rPr>
          <w:rFonts w:ascii="GHEA Grapalat" w:hAnsi="GHEA Grapalat"/>
          <w:color w:val="000000" w:themeColor="text1"/>
          <w:sz w:val="20"/>
          <w:szCs w:val="20"/>
        </w:rPr>
        <w:t xml:space="preserve"> лотов</w:t>
      </w:r>
      <w:r w:rsidR="00CA7C54" w:rsidRPr="007B1288">
        <w:rPr>
          <w:rFonts w:ascii="GHEA Grapalat" w:hAnsi="GHEA Grapalat"/>
          <w:color w:val="000000" w:themeColor="text1"/>
          <w:sz w:val="20"/>
          <w:szCs w:val="20"/>
        </w:rPr>
        <w:t xml:space="preserve">- оценка </w:t>
      </w:r>
      <w:r w:rsidR="009A796C" w:rsidRPr="007B1288">
        <w:rPr>
          <w:rFonts w:ascii="GHEA Grapalat" w:hAnsi="GHEA Grapalat"/>
          <w:color w:val="000000" w:themeColor="text1"/>
          <w:sz w:val="20"/>
          <w:szCs w:val="20"/>
        </w:rPr>
        <w:t xml:space="preserve">заявок осуществляется в течение </w:t>
      </w:r>
      <w:r w:rsidR="006A5597" w:rsidRPr="007B1288">
        <w:rPr>
          <w:rFonts w:ascii="GHEA Grapalat" w:hAnsi="GHEA Grapalat"/>
          <w:color w:val="000000" w:themeColor="text1"/>
          <w:sz w:val="20"/>
          <w:szCs w:val="20"/>
        </w:rPr>
        <w:t>пятнадцати</w:t>
      </w:r>
      <w:r w:rsidR="00CA7C54" w:rsidRPr="007B1288">
        <w:rPr>
          <w:rFonts w:ascii="GHEA Grapalat" w:hAnsi="GHEA Grapalat"/>
          <w:color w:val="000000" w:themeColor="text1"/>
          <w:sz w:val="20"/>
          <w:szCs w:val="20"/>
        </w:rPr>
        <w:t xml:space="preserve"> </w:t>
      </w:r>
      <w:r w:rsidR="009A796C" w:rsidRPr="007B1288">
        <w:rPr>
          <w:rFonts w:ascii="GHEA Grapalat" w:hAnsi="GHEA Grapalat"/>
          <w:color w:val="000000" w:themeColor="text1"/>
          <w:sz w:val="20"/>
          <w:szCs w:val="20"/>
        </w:rPr>
        <w:t>рабочих дней со дня истечения окончательного срока их подачи, а</w:t>
      </w:r>
      <w:r w:rsidR="00CA7C54" w:rsidRPr="007B1288">
        <w:rPr>
          <w:rFonts w:ascii="GHEA Grapalat" w:hAnsi="GHEA Grapalat"/>
          <w:color w:val="000000" w:themeColor="text1"/>
          <w:sz w:val="20"/>
          <w:szCs w:val="20"/>
        </w:rPr>
        <w:t xml:space="preserve"> при превышении-</w:t>
      </w:r>
      <w:r w:rsidR="009A796C" w:rsidRPr="007B1288">
        <w:rPr>
          <w:rFonts w:ascii="GHEA Grapalat" w:hAnsi="GHEA Grapalat"/>
          <w:color w:val="000000" w:themeColor="text1"/>
          <w:sz w:val="20"/>
          <w:szCs w:val="20"/>
        </w:rPr>
        <w:t xml:space="preserve"> в течение </w:t>
      </w:r>
      <w:r w:rsidR="006A5597" w:rsidRPr="007B1288">
        <w:rPr>
          <w:rFonts w:ascii="GHEA Grapalat" w:hAnsi="GHEA Grapalat"/>
          <w:color w:val="000000" w:themeColor="text1"/>
          <w:sz w:val="20"/>
          <w:szCs w:val="20"/>
        </w:rPr>
        <w:t>двадцати</w:t>
      </w:r>
      <w:r w:rsidR="00CA7C54" w:rsidRPr="007B1288">
        <w:rPr>
          <w:rFonts w:ascii="GHEA Grapalat" w:hAnsi="GHEA Grapalat"/>
          <w:color w:val="000000" w:themeColor="text1"/>
          <w:sz w:val="20"/>
          <w:szCs w:val="20"/>
        </w:rPr>
        <w:t xml:space="preserve"> </w:t>
      </w:r>
      <w:r w:rsidR="009A796C" w:rsidRPr="007B1288">
        <w:rPr>
          <w:rFonts w:ascii="GHEA Grapalat" w:hAnsi="GHEA Grapalat"/>
          <w:color w:val="000000" w:themeColor="text1"/>
          <w:sz w:val="20"/>
          <w:szCs w:val="20"/>
        </w:rPr>
        <w:t>рабочих дней.</w:t>
      </w:r>
    </w:p>
    <w:p w14:paraId="085D071A" w14:textId="77777777" w:rsidR="00ED6836" w:rsidRPr="007B1288" w:rsidRDefault="00745561" w:rsidP="00695415">
      <w:pPr>
        <w:widowControl w:val="0"/>
        <w:tabs>
          <w:tab w:val="left" w:pos="90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B1288">
        <w:rPr>
          <w:rFonts w:ascii="GHEA Grapalat" w:hAnsi="GHEA Grapalat"/>
          <w:color w:val="000000" w:themeColor="text1"/>
          <w:sz w:val="20"/>
          <w:szCs w:val="20"/>
        </w:rPr>
        <w:t xml:space="preserve"> и оценке </w:t>
      </w:r>
      <w:r w:rsidRPr="007B1288">
        <w:rPr>
          <w:rFonts w:ascii="GHEA Grapalat" w:hAnsi="GHEA Grapalat"/>
          <w:color w:val="000000" w:themeColor="text1"/>
          <w:sz w:val="20"/>
          <w:szCs w:val="20"/>
        </w:rPr>
        <w:t>заявок комиссия отклоняет те заявки, в которых отсутствуют ценовое предложение</w:t>
      </w:r>
      <w:r w:rsidR="0095474D" w:rsidRPr="007B1288">
        <w:rPr>
          <w:rFonts w:ascii="GHEA Grapalat" w:hAnsi="GHEA Grapalat"/>
          <w:color w:val="000000" w:themeColor="text1"/>
          <w:sz w:val="20"/>
          <w:szCs w:val="20"/>
        </w:rPr>
        <w:t xml:space="preserve"> и/или обеспечение заявки</w:t>
      </w:r>
      <w:r w:rsidR="00A204B5" w:rsidRPr="007B1288">
        <w:rPr>
          <w:rFonts w:ascii="GHEA Grapalat" w:hAnsi="GHEA Grapalat"/>
          <w:color w:val="000000" w:themeColor="text1"/>
          <w:sz w:val="20"/>
          <w:szCs w:val="20"/>
        </w:rPr>
        <w:t>,</w:t>
      </w:r>
      <w:r w:rsidR="0095474D" w:rsidRPr="007B1288">
        <w:rPr>
          <w:rFonts w:ascii="GHEA Grapalat" w:hAnsi="GHEA Grapalat"/>
          <w:color w:val="000000" w:themeColor="text1"/>
          <w:sz w:val="20"/>
          <w:szCs w:val="20"/>
        </w:rPr>
        <w:t xml:space="preserve"> </w:t>
      </w:r>
      <w:r w:rsidR="00FB13F8" w:rsidRPr="007B1288">
        <w:rPr>
          <w:rFonts w:ascii="GHEA Grapalat" w:hAnsi="GHEA Grapalat"/>
          <w:color w:val="000000" w:themeColor="text1"/>
          <w:sz w:val="20"/>
          <w:szCs w:val="20"/>
        </w:rPr>
        <w:t>или</w:t>
      </w:r>
      <w:r w:rsidRPr="007B1288">
        <w:rPr>
          <w:rFonts w:ascii="GHEA Grapalat" w:hAnsi="GHEA Grapalat"/>
          <w:color w:val="000000" w:themeColor="text1"/>
          <w:sz w:val="20"/>
          <w:szCs w:val="20"/>
        </w:rPr>
        <w:t xml:space="preserve"> те, которые не соответствуют требованиям приглашения.</w:t>
      </w:r>
    </w:p>
    <w:p w14:paraId="73E62737" w14:textId="77777777" w:rsidR="00B514E8" w:rsidRPr="007B1288" w:rsidRDefault="00FD2748" w:rsidP="00695415">
      <w:pPr>
        <w:pStyle w:val="BodyTextIndent2"/>
        <w:widowControl w:val="0"/>
        <w:tabs>
          <w:tab w:val="left" w:pos="900"/>
        </w:tabs>
        <w:spacing w:line="240" w:lineRule="auto"/>
        <w:rPr>
          <w:rFonts w:ascii="GHEA Grapalat" w:hAnsi="GHEA Grapalat" w:cs="Sylfaen"/>
          <w:color w:val="000000" w:themeColor="text1"/>
        </w:rPr>
      </w:pPr>
      <w:r w:rsidRPr="007B1288">
        <w:rPr>
          <w:rFonts w:ascii="GHEA Grapalat" w:hAnsi="GHEA Grapalat"/>
          <w:color w:val="000000" w:themeColor="text1"/>
        </w:rPr>
        <w:t>8.</w:t>
      </w:r>
      <w:r w:rsidR="00360274" w:rsidRPr="007B1288">
        <w:rPr>
          <w:rFonts w:ascii="GHEA Grapalat" w:hAnsi="GHEA Grapalat"/>
          <w:color w:val="000000" w:themeColor="text1"/>
        </w:rPr>
        <w:t>3</w:t>
      </w:r>
      <w:r w:rsidR="00D07367" w:rsidRPr="007B1288">
        <w:rPr>
          <w:rFonts w:ascii="GHEA Grapalat" w:hAnsi="GHEA Grapalat"/>
          <w:color w:val="000000" w:themeColor="text1"/>
        </w:rPr>
        <w:t>.</w:t>
      </w:r>
      <w:r w:rsidR="00EB1C4F" w:rsidRPr="007B1288">
        <w:rPr>
          <w:rFonts w:ascii="GHEA Grapalat" w:hAnsi="GHEA Grapalat"/>
          <w:color w:val="000000" w:themeColor="text1"/>
        </w:rPr>
        <w:t xml:space="preserve"> </w:t>
      </w:r>
      <w:r w:rsidR="00D22CBB" w:rsidRPr="007B1288">
        <w:rPr>
          <w:rFonts w:ascii="GHEA Grapalat" w:hAnsi="GHEA Grapalat"/>
          <w:color w:val="000000" w:themeColor="text1"/>
        </w:rPr>
        <w:t>Отобранный у</w:t>
      </w:r>
      <w:r w:rsidRPr="007B1288">
        <w:rPr>
          <w:rFonts w:ascii="GHEA Grapalat" w:hAnsi="GHEA Grapalat"/>
          <w:color w:val="000000" w:themeColor="text1"/>
        </w:rPr>
        <w:t>частник</w:t>
      </w:r>
      <w:r w:rsidR="007A4247" w:rsidRPr="007B1288">
        <w:rPr>
          <w:rFonts w:ascii="GHEA Grapalat" w:hAnsi="GHEA Grapalat"/>
          <w:color w:val="000000" w:themeColor="text1"/>
        </w:rPr>
        <w:t xml:space="preserve"> </w:t>
      </w:r>
      <w:r w:rsidRPr="007B1288">
        <w:rPr>
          <w:rFonts w:ascii="GHEA Grapalat" w:hAnsi="GHEA Grapalat"/>
          <w:color w:val="000000" w:themeColor="text1"/>
        </w:rPr>
        <w:t>определяется из числа участников, представивших заявки, оцененные как удовлетворительные, по принципу предпочтения</w:t>
      </w:r>
      <w:r w:rsidR="00841C6F" w:rsidRPr="007B1288">
        <w:rPr>
          <w:rFonts w:ascii="GHEA Grapalat" w:hAnsi="GHEA Grapalat"/>
          <w:color w:val="000000" w:themeColor="text1"/>
        </w:rPr>
        <w:t>.</w:t>
      </w:r>
      <w:r w:rsidRPr="007B1288">
        <w:rPr>
          <w:rFonts w:ascii="GHEA Grapalat" w:hAnsi="GHEA Grapalat"/>
          <w:color w:val="000000" w:themeColor="text1"/>
        </w:rPr>
        <w:t xml:space="preserve">Причем при определении комиссией </w:t>
      </w:r>
      <w:r w:rsidR="009A0BDF" w:rsidRPr="007B1288">
        <w:rPr>
          <w:rFonts w:ascii="GHEA Grapalat" w:hAnsi="GHEA Grapalat"/>
          <w:color w:val="000000" w:themeColor="text1"/>
        </w:rPr>
        <w:t>отобранного</w:t>
      </w:r>
      <w:r w:rsidR="0066621D" w:rsidRPr="007B1288">
        <w:rPr>
          <w:rFonts w:ascii="GHEA Grapalat" w:hAnsi="GHEA Grapalat"/>
          <w:color w:val="000000" w:themeColor="text1"/>
        </w:rPr>
        <w:t xml:space="preserve"> </w:t>
      </w:r>
      <w:r w:rsidR="0010221C" w:rsidRPr="007B1288">
        <w:rPr>
          <w:rFonts w:ascii="GHEA Grapalat" w:hAnsi="GHEA Grapalat"/>
          <w:color w:val="000000" w:themeColor="text1"/>
        </w:rPr>
        <w:t xml:space="preserve">и </w:t>
      </w:r>
      <w:r w:rsidR="00B658CD" w:rsidRPr="007B1288">
        <w:rPr>
          <w:rFonts w:ascii="GHEA Grapalat" w:hAnsi="GHEA Grapalat"/>
          <w:color w:val="000000" w:themeColor="text1"/>
        </w:rPr>
        <w:t xml:space="preserve">непризнанных таковыми </w:t>
      </w:r>
      <w:r w:rsidRPr="007B1288">
        <w:rPr>
          <w:rFonts w:ascii="GHEA Grapalat" w:hAnsi="GHEA Grapalat"/>
          <w:color w:val="000000" w:themeColor="text1"/>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7B1288">
        <w:rPr>
          <w:rFonts w:ascii="GHEA Grapalat" w:hAnsi="GHEA Grapalat"/>
          <w:color w:val="000000" w:themeColor="text1"/>
        </w:rPr>
        <w:t>.</w:t>
      </w:r>
    </w:p>
    <w:p w14:paraId="5F7B60B7" w14:textId="77777777" w:rsidR="00096865" w:rsidRPr="007B1288" w:rsidRDefault="00FD2748" w:rsidP="00695415">
      <w:pPr>
        <w:pStyle w:val="BodyTextIndent"/>
        <w:widowControl w:val="0"/>
        <w:tabs>
          <w:tab w:val="left" w:pos="900"/>
        </w:tabs>
        <w:spacing w:line="240" w:lineRule="auto"/>
        <w:ind w:firstLine="540"/>
        <w:rPr>
          <w:rFonts w:ascii="GHEA Grapalat" w:hAnsi="GHEA Grapalat" w:cs="Sylfaen"/>
          <w:i w:val="0"/>
          <w:color w:val="000000" w:themeColor="text1"/>
        </w:rPr>
      </w:pPr>
      <w:r w:rsidRPr="007B1288">
        <w:rPr>
          <w:rFonts w:ascii="GHEA Grapalat" w:hAnsi="GHEA Grapalat"/>
          <w:i w:val="0"/>
          <w:color w:val="000000" w:themeColor="text1"/>
        </w:rPr>
        <w:t>8.</w:t>
      </w:r>
      <w:r w:rsidR="00360274" w:rsidRPr="007B1288">
        <w:rPr>
          <w:rFonts w:ascii="GHEA Grapalat" w:hAnsi="GHEA Grapalat"/>
          <w:i w:val="0"/>
          <w:color w:val="000000" w:themeColor="text1"/>
        </w:rPr>
        <w:t>4</w:t>
      </w:r>
      <w:r w:rsidR="00644850" w:rsidRPr="007B1288">
        <w:rPr>
          <w:rFonts w:ascii="GHEA Grapalat" w:hAnsi="GHEA Grapalat"/>
          <w:i w:val="0"/>
          <w:color w:val="000000" w:themeColor="text1"/>
        </w:rPr>
        <w:t>.</w:t>
      </w:r>
      <w:r w:rsidR="00EB1C4F" w:rsidRPr="007B1288">
        <w:rPr>
          <w:rFonts w:ascii="GHEA Grapalat" w:hAnsi="GHEA Grapalat"/>
          <w:i w:val="0"/>
          <w:color w:val="000000" w:themeColor="text1"/>
        </w:rPr>
        <w:t xml:space="preserve"> </w:t>
      </w:r>
      <w:r w:rsidRPr="007B1288">
        <w:rPr>
          <w:rFonts w:ascii="GHEA Grapalat" w:hAnsi="GHEA Grapalat"/>
          <w:i w:val="0"/>
          <w:color w:val="000000" w:themeColor="text1"/>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B1C4F" w:rsidRPr="007B1288">
        <w:rPr>
          <w:rFonts w:ascii="GHEA Grapalat" w:hAnsi="GHEA Grapalat"/>
          <w:i w:val="0"/>
          <w:color w:val="000000" w:themeColor="text1"/>
        </w:rPr>
        <w:t>по курсу, установленному Центральным банком РА на данный день</w:t>
      </w:r>
      <w:r w:rsidR="00A01157" w:rsidRPr="007B1288">
        <w:rPr>
          <w:rFonts w:ascii="GHEA Grapalat" w:hAnsi="GHEA Grapalat"/>
          <w:i w:val="0"/>
          <w:color w:val="000000" w:themeColor="text1"/>
        </w:rPr>
        <w:t>.</w:t>
      </w:r>
    </w:p>
    <w:p w14:paraId="1B3A3083" w14:textId="77777777" w:rsidR="009B6D58" w:rsidRPr="007B1288" w:rsidRDefault="00FD2748" w:rsidP="00695415">
      <w:pPr>
        <w:pStyle w:val="norm"/>
        <w:widowControl w:val="0"/>
        <w:tabs>
          <w:tab w:val="left" w:pos="900"/>
        </w:tabs>
        <w:spacing w:line="240" w:lineRule="auto"/>
        <w:ind w:firstLine="540"/>
        <w:rPr>
          <w:rFonts w:ascii="GHEA Grapalat" w:hAnsi="GHEA Grapalat" w:cs="Sylfaen"/>
          <w:color w:val="000000" w:themeColor="text1"/>
          <w:sz w:val="20"/>
        </w:rPr>
      </w:pPr>
      <w:r w:rsidRPr="007B1288">
        <w:rPr>
          <w:rFonts w:ascii="GHEA Grapalat" w:hAnsi="GHEA Grapalat"/>
          <w:color w:val="000000" w:themeColor="text1"/>
          <w:sz w:val="20"/>
        </w:rPr>
        <w:t>8.</w:t>
      </w:r>
      <w:r w:rsidR="00B24E24" w:rsidRPr="007B1288">
        <w:rPr>
          <w:rFonts w:ascii="GHEA Grapalat" w:hAnsi="GHEA Grapalat"/>
          <w:color w:val="000000" w:themeColor="text1"/>
          <w:sz w:val="20"/>
        </w:rPr>
        <w:t>5</w:t>
      </w:r>
      <w:r w:rsidRPr="007B1288">
        <w:rPr>
          <w:rFonts w:ascii="GHEA Grapalat" w:hAnsi="GHEA Grapalat"/>
          <w:color w:val="000000" w:themeColor="text1"/>
          <w:sz w:val="20"/>
        </w:rPr>
        <w:t>.</w:t>
      </w:r>
      <w:r w:rsidR="00EB1C4F" w:rsidRPr="007B1288">
        <w:rPr>
          <w:rFonts w:ascii="GHEA Grapalat" w:hAnsi="GHEA Grapalat"/>
          <w:color w:val="000000" w:themeColor="text1"/>
          <w:sz w:val="20"/>
        </w:rPr>
        <w:t xml:space="preserve"> </w:t>
      </w:r>
      <w:r w:rsidRPr="007B1288">
        <w:rPr>
          <w:rFonts w:ascii="GHEA Grapalat" w:hAnsi="GHEA Grapalat"/>
          <w:color w:val="000000" w:themeColor="text1"/>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B1288">
        <w:rPr>
          <w:rFonts w:ascii="GHEA Grapalat" w:hAnsi="GHEA Grapalat"/>
          <w:color w:val="000000" w:themeColor="text1"/>
          <w:sz w:val="20"/>
        </w:rPr>
        <w:t>отобранного</w:t>
      </w:r>
      <w:r w:rsidR="00970000" w:rsidRPr="007B1288">
        <w:rPr>
          <w:rFonts w:ascii="GHEA Grapalat" w:hAnsi="GHEA Grapalat"/>
          <w:color w:val="000000" w:themeColor="text1"/>
          <w:sz w:val="20"/>
        </w:rPr>
        <w:t xml:space="preserve"> </w:t>
      </w:r>
      <w:r w:rsidR="00C87E93" w:rsidRPr="007B1288">
        <w:rPr>
          <w:rFonts w:ascii="GHEA Grapalat" w:hAnsi="GHEA Grapalat"/>
          <w:color w:val="000000" w:themeColor="text1"/>
          <w:sz w:val="20"/>
        </w:rPr>
        <w:t>и непризнанных таковыми</w:t>
      </w:r>
      <w:r w:rsidR="00A00A1F" w:rsidRPr="007B1288">
        <w:rPr>
          <w:rFonts w:ascii="GHEA Grapalat" w:hAnsi="GHEA Grapalat"/>
          <w:color w:val="000000" w:themeColor="text1"/>
          <w:sz w:val="20"/>
        </w:rPr>
        <w:t xml:space="preserve"> </w:t>
      </w:r>
      <w:r w:rsidRPr="007B1288">
        <w:rPr>
          <w:rFonts w:ascii="GHEA Grapalat" w:hAnsi="GHEA Grapalat"/>
          <w:color w:val="000000" w:themeColor="text1"/>
          <w:sz w:val="20"/>
        </w:rPr>
        <w:t>участников.</w:t>
      </w:r>
      <w:r w:rsidR="00D87048" w:rsidRPr="007B1288">
        <w:rPr>
          <w:rFonts w:ascii="GHEA Grapalat" w:hAnsi="GHEA Grapalat"/>
          <w:color w:val="000000" w:themeColor="text1"/>
          <w:sz w:val="20"/>
        </w:rPr>
        <w:t xml:space="preserve"> </w:t>
      </w:r>
      <w:r w:rsidRPr="007B1288">
        <w:rPr>
          <w:rFonts w:ascii="GHEA Grapalat" w:hAnsi="GHEA Grapalat"/>
          <w:color w:val="000000" w:themeColor="text1"/>
          <w:sz w:val="20"/>
        </w:rPr>
        <w:t>При равенстве предложенных наименьших цен</w:t>
      </w:r>
      <w:r w:rsidR="00186559" w:rsidRPr="007B1288">
        <w:rPr>
          <w:rFonts w:ascii="GHEA Grapalat" w:hAnsi="GHEA Grapalat"/>
          <w:color w:val="000000" w:themeColor="text1"/>
          <w:sz w:val="20"/>
        </w:rPr>
        <w:t>:</w:t>
      </w:r>
    </w:p>
    <w:p w14:paraId="2263D7E0" w14:textId="77777777" w:rsidR="009B6D58" w:rsidRPr="007B1288" w:rsidRDefault="009B6D58" w:rsidP="00695415">
      <w:pPr>
        <w:pStyle w:val="norm"/>
        <w:widowControl w:val="0"/>
        <w:tabs>
          <w:tab w:val="left" w:pos="900"/>
        </w:tabs>
        <w:spacing w:line="240" w:lineRule="auto"/>
        <w:ind w:firstLine="540"/>
        <w:rPr>
          <w:rFonts w:ascii="GHEA Grapalat" w:hAnsi="GHEA Grapalat" w:cs="Sylfaen"/>
          <w:color w:val="000000" w:themeColor="text1"/>
          <w:sz w:val="20"/>
        </w:rPr>
      </w:pPr>
      <w:r w:rsidRPr="007B1288">
        <w:rPr>
          <w:rFonts w:ascii="GHEA Grapalat" w:hAnsi="GHEA Grapalat"/>
          <w:color w:val="000000" w:themeColor="text1"/>
          <w:sz w:val="20"/>
        </w:rPr>
        <w:lastRenderedPageBreak/>
        <w:t>а.</w:t>
      </w:r>
      <w:r w:rsidR="00186559" w:rsidRPr="007B1288">
        <w:rPr>
          <w:rFonts w:ascii="GHEA Grapalat" w:hAnsi="GHEA Grapalat"/>
          <w:color w:val="000000" w:themeColor="text1"/>
          <w:sz w:val="20"/>
        </w:rPr>
        <w:tab/>
      </w:r>
      <w:r w:rsidRPr="007B1288">
        <w:rPr>
          <w:rFonts w:ascii="GHEA Grapalat" w:hAnsi="GHEA Grapalat"/>
          <w:color w:val="000000" w:themeColor="text1"/>
          <w:sz w:val="20"/>
        </w:rPr>
        <w:t>для определения</w:t>
      </w:r>
      <w:r w:rsidR="005F09CE" w:rsidRPr="007B1288">
        <w:rPr>
          <w:rFonts w:ascii="GHEA Grapalat" w:hAnsi="GHEA Grapalat"/>
          <w:color w:val="000000" w:themeColor="text1"/>
          <w:sz w:val="20"/>
        </w:rPr>
        <w:t xml:space="preserve"> отобранного</w:t>
      </w:r>
      <w:r w:rsidR="000C6E1C" w:rsidRPr="007B1288">
        <w:rPr>
          <w:rFonts w:ascii="GHEA Grapalat" w:hAnsi="GHEA Grapalat"/>
          <w:color w:val="000000" w:themeColor="text1"/>
          <w:sz w:val="20"/>
        </w:rPr>
        <w:t xml:space="preserve"> </w:t>
      </w:r>
      <w:r w:rsidR="00F3594B" w:rsidRPr="007B1288">
        <w:rPr>
          <w:rFonts w:ascii="GHEA Grapalat" w:hAnsi="GHEA Grapalat"/>
          <w:color w:val="000000" w:themeColor="text1"/>
          <w:sz w:val="20"/>
        </w:rPr>
        <w:t>и непризнанных таковыми</w:t>
      </w:r>
      <w:r w:rsidRPr="007B1288">
        <w:rPr>
          <w:rFonts w:ascii="GHEA Grapalat" w:hAnsi="GHEA Grapalat"/>
          <w:color w:val="000000" w:themeColor="text1"/>
          <w:sz w:val="20"/>
        </w:rPr>
        <w:t xml:space="preserve"> участников, </w:t>
      </w:r>
      <w:r w:rsidR="00D25F3D" w:rsidRPr="007B1288">
        <w:rPr>
          <w:rFonts w:ascii="GHEA Grapalat" w:hAnsi="GHEA Grapalat"/>
          <w:color w:val="000000" w:themeColor="text1"/>
          <w:sz w:val="20"/>
        </w:rPr>
        <w:t>на  заседаниии комиссии с предложившими равные цены участниками,</w:t>
      </w:r>
      <w:r w:rsidR="00626E63" w:rsidRPr="007B1288">
        <w:rPr>
          <w:rFonts w:ascii="GHEA Grapalat" w:hAnsi="GHEA Grapalat"/>
          <w:color w:val="000000" w:themeColor="text1"/>
          <w:sz w:val="20"/>
        </w:rPr>
        <w:t xml:space="preserve"> </w:t>
      </w:r>
      <w:r w:rsidRPr="007B1288">
        <w:rPr>
          <w:rFonts w:ascii="GHEA Grapalat" w:hAnsi="GHEA Grapalat"/>
          <w:color w:val="000000" w:themeColor="text1"/>
          <w:sz w:val="20"/>
        </w:rPr>
        <w:t xml:space="preserve">проводятся одновременные переговоры, если </w:t>
      </w:r>
      <w:r w:rsidR="00032792" w:rsidRPr="007B1288">
        <w:rPr>
          <w:rFonts w:ascii="GHEA Grapalat" w:hAnsi="GHEA Grapalat"/>
          <w:color w:val="000000" w:themeColor="text1"/>
          <w:sz w:val="20"/>
        </w:rPr>
        <w:t>эти</w:t>
      </w:r>
      <w:r w:rsidRPr="007B1288">
        <w:rPr>
          <w:rFonts w:ascii="GHEA Grapalat" w:hAnsi="GHEA Grapalat"/>
          <w:color w:val="000000" w:themeColor="text1"/>
          <w:sz w:val="20"/>
        </w:rPr>
        <w:t xml:space="preserve"> участники (наделенные соответствующим полномочием представители</w:t>
      </w:r>
      <w:r w:rsidR="00EE36CC" w:rsidRPr="007B1288">
        <w:rPr>
          <w:rFonts w:ascii="GHEA Grapalat" w:hAnsi="GHEA Grapalat"/>
          <w:color w:val="000000" w:themeColor="text1"/>
          <w:sz w:val="20"/>
        </w:rPr>
        <w:t xml:space="preserve"> )присутствуют на заседании</w:t>
      </w:r>
      <w:r w:rsidRPr="007B1288">
        <w:rPr>
          <w:rFonts w:ascii="GHEA Grapalat" w:hAnsi="GHEA Grapalat"/>
          <w:color w:val="000000" w:themeColor="text1"/>
          <w:sz w:val="20"/>
        </w:rPr>
        <w:t>,</w:t>
      </w:r>
    </w:p>
    <w:p w14:paraId="6B5D6E62" w14:textId="77777777" w:rsidR="009B6D58" w:rsidRPr="007B1288" w:rsidRDefault="009B6D58" w:rsidP="00695415">
      <w:pPr>
        <w:pStyle w:val="norm"/>
        <w:widowControl w:val="0"/>
        <w:tabs>
          <w:tab w:val="left" w:pos="900"/>
        </w:tabs>
        <w:spacing w:line="240" w:lineRule="auto"/>
        <w:ind w:firstLine="540"/>
        <w:rPr>
          <w:rFonts w:ascii="GHEA Grapalat" w:hAnsi="GHEA Grapalat" w:cs="Sylfaen"/>
          <w:color w:val="000000" w:themeColor="text1"/>
          <w:sz w:val="20"/>
        </w:rPr>
      </w:pPr>
      <w:r w:rsidRPr="007B1288">
        <w:rPr>
          <w:rFonts w:ascii="GHEA Grapalat" w:hAnsi="GHEA Grapalat"/>
          <w:color w:val="000000" w:themeColor="text1"/>
          <w:sz w:val="20"/>
        </w:rPr>
        <w:t>б.</w:t>
      </w:r>
      <w:r w:rsidR="00186559" w:rsidRPr="007B1288">
        <w:rPr>
          <w:rFonts w:ascii="GHEA Grapalat" w:hAnsi="GHEA Grapalat"/>
          <w:color w:val="000000" w:themeColor="text1"/>
          <w:sz w:val="20"/>
        </w:rPr>
        <w:tab/>
      </w:r>
      <w:r w:rsidRPr="007B1288">
        <w:rPr>
          <w:rFonts w:ascii="GHEA Grapalat" w:hAnsi="GHEA Grapalat"/>
          <w:color w:val="000000" w:themeColor="text1"/>
          <w:sz w:val="20"/>
        </w:rPr>
        <w:t xml:space="preserve">в противном случае заседание комиссии приостанавливается, и в течение одного рабочего дня секретарь комиссии </w:t>
      </w:r>
      <w:r w:rsidR="00360274" w:rsidRPr="007B1288">
        <w:rPr>
          <w:rFonts w:ascii="GHEA Grapalat" w:hAnsi="GHEA Grapalat"/>
          <w:color w:val="000000" w:themeColor="text1"/>
          <w:sz w:val="20"/>
        </w:rPr>
        <w:t>в электронной форме</w:t>
      </w:r>
      <w:r w:rsidRPr="007B1288">
        <w:rPr>
          <w:rFonts w:ascii="GHEA Grapalat" w:hAnsi="GHEA Grapalat"/>
          <w:color w:val="000000" w:themeColor="text1"/>
          <w:sz w:val="20"/>
        </w:rPr>
        <w:t xml:space="preserve"> одновременно уведомляет </w:t>
      </w:r>
      <w:r w:rsidR="003F1A1C" w:rsidRPr="007B1288">
        <w:rPr>
          <w:rFonts w:ascii="GHEA Grapalat" w:hAnsi="GHEA Grapalat"/>
          <w:color w:val="000000" w:themeColor="text1"/>
          <w:sz w:val="20"/>
        </w:rPr>
        <w:t>представивших равные цены</w:t>
      </w:r>
      <w:r w:rsidRPr="007B1288">
        <w:rPr>
          <w:rFonts w:ascii="GHEA Grapalat" w:hAnsi="GHEA Grapalat"/>
          <w:color w:val="000000" w:themeColor="text1"/>
          <w:sz w:val="20"/>
        </w:rPr>
        <w:t xml:space="preserve">участников </w:t>
      </w:r>
      <w:r w:rsidR="00403AA3" w:rsidRPr="007B1288">
        <w:rPr>
          <w:rFonts w:ascii="GHEA Grapalat" w:hAnsi="GHEA Grapalat"/>
          <w:color w:val="000000" w:themeColor="text1"/>
          <w:sz w:val="20"/>
        </w:rPr>
        <w:t>об условиях, продолжительности,</w:t>
      </w:r>
      <w:r w:rsidRPr="007B1288">
        <w:rPr>
          <w:rFonts w:ascii="GHEA Grapalat" w:hAnsi="GHEA Grapalat"/>
          <w:color w:val="000000" w:themeColor="text1"/>
          <w:sz w:val="20"/>
        </w:rPr>
        <w:t xml:space="preserve"> дате, времени и месте проведения одновременных переговоров по снижению цен,</w:t>
      </w:r>
    </w:p>
    <w:p w14:paraId="7A60A6C6" w14:textId="77777777" w:rsidR="009B6D58" w:rsidRPr="007B1288" w:rsidRDefault="009B6D58" w:rsidP="00695415">
      <w:pPr>
        <w:pStyle w:val="norm"/>
        <w:widowControl w:val="0"/>
        <w:tabs>
          <w:tab w:val="left" w:pos="900"/>
        </w:tabs>
        <w:spacing w:line="240" w:lineRule="auto"/>
        <w:ind w:firstLine="540"/>
        <w:rPr>
          <w:rFonts w:ascii="GHEA Grapalat" w:hAnsi="GHEA Grapalat" w:cs="Sylfaen"/>
          <w:color w:val="000000" w:themeColor="text1"/>
          <w:sz w:val="20"/>
        </w:rPr>
      </w:pPr>
      <w:r w:rsidRPr="007B1288">
        <w:rPr>
          <w:rFonts w:ascii="GHEA Grapalat" w:hAnsi="GHEA Grapalat"/>
          <w:color w:val="000000" w:themeColor="text1"/>
          <w:sz w:val="20"/>
        </w:rPr>
        <w:t>в.</w:t>
      </w:r>
      <w:r w:rsidR="00186559" w:rsidRPr="007B1288">
        <w:rPr>
          <w:rFonts w:ascii="GHEA Grapalat" w:hAnsi="GHEA Grapalat"/>
          <w:color w:val="000000" w:themeColor="text1"/>
          <w:sz w:val="20"/>
        </w:rPr>
        <w:tab/>
      </w:r>
      <w:r w:rsidRPr="007B1288">
        <w:rPr>
          <w:rFonts w:ascii="GHEA Grapalat" w:hAnsi="GHEA Grapalat"/>
          <w:color w:val="000000" w:themeColor="text1"/>
          <w:sz w:val="20"/>
        </w:rPr>
        <w:t xml:space="preserve">переговоры проводятся не раннее чем на второй и не позднее чем на </w:t>
      </w:r>
      <w:r w:rsidR="00996FDC" w:rsidRPr="007B1288">
        <w:rPr>
          <w:rFonts w:ascii="GHEA Grapalat" w:hAnsi="GHEA Grapalat"/>
          <w:color w:val="000000" w:themeColor="text1"/>
          <w:sz w:val="20"/>
        </w:rPr>
        <w:t xml:space="preserve">пятый </w:t>
      </w:r>
      <w:r w:rsidRPr="007B1288">
        <w:rPr>
          <w:rFonts w:ascii="GHEA Grapalat" w:hAnsi="GHEA Grapalat"/>
          <w:color w:val="000000" w:themeColor="text1"/>
          <w:sz w:val="20"/>
        </w:rPr>
        <w:t>рабочий день со дня отправки извещения</w:t>
      </w:r>
      <w:r w:rsidR="00A50C53" w:rsidRPr="007B1288">
        <w:rPr>
          <w:rFonts w:ascii="GHEA Grapalat" w:hAnsi="GHEA Grapalat"/>
          <w:color w:val="000000" w:themeColor="text1"/>
          <w:sz w:val="20"/>
        </w:rPr>
        <w:t>,</w:t>
      </w:r>
    </w:p>
    <w:p w14:paraId="68EAFFD3" w14:textId="77777777" w:rsidR="009B6D58" w:rsidRPr="007B1288" w:rsidRDefault="009B6D58" w:rsidP="00695415">
      <w:pPr>
        <w:pStyle w:val="norm"/>
        <w:widowControl w:val="0"/>
        <w:tabs>
          <w:tab w:val="left" w:pos="900"/>
        </w:tabs>
        <w:spacing w:line="240" w:lineRule="auto"/>
        <w:ind w:firstLine="540"/>
        <w:rPr>
          <w:rFonts w:ascii="GHEA Grapalat" w:hAnsi="GHEA Grapalat" w:cs="Sylfaen"/>
          <w:color w:val="000000" w:themeColor="text1"/>
          <w:sz w:val="20"/>
        </w:rPr>
      </w:pPr>
      <w:r w:rsidRPr="007B1288">
        <w:rPr>
          <w:rFonts w:ascii="GHEA Grapalat" w:hAnsi="GHEA Grapalat"/>
          <w:color w:val="000000" w:themeColor="text1"/>
          <w:sz w:val="20"/>
        </w:rPr>
        <w:t>г.</w:t>
      </w:r>
      <w:r w:rsidR="00186559" w:rsidRPr="007B1288">
        <w:rPr>
          <w:rFonts w:ascii="GHEA Grapalat" w:hAnsi="GHEA Grapalat"/>
          <w:color w:val="000000" w:themeColor="text1"/>
          <w:sz w:val="20"/>
        </w:rPr>
        <w:tab/>
      </w:r>
      <w:r w:rsidRPr="007B1288">
        <w:rPr>
          <w:rFonts w:ascii="GHEA Grapalat" w:hAnsi="GHEA Grapalat"/>
          <w:color w:val="000000" w:themeColor="text1"/>
          <w:sz w:val="20"/>
        </w:rPr>
        <w:t xml:space="preserve">представленное на тот момент каждым участником ценовое предложение оглашается для </w:t>
      </w:r>
      <w:r w:rsidR="00EB2798" w:rsidRPr="007B1288">
        <w:rPr>
          <w:rFonts w:ascii="GHEA Grapalat" w:hAnsi="GHEA Grapalat"/>
          <w:color w:val="000000" w:themeColor="text1"/>
          <w:sz w:val="20"/>
        </w:rPr>
        <w:t>другого</w:t>
      </w:r>
      <w:r w:rsidRPr="007B1288">
        <w:rPr>
          <w:rFonts w:ascii="GHEA Grapalat" w:hAnsi="GHEA Grapalat"/>
          <w:color w:val="000000" w:themeColor="text1"/>
          <w:sz w:val="20"/>
        </w:rPr>
        <w:t xml:space="preserve"> </w:t>
      </w:r>
      <w:r w:rsidR="00EB2798" w:rsidRPr="007B1288">
        <w:rPr>
          <w:rFonts w:ascii="GHEA Grapalat" w:hAnsi="GHEA Grapalat"/>
          <w:color w:val="000000" w:themeColor="text1"/>
          <w:sz w:val="20"/>
        </w:rPr>
        <w:t>участника</w:t>
      </w:r>
      <w:r w:rsidRPr="007B1288">
        <w:rPr>
          <w:rFonts w:ascii="GHEA Grapalat" w:hAnsi="GHEA Grapalat"/>
          <w:color w:val="000000" w:themeColor="text1"/>
          <w:sz w:val="20"/>
        </w:rPr>
        <w:t>, и до истечения предусмотренного для переговоров окончательного срока участник может пересмотреть свое ценовое предложение,</w:t>
      </w:r>
    </w:p>
    <w:p w14:paraId="1A653246" w14:textId="77777777" w:rsidR="009B6D58" w:rsidRPr="007B1288" w:rsidRDefault="009B6D58" w:rsidP="00695415">
      <w:pPr>
        <w:pStyle w:val="norm"/>
        <w:widowControl w:val="0"/>
        <w:tabs>
          <w:tab w:val="left" w:pos="900"/>
        </w:tabs>
        <w:spacing w:line="240" w:lineRule="auto"/>
        <w:ind w:firstLine="540"/>
        <w:rPr>
          <w:rFonts w:ascii="GHEA Grapalat" w:hAnsi="GHEA Grapalat" w:cs="Sylfaen"/>
          <w:color w:val="000000" w:themeColor="text1"/>
          <w:sz w:val="20"/>
        </w:rPr>
      </w:pPr>
      <w:r w:rsidRPr="007B1288">
        <w:rPr>
          <w:rFonts w:ascii="GHEA Grapalat" w:hAnsi="GHEA Grapalat"/>
          <w:color w:val="000000" w:themeColor="text1"/>
          <w:sz w:val="20"/>
        </w:rPr>
        <w:t>д.</w:t>
      </w:r>
      <w:r w:rsidR="00186559" w:rsidRPr="007B1288">
        <w:rPr>
          <w:rFonts w:ascii="GHEA Grapalat" w:hAnsi="GHEA Grapalat"/>
          <w:color w:val="000000" w:themeColor="text1"/>
          <w:sz w:val="20"/>
        </w:rPr>
        <w:tab/>
      </w:r>
      <w:r w:rsidRPr="007B1288">
        <w:rPr>
          <w:rFonts w:ascii="GHEA Grapalat" w:hAnsi="GHEA Grapalat"/>
          <w:color w:val="000000" w:themeColor="text1"/>
          <w:sz w:val="20"/>
        </w:rPr>
        <w:t xml:space="preserve">на момент истечения установленного для переговоров окончательного срока, по представленным </w:t>
      </w:r>
      <w:r w:rsidR="001D129F" w:rsidRPr="007B1288">
        <w:rPr>
          <w:rFonts w:ascii="GHEA Grapalat" w:hAnsi="GHEA Grapalat"/>
          <w:color w:val="000000" w:themeColor="text1"/>
          <w:sz w:val="20"/>
        </w:rPr>
        <w:t xml:space="preserve">присутствующим на переговорах </w:t>
      </w:r>
      <w:r w:rsidRPr="007B1288">
        <w:rPr>
          <w:rFonts w:ascii="GHEA Grapalat" w:hAnsi="GHEA Grapalat"/>
          <w:color w:val="000000" w:themeColor="text1"/>
          <w:sz w:val="20"/>
        </w:rPr>
        <w:t>участниками</w:t>
      </w:r>
      <w:r w:rsidR="001D129F" w:rsidRPr="007B1288">
        <w:rPr>
          <w:rFonts w:ascii="GHEA Grapalat" w:hAnsi="GHEA Grapalat"/>
          <w:color w:val="000000" w:themeColor="text1"/>
          <w:sz w:val="20"/>
        </w:rPr>
        <w:t xml:space="preserve"> </w:t>
      </w:r>
      <w:r w:rsidRPr="007B1288">
        <w:rPr>
          <w:rFonts w:ascii="GHEA Grapalat" w:hAnsi="GHEA Grapalat"/>
          <w:color w:val="000000" w:themeColor="text1"/>
          <w:sz w:val="20"/>
        </w:rPr>
        <w:t>ценам, определяются и объявляются</w:t>
      </w:r>
      <w:r w:rsidR="00A134CC" w:rsidRPr="007B1288">
        <w:rPr>
          <w:rFonts w:ascii="GHEA Grapalat" w:hAnsi="GHEA Grapalat"/>
          <w:color w:val="000000" w:themeColor="text1"/>
          <w:sz w:val="20"/>
        </w:rPr>
        <w:t xml:space="preserve"> отобранный </w:t>
      </w:r>
      <w:r w:rsidR="00031E6A" w:rsidRPr="007B1288">
        <w:rPr>
          <w:rFonts w:ascii="GHEA Grapalat" w:hAnsi="GHEA Grapalat"/>
          <w:color w:val="000000" w:themeColor="text1"/>
          <w:sz w:val="20"/>
        </w:rPr>
        <w:t xml:space="preserve">и </w:t>
      </w:r>
      <w:r w:rsidR="006F1D13" w:rsidRPr="007B1288">
        <w:rPr>
          <w:rFonts w:ascii="GHEA Grapalat" w:hAnsi="GHEA Grapalat"/>
          <w:color w:val="000000" w:themeColor="text1"/>
          <w:sz w:val="20"/>
        </w:rPr>
        <w:t xml:space="preserve">непризнанные таковыми </w:t>
      </w:r>
      <w:r w:rsidRPr="007B1288">
        <w:rPr>
          <w:rFonts w:ascii="GHEA Grapalat" w:hAnsi="GHEA Grapalat"/>
          <w:color w:val="000000" w:themeColor="text1"/>
          <w:sz w:val="20"/>
        </w:rPr>
        <w:t>участники</w:t>
      </w:r>
      <w:r w:rsidR="006F77BF" w:rsidRPr="007B1288">
        <w:rPr>
          <w:rFonts w:ascii="GHEA Grapalat" w:hAnsi="GHEA Grapalat"/>
          <w:color w:val="000000" w:themeColor="text1"/>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7465B22" w14:textId="77777777" w:rsidR="00E87147" w:rsidRPr="007B1288" w:rsidRDefault="00E87147" w:rsidP="00695415">
      <w:pPr>
        <w:pStyle w:val="norm"/>
        <w:widowControl w:val="0"/>
        <w:tabs>
          <w:tab w:val="left" w:pos="900"/>
        </w:tabs>
        <w:spacing w:line="240" w:lineRule="auto"/>
        <w:ind w:firstLine="540"/>
        <w:rPr>
          <w:rFonts w:ascii="GHEA Grapalat" w:hAnsi="GHEA Grapalat"/>
          <w:color w:val="000000" w:themeColor="text1"/>
          <w:sz w:val="20"/>
        </w:rPr>
      </w:pPr>
      <w:r w:rsidRPr="007B1288">
        <w:rPr>
          <w:rFonts w:ascii="GHEA Grapalat" w:hAnsi="GHEA Grapalat"/>
          <w:color w:val="000000" w:themeColor="text1"/>
          <w:sz w:val="20"/>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122E791" w14:textId="77777777" w:rsidR="00E87147" w:rsidRPr="007B1288" w:rsidRDefault="00E87147" w:rsidP="00695415">
      <w:pPr>
        <w:pStyle w:val="norm"/>
        <w:widowControl w:val="0"/>
        <w:tabs>
          <w:tab w:val="left" w:pos="900"/>
        </w:tabs>
        <w:spacing w:line="240" w:lineRule="auto"/>
        <w:ind w:firstLine="540"/>
        <w:rPr>
          <w:rFonts w:ascii="GHEA Grapalat" w:hAnsi="GHEA Grapalat" w:cs="Sylfaen"/>
          <w:color w:val="000000" w:themeColor="text1"/>
          <w:sz w:val="20"/>
        </w:rPr>
      </w:pPr>
      <w:r w:rsidRPr="007B1288">
        <w:rPr>
          <w:rFonts w:ascii="GHEA Grapalat" w:hAnsi="GHEA Grapalat" w:cs="Sylfaen"/>
          <w:color w:val="000000" w:themeColor="text1"/>
          <w:sz w:val="20"/>
        </w:rPr>
        <w:t>В случае неприменения настоящего пункта процедура на основании пункта 1 части 1 статьи 37 Закона объявляется несостоявшейся</w:t>
      </w:r>
    </w:p>
    <w:p w14:paraId="531A72B4" w14:textId="77777777" w:rsidR="00AD2081" w:rsidRPr="007B1288" w:rsidRDefault="00A150A9" w:rsidP="00695415">
      <w:pPr>
        <w:pStyle w:val="norm"/>
        <w:widowControl w:val="0"/>
        <w:tabs>
          <w:tab w:val="left" w:pos="900"/>
        </w:tabs>
        <w:spacing w:line="240" w:lineRule="auto"/>
        <w:ind w:firstLine="540"/>
        <w:rPr>
          <w:rFonts w:ascii="GHEA Grapalat" w:hAnsi="GHEA Grapalat"/>
          <w:color w:val="000000" w:themeColor="text1"/>
          <w:sz w:val="20"/>
        </w:rPr>
      </w:pPr>
      <w:r w:rsidRPr="007B1288">
        <w:rPr>
          <w:rFonts w:ascii="GHEA Grapalat" w:hAnsi="GHEA Grapalat"/>
          <w:color w:val="000000" w:themeColor="text1"/>
          <w:sz w:val="20"/>
        </w:rPr>
        <w:t>8.</w:t>
      </w:r>
      <w:r w:rsidR="0057264D" w:rsidRPr="007B1288">
        <w:rPr>
          <w:rFonts w:ascii="GHEA Grapalat" w:hAnsi="GHEA Grapalat"/>
          <w:color w:val="000000" w:themeColor="text1"/>
          <w:sz w:val="20"/>
        </w:rPr>
        <w:t>8</w:t>
      </w:r>
      <w:r w:rsidRPr="007B1288">
        <w:rPr>
          <w:rFonts w:ascii="GHEA Grapalat" w:hAnsi="GHEA Grapalat"/>
          <w:color w:val="000000" w:themeColor="text1"/>
          <w:sz w:val="20"/>
        </w:rPr>
        <w:t>.</w:t>
      </w:r>
      <w:r w:rsidR="00EB1C4F" w:rsidRPr="007B1288">
        <w:rPr>
          <w:rFonts w:ascii="GHEA Grapalat" w:hAnsi="GHEA Grapalat"/>
          <w:color w:val="000000" w:themeColor="text1"/>
          <w:sz w:val="20"/>
        </w:rPr>
        <w:t xml:space="preserve"> </w:t>
      </w:r>
      <w:r w:rsidRPr="007B1288">
        <w:rPr>
          <w:rFonts w:ascii="GHEA Grapalat" w:hAnsi="GHEA Grapalat"/>
          <w:color w:val="000000" w:themeColor="text1"/>
          <w:sz w:val="20"/>
        </w:rPr>
        <w:t xml:space="preserve">Если в результате оценки, проведенной в ходе заседания по вскрытию </w:t>
      </w:r>
      <w:r w:rsidR="00F00565" w:rsidRPr="007B1288">
        <w:rPr>
          <w:rFonts w:ascii="GHEA Grapalat" w:hAnsi="GHEA Grapalat"/>
          <w:color w:val="000000" w:themeColor="text1"/>
          <w:sz w:val="20"/>
        </w:rPr>
        <w:t xml:space="preserve">и оценке </w:t>
      </w:r>
      <w:r w:rsidRPr="007B1288">
        <w:rPr>
          <w:rFonts w:ascii="GHEA Grapalat" w:hAnsi="GHEA Grapalat"/>
          <w:color w:val="000000" w:themeColor="text1"/>
          <w:sz w:val="20"/>
        </w:rPr>
        <w:t>заявок, в заявке участника фиксируются несоответствия требованиям приглашения,</w:t>
      </w:r>
      <w:r w:rsidR="0011340E" w:rsidRPr="007B1288">
        <w:rPr>
          <w:rFonts w:ascii="GHEA Grapalat" w:hAnsi="GHEA Grapalat"/>
          <w:color w:val="000000" w:themeColor="text1"/>
          <w:sz w:val="20"/>
        </w:rPr>
        <w:t xml:space="preserve"> </w:t>
      </w:r>
      <w:r w:rsidR="0057264D" w:rsidRPr="007B1288">
        <w:rPr>
          <w:rFonts w:ascii="GHEA Grapalat" w:hAnsi="GHEA Grapalat"/>
          <w:color w:val="000000" w:themeColor="text1"/>
          <w:sz w:val="20"/>
        </w:rPr>
        <w:t xml:space="preserve">то </w:t>
      </w:r>
      <w:r w:rsidRPr="007B1288">
        <w:rPr>
          <w:rFonts w:ascii="GHEA Grapalat" w:hAnsi="GHEA Grapalat"/>
          <w:color w:val="000000" w:themeColor="text1"/>
          <w:sz w:val="20"/>
        </w:rPr>
        <w:t>секретарь комиссии в тот же день</w:t>
      </w:r>
      <w:r w:rsidR="007A34A6" w:rsidRPr="007B1288">
        <w:rPr>
          <w:rFonts w:ascii="GHEA Grapalat" w:hAnsi="GHEA Grapalat"/>
          <w:color w:val="000000" w:themeColor="text1"/>
          <w:sz w:val="20"/>
        </w:rPr>
        <w:t xml:space="preserve"> </w:t>
      </w:r>
      <w:r w:rsidR="0057264D" w:rsidRPr="007B1288">
        <w:rPr>
          <w:rFonts w:ascii="GHEA Grapalat" w:hAnsi="GHEA Grapalat"/>
          <w:color w:val="000000" w:themeColor="text1"/>
          <w:sz w:val="20"/>
        </w:rPr>
        <w:t>электронной форме</w:t>
      </w:r>
      <w:r w:rsidR="007A34A6" w:rsidRPr="007B1288">
        <w:rPr>
          <w:rFonts w:ascii="GHEA Grapalat" w:hAnsi="GHEA Grapalat"/>
          <w:color w:val="000000" w:themeColor="text1"/>
          <w:sz w:val="20"/>
        </w:rPr>
        <w:t xml:space="preserve"> </w:t>
      </w:r>
      <w:r w:rsidRPr="007B1288">
        <w:rPr>
          <w:rFonts w:ascii="GHEA Grapalat" w:hAnsi="GHEA Grapalat"/>
          <w:color w:val="000000" w:themeColor="text1"/>
          <w:sz w:val="20"/>
        </w:rPr>
        <w:t xml:space="preserve"> информирует об этом участника, предлагая последнему исправить несоответствия до окончания срока приостановления.</w:t>
      </w:r>
    </w:p>
    <w:p w14:paraId="38AF32BE" w14:textId="77777777" w:rsidR="003B3E74" w:rsidRPr="007B1288" w:rsidRDefault="006A3C8A" w:rsidP="00695415">
      <w:pPr>
        <w:pStyle w:val="norm"/>
        <w:widowControl w:val="0"/>
        <w:tabs>
          <w:tab w:val="left" w:pos="900"/>
        </w:tabs>
        <w:spacing w:line="240" w:lineRule="auto"/>
        <w:ind w:firstLine="540"/>
        <w:rPr>
          <w:rFonts w:ascii="GHEA Grapalat" w:hAnsi="GHEA Grapalat" w:cs="Sylfaen"/>
          <w:color w:val="000000" w:themeColor="text1"/>
          <w:sz w:val="20"/>
        </w:rPr>
      </w:pPr>
      <w:r w:rsidRPr="007B1288">
        <w:rPr>
          <w:rFonts w:ascii="GHEA Grapalat" w:hAnsi="GHEA Grapalat" w:cs="Sylfaen"/>
          <w:color w:val="000000" w:themeColor="text1"/>
          <w:sz w:val="20"/>
        </w:rPr>
        <w:t>В уведомлении, направленном участнику, подробно описываются все несоответствия, обнаруженные при оценке заявки</w:t>
      </w:r>
      <w:r w:rsidR="006371D0" w:rsidRPr="007B1288">
        <w:rPr>
          <w:rFonts w:ascii="GHEA Grapalat" w:hAnsi="GHEA Grapalat" w:cs="Sylfaen"/>
          <w:color w:val="000000" w:themeColor="text1"/>
          <w:sz w:val="20"/>
        </w:rPr>
        <w:t>.</w:t>
      </w:r>
    </w:p>
    <w:p w14:paraId="343A6436" w14:textId="77777777" w:rsidR="00C27BA4" w:rsidRPr="007B1288" w:rsidRDefault="00A150A9" w:rsidP="00695415">
      <w:pPr>
        <w:pStyle w:val="norm"/>
        <w:widowControl w:val="0"/>
        <w:tabs>
          <w:tab w:val="left" w:pos="900"/>
          <w:tab w:val="left" w:pos="1276"/>
        </w:tabs>
        <w:spacing w:line="240" w:lineRule="auto"/>
        <w:ind w:firstLine="540"/>
        <w:rPr>
          <w:rFonts w:ascii="GHEA Grapalat" w:hAnsi="GHEA Grapalat"/>
          <w:color w:val="000000" w:themeColor="text1"/>
          <w:sz w:val="20"/>
        </w:rPr>
      </w:pPr>
      <w:r w:rsidRPr="007B1288">
        <w:rPr>
          <w:rFonts w:ascii="GHEA Grapalat" w:hAnsi="GHEA Grapalat"/>
          <w:color w:val="000000" w:themeColor="text1"/>
          <w:sz w:val="20"/>
        </w:rPr>
        <w:t>8.</w:t>
      </w:r>
      <w:r w:rsidR="006C7442" w:rsidRPr="007B1288">
        <w:rPr>
          <w:rFonts w:ascii="GHEA Grapalat" w:hAnsi="GHEA Grapalat"/>
          <w:color w:val="000000" w:themeColor="text1"/>
          <w:sz w:val="20"/>
        </w:rPr>
        <w:t>9</w:t>
      </w:r>
      <w:r w:rsidRPr="007B1288">
        <w:rPr>
          <w:rFonts w:ascii="GHEA Grapalat" w:hAnsi="GHEA Grapalat"/>
          <w:color w:val="000000" w:themeColor="text1"/>
          <w:sz w:val="20"/>
        </w:rPr>
        <w:t>.</w:t>
      </w:r>
      <w:r w:rsidR="00EB1C4F" w:rsidRPr="007B1288">
        <w:rPr>
          <w:rFonts w:ascii="GHEA Grapalat" w:hAnsi="GHEA Grapalat"/>
          <w:color w:val="000000" w:themeColor="text1"/>
          <w:sz w:val="20"/>
        </w:rPr>
        <w:t xml:space="preserve"> </w:t>
      </w:r>
      <w:r w:rsidRPr="007B1288">
        <w:rPr>
          <w:rFonts w:ascii="GHEA Grapalat" w:hAnsi="GHEA Grapalat"/>
          <w:color w:val="000000" w:themeColor="text1"/>
          <w:sz w:val="20"/>
        </w:rPr>
        <w:t>Если участник исправляет зафиксированное несоответствие в срок, установленный пунктом 8.</w:t>
      </w:r>
      <w:r w:rsidR="009F0AEC" w:rsidRPr="007B1288">
        <w:rPr>
          <w:rFonts w:ascii="GHEA Grapalat" w:hAnsi="GHEA Grapalat"/>
          <w:color w:val="000000" w:themeColor="text1"/>
          <w:sz w:val="20"/>
        </w:rPr>
        <w:t>8</w:t>
      </w:r>
      <w:r w:rsidRPr="007B1288">
        <w:rPr>
          <w:rFonts w:ascii="GHEA Grapalat" w:hAnsi="GHEA Grapalat"/>
          <w:color w:val="000000" w:themeColor="text1"/>
          <w:sz w:val="20"/>
        </w:rPr>
        <w:t>. настоящего приглашения, то его заявка оценивается удовлетворительно. В противном случае, заявка</w:t>
      </w:r>
      <w:r w:rsidR="00D23C17" w:rsidRPr="007B1288">
        <w:rPr>
          <w:rFonts w:ascii="GHEA Grapalat" w:hAnsi="GHEA Grapalat"/>
          <w:color w:val="000000" w:themeColor="text1"/>
          <w:sz w:val="20"/>
        </w:rPr>
        <w:t xml:space="preserve"> данного участника</w:t>
      </w:r>
      <w:r w:rsidRPr="007B1288">
        <w:rPr>
          <w:rFonts w:ascii="GHEA Grapalat" w:hAnsi="GHEA Grapalat"/>
          <w:color w:val="000000" w:themeColor="text1"/>
          <w:sz w:val="20"/>
        </w:rPr>
        <w:t xml:space="preserve"> оценивается неуд</w:t>
      </w:r>
      <w:r w:rsidR="00A50C53" w:rsidRPr="007B1288">
        <w:rPr>
          <w:rFonts w:ascii="GHEA Grapalat" w:hAnsi="GHEA Grapalat"/>
          <w:color w:val="000000" w:themeColor="text1"/>
          <w:sz w:val="20"/>
        </w:rPr>
        <w:t>овлетворительно и отклоняется</w:t>
      </w:r>
      <w:r w:rsidR="005D7FA6" w:rsidRPr="007B1288">
        <w:rPr>
          <w:rFonts w:ascii="GHEA Grapalat" w:hAnsi="GHEA Grapalat"/>
          <w:color w:val="000000" w:themeColor="text1"/>
          <w:sz w:val="20"/>
        </w:rPr>
        <w:t>, а отобранным участником признается участник, занявший последующее место</w:t>
      </w:r>
      <w:r w:rsidR="00A50C53" w:rsidRPr="007B1288">
        <w:rPr>
          <w:rFonts w:ascii="GHEA Grapalat" w:hAnsi="GHEA Grapalat"/>
          <w:color w:val="000000" w:themeColor="text1"/>
          <w:sz w:val="20"/>
        </w:rPr>
        <w:t>.</w:t>
      </w:r>
    </w:p>
    <w:p w14:paraId="3F234681" w14:textId="77777777" w:rsidR="00E46770" w:rsidRPr="007B1288" w:rsidRDefault="00A150A9" w:rsidP="00695415">
      <w:pPr>
        <w:pStyle w:val="BodyTextIndent2"/>
        <w:widowControl w:val="0"/>
        <w:tabs>
          <w:tab w:val="left" w:pos="900"/>
          <w:tab w:val="left" w:pos="1276"/>
        </w:tabs>
        <w:spacing w:line="240" w:lineRule="auto"/>
        <w:rPr>
          <w:rFonts w:ascii="GHEA Grapalat" w:hAnsi="GHEA Grapalat"/>
          <w:color w:val="000000" w:themeColor="text1"/>
        </w:rPr>
      </w:pPr>
      <w:r w:rsidRPr="007B1288">
        <w:rPr>
          <w:rFonts w:ascii="GHEA Grapalat" w:hAnsi="GHEA Grapalat"/>
          <w:color w:val="000000" w:themeColor="text1"/>
        </w:rPr>
        <w:t>8.1</w:t>
      </w:r>
      <w:r w:rsidR="006C7442" w:rsidRPr="007B1288">
        <w:rPr>
          <w:rFonts w:ascii="GHEA Grapalat" w:hAnsi="GHEA Grapalat"/>
          <w:color w:val="000000" w:themeColor="text1"/>
        </w:rPr>
        <w:t>0</w:t>
      </w:r>
      <w:r w:rsidRPr="007B1288">
        <w:rPr>
          <w:rFonts w:ascii="GHEA Grapalat" w:hAnsi="GHEA Grapalat"/>
          <w:color w:val="000000" w:themeColor="text1"/>
        </w:rPr>
        <w:t>.</w:t>
      </w:r>
      <w:r w:rsidR="00EB1C4F" w:rsidRPr="007B1288">
        <w:rPr>
          <w:rFonts w:ascii="GHEA Grapalat" w:hAnsi="GHEA Grapalat"/>
          <w:color w:val="000000" w:themeColor="text1"/>
        </w:rPr>
        <w:t xml:space="preserve"> </w:t>
      </w:r>
      <w:r w:rsidR="00E46770" w:rsidRPr="007B1288">
        <w:rPr>
          <w:rFonts w:ascii="GHEA Grapalat" w:hAnsi="GHEA Grapalat"/>
          <w:color w:val="000000" w:themeColor="text1"/>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7B1288" w:rsidDel="00A5199D">
        <w:rPr>
          <w:rFonts w:ascii="GHEA Grapalat" w:hAnsi="GHEA Grapalat"/>
          <w:color w:val="000000" w:themeColor="text1"/>
        </w:rPr>
        <w:t xml:space="preserve"> </w:t>
      </w:r>
      <w:r w:rsidR="00E46770" w:rsidRPr="007B1288">
        <w:rPr>
          <w:rFonts w:ascii="GHEA Grapalat" w:hAnsi="GHEA Grapalat"/>
          <w:color w:val="000000" w:themeColor="text1"/>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754A95D" w14:textId="77777777" w:rsidR="00C70652" w:rsidRPr="007B1288" w:rsidRDefault="00A150A9" w:rsidP="00695415">
      <w:pPr>
        <w:pStyle w:val="BodyTextIndent2"/>
        <w:widowControl w:val="0"/>
        <w:tabs>
          <w:tab w:val="left" w:pos="900"/>
          <w:tab w:val="left" w:pos="1276"/>
        </w:tabs>
        <w:spacing w:line="240" w:lineRule="auto"/>
        <w:rPr>
          <w:rFonts w:ascii="GHEA Grapalat" w:hAnsi="GHEA Grapalat"/>
          <w:color w:val="000000" w:themeColor="text1"/>
        </w:rPr>
      </w:pPr>
      <w:r w:rsidRPr="007B1288">
        <w:rPr>
          <w:rFonts w:ascii="GHEA Grapalat" w:hAnsi="GHEA Grapalat"/>
          <w:color w:val="000000" w:themeColor="text1"/>
        </w:rPr>
        <w:t>8.1</w:t>
      </w:r>
      <w:r w:rsidR="00DA35A6" w:rsidRPr="007B1288">
        <w:rPr>
          <w:rFonts w:ascii="GHEA Grapalat" w:hAnsi="GHEA Grapalat"/>
          <w:color w:val="000000" w:themeColor="text1"/>
        </w:rPr>
        <w:t>1</w:t>
      </w:r>
      <w:r w:rsidR="004409B1" w:rsidRPr="007B1288">
        <w:rPr>
          <w:rFonts w:ascii="GHEA Grapalat" w:hAnsi="GHEA Grapalat"/>
          <w:color w:val="000000" w:themeColor="text1"/>
        </w:rPr>
        <w:t>.</w:t>
      </w:r>
      <w:r w:rsidR="00EB1C4F" w:rsidRPr="007B1288">
        <w:rPr>
          <w:rFonts w:ascii="GHEA Grapalat" w:hAnsi="GHEA Grapalat"/>
          <w:color w:val="000000" w:themeColor="text1"/>
        </w:rPr>
        <w:t xml:space="preserve"> </w:t>
      </w:r>
      <w:r w:rsidRPr="007B1288">
        <w:rPr>
          <w:rFonts w:ascii="GHEA Grapalat" w:hAnsi="GHEA Grapalat"/>
          <w:color w:val="000000" w:themeColor="text1"/>
        </w:rPr>
        <w:t>После вскрытия</w:t>
      </w:r>
      <w:r w:rsidR="00895E05" w:rsidRPr="007B1288">
        <w:rPr>
          <w:rFonts w:ascii="GHEA Grapalat" w:hAnsi="GHEA Grapalat"/>
          <w:color w:val="000000" w:themeColor="text1"/>
        </w:rPr>
        <w:t xml:space="preserve"> и оценки</w:t>
      </w:r>
      <w:r w:rsidRPr="007B1288">
        <w:rPr>
          <w:rFonts w:ascii="GHEA Grapalat" w:hAnsi="GHEA Grapalat"/>
          <w:color w:val="000000" w:themeColor="text1"/>
        </w:rPr>
        <w:t xml:space="preserve"> заявок составляется протокол в порядке, установленном законодательством Республики Армения о закупках.</w:t>
      </w:r>
      <w:r w:rsidR="00895E05" w:rsidRPr="007B1288">
        <w:rPr>
          <w:rFonts w:ascii="GHEA Grapalat" w:hAnsi="GHEA Grapalat"/>
          <w:color w:val="000000" w:themeColor="text1"/>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B1288">
        <w:rPr>
          <w:rFonts w:ascii="GHEA Grapalat" w:hAnsi="GHEA Grapalat"/>
          <w:color w:val="000000" w:themeColor="text1"/>
        </w:rPr>
        <w:t>.</w:t>
      </w:r>
    </w:p>
    <w:p w14:paraId="15F24136" w14:textId="77777777" w:rsidR="00E65F37" w:rsidRPr="007B1288" w:rsidRDefault="00A150A9" w:rsidP="00695415">
      <w:pPr>
        <w:pStyle w:val="BodyTextIndent2"/>
        <w:widowControl w:val="0"/>
        <w:tabs>
          <w:tab w:val="left" w:pos="900"/>
          <w:tab w:val="left" w:pos="1276"/>
        </w:tabs>
        <w:spacing w:line="240" w:lineRule="auto"/>
        <w:rPr>
          <w:rFonts w:ascii="GHEA Grapalat" w:hAnsi="GHEA Grapalat" w:cs="Sylfaen"/>
          <w:color w:val="000000" w:themeColor="text1"/>
        </w:rPr>
      </w:pPr>
      <w:r w:rsidRPr="007B1288">
        <w:rPr>
          <w:rFonts w:ascii="GHEA Grapalat" w:hAnsi="GHEA Grapalat"/>
          <w:color w:val="000000" w:themeColor="text1"/>
        </w:rPr>
        <w:t>8.1</w:t>
      </w:r>
      <w:r w:rsidR="00874C2B" w:rsidRPr="007B1288">
        <w:rPr>
          <w:rFonts w:ascii="GHEA Grapalat" w:hAnsi="GHEA Grapalat"/>
          <w:color w:val="000000" w:themeColor="text1"/>
        </w:rPr>
        <w:t>2</w:t>
      </w:r>
      <w:r w:rsidRPr="007B1288">
        <w:rPr>
          <w:rFonts w:ascii="GHEA Grapalat" w:hAnsi="GHEA Grapalat"/>
          <w:color w:val="000000" w:themeColor="text1"/>
        </w:rPr>
        <w:t>.Не позднее чем на следующий рабочий день после завершения заседания по вскрытию</w:t>
      </w:r>
      <w:r w:rsidR="001E4A24" w:rsidRPr="007B1288">
        <w:rPr>
          <w:rFonts w:ascii="GHEA Grapalat" w:hAnsi="GHEA Grapalat"/>
          <w:color w:val="000000" w:themeColor="text1"/>
        </w:rPr>
        <w:t xml:space="preserve"> и оценке</w:t>
      </w:r>
      <w:r w:rsidRPr="007B1288">
        <w:rPr>
          <w:rFonts w:ascii="GHEA Grapalat" w:hAnsi="GHEA Grapalat"/>
          <w:color w:val="000000" w:themeColor="text1"/>
        </w:rPr>
        <w:t xml:space="preserve"> заявок секретарь комиссии: </w:t>
      </w:r>
    </w:p>
    <w:p w14:paraId="09BC61BA" w14:textId="77777777" w:rsidR="00A24827" w:rsidRPr="007B1288" w:rsidRDefault="00A24827" w:rsidP="00695415">
      <w:pPr>
        <w:pStyle w:val="BodyTextIndent2"/>
        <w:widowControl w:val="0"/>
        <w:tabs>
          <w:tab w:val="left" w:pos="900"/>
        </w:tabs>
        <w:spacing w:line="240" w:lineRule="auto"/>
        <w:rPr>
          <w:rFonts w:ascii="GHEA Grapalat" w:hAnsi="GHEA Grapalat" w:cs="Sylfaen"/>
          <w:color w:val="000000" w:themeColor="text1"/>
        </w:rPr>
      </w:pPr>
      <w:r w:rsidRPr="007B1288">
        <w:rPr>
          <w:rFonts w:ascii="GHEA Grapalat" w:hAnsi="GHEA Grapalat"/>
          <w:color w:val="000000" w:themeColor="text1"/>
        </w:rPr>
        <w:t>1)</w:t>
      </w:r>
      <w:r w:rsidR="00DC64B5" w:rsidRPr="007B1288">
        <w:rPr>
          <w:rFonts w:ascii="GHEA Grapalat" w:hAnsi="GHEA Grapalat"/>
          <w:color w:val="000000" w:themeColor="text1"/>
        </w:rPr>
        <w:tab/>
      </w:r>
      <w:r w:rsidRPr="007B1288">
        <w:rPr>
          <w:rFonts w:ascii="GHEA Grapalat" w:hAnsi="GHEA Grapalat"/>
          <w:color w:val="000000" w:themeColor="text1"/>
        </w:rPr>
        <w:t>опубликовывает в бюллетене воспроизведенный (отсканированный) с</w:t>
      </w:r>
      <w:r w:rsidR="00DC64B5" w:rsidRPr="007B1288">
        <w:rPr>
          <w:rFonts w:ascii="Calibri" w:hAnsi="Calibri" w:cs="Calibri"/>
          <w:color w:val="000000" w:themeColor="text1"/>
          <w:lang w:val="en-US"/>
        </w:rPr>
        <w:t> </w:t>
      </w:r>
      <w:r w:rsidRPr="007B1288">
        <w:rPr>
          <w:rFonts w:ascii="GHEA Grapalat" w:hAnsi="GHEA Grapalat"/>
          <w:color w:val="000000" w:themeColor="text1"/>
        </w:rPr>
        <w:t>оригинала вариант протокола заседания по вскрытию</w:t>
      </w:r>
      <w:r w:rsidR="00987FFB" w:rsidRPr="007B1288">
        <w:rPr>
          <w:rFonts w:ascii="GHEA Grapalat" w:hAnsi="GHEA Grapalat"/>
          <w:color w:val="000000" w:themeColor="text1"/>
        </w:rPr>
        <w:t xml:space="preserve"> и оценке</w:t>
      </w:r>
      <w:r w:rsidRPr="007B1288">
        <w:rPr>
          <w:rFonts w:ascii="GHEA Grapalat" w:hAnsi="GHEA Grapalat"/>
          <w:color w:val="000000" w:themeColor="text1"/>
        </w:rPr>
        <w:t xml:space="preserve"> заявок</w:t>
      </w:r>
      <w:r w:rsidR="001E4A24" w:rsidRPr="007B1288">
        <w:rPr>
          <w:rFonts w:ascii="GHEA Grapalat" w:hAnsi="GHEA Grapalat"/>
          <w:color w:val="000000" w:themeColor="text1"/>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1AFDDD63" w14:textId="77777777" w:rsidR="008B73CD" w:rsidRPr="007B1288" w:rsidRDefault="008B73CD" w:rsidP="00695415">
      <w:pPr>
        <w:pStyle w:val="BodyTextIndent2"/>
        <w:widowControl w:val="0"/>
        <w:tabs>
          <w:tab w:val="left" w:pos="900"/>
        </w:tabs>
        <w:spacing w:line="240" w:lineRule="auto"/>
        <w:rPr>
          <w:rFonts w:ascii="GHEA Grapalat" w:hAnsi="GHEA Grapalat" w:cs="Sylfaen"/>
          <w:color w:val="000000" w:themeColor="text1"/>
        </w:rPr>
      </w:pPr>
      <w:r w:rsidRPr="007B1288">
        <w:rPr>
          <w:rFonts w:ascii="GHEA Grapalat" w:hAnsi="GHEA Grapalat"/>
          <w:color w:val="000000" w:themeColor="text1"/>
        </w:rPr>
        <w:t>2)</w:t>
      </w:r>
      <w:r w:rsidR="00DC64B5" w:rsidRPr="007B1288">
        <w:rPr>
          <w:rFonts w:ascii="GHEA Grapalat" w:hAnsi="GHEA Grapalat"/>
          <w:color w:val="000000" w:themeColor="text1"/>
        </w:rPr>
        <w:tab/>
      </w:r>
      <w:r w:rsidRPr="007B1288">
        <w:rPr>
          <w:rFonts w:ascii="GHEA Grapalat" w:hAnsi="GHEA Grapalat"/>
          <w:color w:val="000000" w:themeColor="text1"/>
        </w:rPr>
        <w:t>опубликовывает в бюллетене воспроизведенные (отсканированные) с</w:t>
      </w:r>
      <w:r w:rsidR="00DC64B5" w:rsidRPr="007B1288">
        <w:rPr>
          <w:rFonts w:ascii="Calibri" w:hAnsi="Calibri" w:cs="Calibri"/>
          <w:color w:val="000000" w:themeColor="text1"/>
          <w:lang w:val="en-US"/>
        </w:rPr>
        <w:t> </w:t>
      </w:r>
      <w:r w:rsidRPr="007B1288">
        <w:rPr>
          <w:rFonts w:ascii="GHEA Grapalat" w:hAnsi="GHEA Grapalat"/>
          <w:color w:val="000000" w:themeColor="text1"/>
        </w:rPr>
        <w:t xml:space="preserve">подписанных им и </w:t>
      </w:r>
      <w:r w:rsidRPr="007B1288">
        <w:rPr>
          <w:rFonts w:ascii="GHEA Grapalat" w:hAnsi="GHEA Grapalat"/>
          <w:color w:val="000000" w:themeColor="text1"/>
        </w:rPr>
        <w:lastRenderedPageBreak/>
        <w:t>присутствующими на заседании по вскрытию</w:t>
      </w:r>
      <w:r w:rsidR="00BB2C46" w:rsidRPr="007B1288">
        <w:rPr>
          <w:rFonts w:ascii="GHEA Grapalat" w:hAnsi="GHEA Grapalat"/>
          <w:color w:val="000000" w:themeColor="text1"/>
        </w:rPr>
        <w:t xml:space="preserve"> и оценке</w:t>
      </w:r>
      <w:r w:rsidRPr="007B1288">
        <w:rPr>
          <w:rFonts w:ascii="GHEA Grapalat" w:hAnsi="GHEA Grapalat"/>
          <w:color w:val="000000" w:themeColor="text1"/>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B1288">
        <w:rPr>
          <w:rFonts w:ascii="GHEA Grapalat" w:hAnsi="GHEA Grapalat"/>
          <w:color w:val="000000" w:themeColor="text1"/>
        </w:rPr>
        <w:t xml:space="preserve"> и оценке</w:t>
      </w:r>
      <w:r w:rsidRPr="007B1288">
        <w:rPr>
          <w:rFonts w:ascii="GHEA Grapalat" w:hAnsi="GHEA Grapalat"/>
          <w:color w:val="000000" w:themeColor="text1"/>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822D704" w14:textId="77777777" w:rsidR="00E64D24" w:rsidRPr="007B1288" w:rsidRDefault="008769B4" w:rsidP="00695415">
      <w:pPr>
        <w:widowControl w:val="0"/>
        <w:tabs>
          <w:tab w:val="left" w:pos="900"/>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8.</w:t>
      </w:r>
      <w:r w:rsidR="005B6DCF" w:rsidRPr="007B1288">
        <w:rPr>
          <w:rFonts w:ascii="GHEA Grapalat" w:hAnsi="GHEA Grapalat"/>
          <w:color w:val="000000" w:themeColor="text1"/>
          <w:sz w:val="20"/>
          <w:szCs w:val="20"/>
          <w:lang w:val="hy-AM"/>
        </w:rPr>
        <w:t>1</w:t>
      </w:r>
      <w:r w:rsidR="00937687" w:rsidRPr="007B1288">
        <w:rPr>
          <w:rFonts w:ascii="GHEA Grapalat" w:hAnsi="GHEA Grapalat"/>
          <w:color w:val="000000" w:themeColor="text1"/>
          <w:sz w:val="20"/>
          <w:szCs w:val="20"/>
        </w:rPr>
        <w:t>3</w:t>
      </w:r>
      <w:r w:rsidR="00493CC7" w:rsidRPr="007B1288">
        <w:rPr>
          <w:rFonts w:ascii="GHEA Grapalat" w:hAnsi="GHEA Grapalat"/>
          <w:color w:val="000000" w:themeColor="text1"/>
          <w:sz w:val="20"/>
          <w:szCs w:val="20"/>
        </w:rPr>
        <w:t>.</w:t>
      </w:r>
      <w:r w:rsidR="00EB1C4F" w:rsidRPr="007B1288">
        <w:rPr>
          <w:rFonts w:ascii="GHEA Grapalat" w:hAnsi="GHEA Grapalat"/>
          <w:color w:val="000000" w:themeColor="text1"/>
          <w:sz w:val="20"/>
          <w:szCs w:val="20"/>
        </w:rPr>
        <w:t xml:space="preserve"> </w:t>
      </w:r>
      <w:r w:rsidR="00BD06DB" w:rsidRPr="007B1288">
        <w:rPr>
          <w:rFonts w:ascii="GHEA Grapalat" w:hAnsi="GHEA Grapalat"/>
          <w:color w:val="000000" w:themeColor="text1"/>
          <w:sz w:val="20"/>
          <w:szCs w:val="20"/>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0B9F62D6" w14:textId="77777777" w:rsidR="006D55DC" w:rsidRPr="007B1288" w:rsidRDefault="00392E38" w:rsidP="00695415">
      <w:pPr>
        <w:widowControl w:val="0"/>
        <w:tabs>
          <w:tab w:val="left" w:pos="900"/>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Е</w:t>
      </w:r>
      <w:r w:rsidR="006D55DC" w:rsidRPr="007B1288">
        <w:rPr>
          <w:rFonts w:ascii="GHEA Grapalat" w:hAnsi="GHEA Grapalat"/>
          <w:color w:val="000000" w:themeColor="text1"/>
          <w:sz w:val="20"/>
          <w:szCs w:val="20"/>
        </w:rPr>
        <w:t>сли:</w:t>
      </w:r>
    </w:p>
    <w:p w14:paraId="7C9F6FEC" w14:textId="77777777" w:rsidR="006D55DC" w:rsidRPr="007B1288" w:rsidRDefault="006D55DC" w:rsidP="00C466A6">
      <w:pPr>
        <w:pStyle w:val="ListParagraph"/>
        <w:widowControl w:val="0"/>
        <w:numPr>
          <w:ilvl w:val="0"/>
          <w:numId w:val="8"/>
        </w:numPr>
        <w:tabs>
          <w:tab w:val="left" w:pos="900"/>
        </w:tabs>
        <w:ind w:left="0" w:firstLine="540"/>
        <w:contextualSpacing/>
        <w:jc w:val="both"/>
        <w:rPr>
          <w:rFonts w:ascii="GHEA Grapalat" w:hAnsi="GHEA Grapalat"/>
          <w:color w:val="000000" w:themeColor="text1"/>
          <w:sz w:val="20"/>
          <w:szCs w:val="20"/>
        </w:rPr>
      </w:pPr>
      <w:r w:rsidRPr="007B1288">
        <w:rPr>
          <w:rFonts w:ascii="GHEA Grapalat" w:hAnsi="GHEA Grapalat"/>
          <w:color w:val="000000" w:themeColor="text1"/>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B95BC2E" w14:textId="77777777" w:rsidR="006D55DC" w:rsidRPr="007B1288" w:rsidRDefault="006D55DC" w:rsidP="00C466A6">
      <w:pPr>
        <w:pStyle w:val="ListParagraph"/>
        <w:widowControl w:val="0"/>
        <w:numPr>
          <w:ilvl w:val="0"/>
          <w:numId w:val="8"/>
        </w:numPr>
        <w:tabs>
          <w:tab w:val="left" w:pos="900"/>
        </w:tabs>
        <w:ind w:left="0" w:firstLine="540"/>
        <w:contextualSpacing/>
        <w:jc w:val="both"/>
        <w:rPr>
          <w:rFonts w:ascii="GHEA Grapalat" w:hAnsi="GHEA Grapalat"/>
          <w:color w:val="000000" w:themeColor="text1"/>
          <w:sz w:val="20"/>
          <w:szCs w:val="20"/>
        </w:rPr>
      </w:pPr>
      <w:r w:rsidRPr="007B1288">
        <w:rPr>
          <w:rFonts w:ascii="GHEA Grapalat" w:hAnsi="GHEA Grapalat"/>
          <w:color w:val="000000" w:themeColor="text1"/>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0A60E58A" w14:textId="77777777" w:rsidR="006D55DC" w:rsidRPr="007B1288" w:rsidRDefault="00C61E94" w:rsidP="00695415">
      <w:pPr>
        <w:widowControl w:val="0"/>
        <w:tabs>
          <w:tab w:val="left" w:pos="900"/>
          <w:tab w:val="left" w:pos="1276"/>
        </w:tabs>
        <w:ind w:firstLine="540"/>
        <w:jc w:val="both"/>
        <w:rPr>
          <w:rFonts w:ascii="GHEA Grapalat" w:hAnsi="GHEA Grapalat"/>
          <w:color w:val="000000" w:themeColor="text1"/>
          <w:sz w:val="20"/>
          <w:szCs w:val="20"/>
        </w:rPr>
      </w:pPr>
      <w:r w:rsidRPr="007B1288">
        <w:rPr>
          <w:rFonts w:ascii="GHEA Grapalat" w:hAnsi="GHEA Grapalat" w:cs="Sylfaen"/>
          <w:color w:val="000000" w:themeColor="text1"/>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25294C8" w14:textId="77777777" w:rsidR="00A63D83" w:rsidRPr="007B1288" w:rsidRDefault="00A63D83" w:rsidP="00695415">
      <w:pPr>
        <w:widowControl w:val="0"/>
        <w:tabs>
          <w:tab w:val="left" w:pos="900"/>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8.1</w:t>
      </w:r>
      <w:r w:rsidR="00C44C97" w:rsidRPr="007B1288">
        <w:rPr>
          <w:rFonts w:ascii="GHEA Grapalat" w:hAnsi="GHEA Grapalat"/>
          <w:color w:val="000000" w:themeColor="text1"/>
          <w:sz w:val="20"/>
          <w:szCs w:val="20"/>
        </w:rPr>
        <w:t>4</w:t>
      </w:r>
      <w:r w:rsidR="00A31DCA" w:rsidRPr="007B1288">
        <w:rPr>
          <w:rFonts w:ascii="GHEA Grapalat" w:hAnsi="GHEA Grapalat"/>
          <w:color w:val="000000" w:themeColor="text1"/>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5229897" w14:textId="77777777" w:rsidR="00A23E7B" w:rsidRPr="007B1288" w:rsidRDefault="00E64D24" w:rsidP="00695415">
      <w:pPr>
        <w:pStyle w:val="norm"/>
        <w:widowControl w:val="0"/>
        <w:tabs>
          <w:tab w:val="left" w:pos="900"/>
          <w:tab w:val="left" w:pos="1276"/>
        </w:tabs>
        <w:spacing w:line="240" w:lineRule="auto"/>
        <w:ind w:firstLine="540"/>
        <w:rPr>
          <w:rFonts w:ascii="GHEA Grapalat" w:hAnsi="GHEA Grapalat" w:cs="Sylfaen"/>
          <w:color w:val="000000" w:themeColor="text1"/>
          <w:sz w:val="20"/>
        </w:rPr>
      </w:pPr>
      <w:r w:rsidRPr="007B1288">
        <w:rPr>
          <w:rFonts w:ascii="GHEA Grapalat" w:hAnsi="GHEA Grapalat"/>
          <w:color w:val="000000" w:themeColor="text1"/>
          <w:sz w:val="20"/>
        </w:rPr>
        <w:t>8.1</w:t>
      </w:r>
      <w:r w:rsidR="00C44C97" w:rsidRPr="007B1288">
        <w:rPr>
          <w:rFonts w:ascii="GHEA Grapalat" w:hAnsi="GHEA Grapalat"/>
          <w:color w:val="000000" w:themeColor="text1"/>
          <w:sz w:val="20"/>
        </w:rPr>
        <w:t>5</w:t>
      </w:r>
      <w:r w:rsidRPr="007B1288">
        <w:rPr>
          <w:rFonts w:ascii="GHEA Grapalat" w:hAnsi="GHEA Grapalat"/>
          <w:color w:val="000000" w:themeColor="text1"/>
          <w:sz w:val="20"/>
        </w:rPr>
        <w:t xml:space="preserve"> </w:t>
      </w:r>
      <w:r w:rsidR="00C44C97" w:rsidRPr="007B1288">
        <w:rPr>
          <w:rFonts w:ascii="GHEA Grapalat" w:hAnsi="GHEA Grapalat"/>
          <w:color w:val="000000" w:themeColor="text1"/>
          <w:sz w:val="20"/>
        </w:rPr>
        <w:t>Документы, указанные в пункте</w:t>
      </w:r>
      <w:r w:rsidR="00A74478" w:rsidRPr="007B1288">
        <w:rPr>
          <w:rFonts w:ascii="GHEA Grapalat" w:hAnsi="GHEA Grapalat"/>
          <w:color w:val="000000" w:themeColor="text1"/>
          <w:sz w:val="20"/>
        </w:rPr>
        <w:t xml:space="preserve"> 8.</w:t>
      </w:r>
      <w:r w:rsidR="00F20C21" w:rsidRPr="007B1288">
        <w:rPr>
          <w:rFonts w:ascii="GHEA Grapalat" w:hAnsi="GHEA Grapalat"/>
          <w:color w:val="000000" w:themeColor="text1"/>
          <w:sz w:val="20"/>
        </w:rPr>
        <w:t>8</w:t>
      </w:r>
      <w:r w:rsidR="00A74478" w:rsidRPr="007B1288">
        <w:rPr>
          <w:rFonts w:ascii="GHEA Grapalat" w:hAnsi="GHEA Grapalat"/>
          <w:color w:val="000000" w:themeColor="text1"/>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B1288">
        <w:rPr>
          <w:rFonts w:ascii="GHEA Grapalat" w:hAnsi="GHEA Grapalat"/>
          <w:color w:val="000000" w:themeColor="text1"/>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44D430" w14:textId="77777777" w:rsidR="002B121D" w:rsidRPr="007B1288" w:rsidRDefault="00A150A9" w:rsidP="00695415">
      <w:pPr>
        <w:pStyle w:val="BodyTextIndent2"/>
        <w:widowControl w:val="0"/>
        <w:tabs>
          <w:tab w:val="left" w:pos="900"/>
          <w:tab w:val="left" w:pos="1276"/>
        </w:tabs>
        <w:spacing w:line="240" w:lineRule="auto"/>
        <w:rPr>
          <w:rFonts w:ascii="GHEA Grapalat" w:hAnsi="GHEA Grapalat" w:cs="Sylfaen"/>
          <w:color w:val="000000" w:themeColor="text1"/>
          <w:spacing w:val="-4"/>
        </w:rPr>
      </w:pPr>
      <w:r w:rsidRPr="007B1288">
        <w:rPr>
          <w:rFonts w:ascii="GHEA Grapalat" w:hAnsi="GHEA Grapalat"/>
          <w:color w:val="000000" w:themeColor="text1"/>
        </w:rPr>
        <w:t>8.</w:t>
      </w:r>
      <w:r w:rsidR="0093610F" w:rsidRPr="007B1288">
        <w:rPr>
          <w:rFonts w:ascii="GHEA Grapalat" w:hAnsi="GHEA Grapalat"/>
          <w:color w:val="000000" w:themeColor="text1"/>
        </w:rPr>
        <w:t>1</w:t>
      </w:r>
      <w:r w:rsidR="00E520F6" w:rsidRPr="007B1288">
        <w:rPr>
          <w:rFonts w:ascii="GHEA Grapalat" w:hAnsi="GHEA Grapalat"/>
          <w:color w:val="000000" w:themeColor="text1"/>
        </w:rPr>
        <w:t>6</w:t>
      </w:r>
      <w:r w:rsidR="00EE0CB1" w:rsidRPr="007B1288">
        <w:rPr>
          <w:rFonts w:ascii="GHEA Grapalat" w:hAnsi="GHEA Grapalat"/>
          <w:color w:val="000000" w:themeColor="text1"/>
        </w:rPr>
        <w:t>.</w:t>
      </w:r>
      <w:r w:rsidR="00EB1C4F" w:rsidRPr="007B1288">
        <w:rPr>
          <w:rFonts w:ascii="GHEA Grapalat" w:hAnsi="GHEA Grapalat"/>
          <w:color w:val="000000" w:themeColor="text1"/>
          <w:spacing w:val="-4"/>
        </w:rPr>
        <w:t xml:space="preserve"> </w:t>
      </w:r>
      <w:r w:rsidRPr="007B1288">
        <w:rPr>
          <w:rFonts w:ascii="GHEA Grapalat" w:hAnsi="GHEA Grapalat"/>
          <w:color w:val="000000" w:themeColor="text1"/>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A8D0EAE" w14:textId="77777777" w:rsidR="00BF457D" w:rsidRPr="007B1288" w:rsidRDefault="00BF457D" w:rsidP="00695415">
      <w:pPr>
        <w:widowControl w:val="0"/>
        <w:tabs>
          <w:tab w:val="left" w:pos="900"/>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8.1</w:t>
      </w:r>
      <w:r w:rsidR="00E520F6" w:rsidRPr="007B1288">
        <w:rPr>
          <w:rFonts w:ascii="GHEA Grapalat" w:hAnsi="GHEA Grapalat"/>
          <w:color w:val="000000" w:themeColor="text1"/>
          <w:sz w:val="20"/>
          <w:szCs w:val="20"/>
        </w:rPr>
        <w:t>7</w:t>
      </w:r>
      <w:r w:rsidRPr="007B1288">
        <w:rPr>
          <w:rFonts w:ascii="GHEA Grapalat" w:hAnsi="GHEA Grapalat"/>
          <w:color w:val="000000" w:themeColor="text1"/>
          <w:sz w:val="20"/>
          <w:szCs w:val="20"/>
        </w:rPr>
        <w:t>.</w:t>
      </w:r>
      <w:r w:rsidR="00EB1C4F"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078E981" w14:textId="77777777" w:rsidR="00BF457D" w:rsidRPr="007B1288" w:rsidRDefault="00BF457D" w:rsidP="00695415">
      <w:pPr>
        <w:widowControl w:val="0"/>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9A2A77F" w14:textId="77777777" w:rsidR="002B103D" w:rsidRPr="007B1288" w:rsidRDefault="00A150A9" w:rsidP="00695415">
      <w:pPr>
        <w:pStyle w:val="BodyTextIndent2"/>
        <w:widowControl w:val="0"/>
        <w:tabs>
          <w:tab w:val="left" w:pos="900"/>
          <w:tab w:val="left" w:pos="1276"/>
        </w:tabs>
        <w:spacing w:line="240" w:lineRule="auto"/>
        <w:rPr>
          <w:rFonts w:ascii="GHEA Grapalat" w:hAnsi="GHEA Grapalat"/>
          <w:color w:val="000000" w:themeColor="text1"/>
        </w:rPr>
      </w:pPr>
      <w:r w:rsidRPr="007B1288">
        <w:rPr>
          <w:rFonts w:ascii="GHEA Grapalat" w:hAnsi="GHEA Grapalat"/>
          <w:color w:val="000000" w:themeColor="text1"/>
        </w:rPr>
        <w:t>8.</w:t>
      </w:r>
      <w:r w:rsidR="000E624C" w:rsidRPr="007B1288">
        <w:rPr>
          <w:rFonts w:ascii="GHEA Grapalat" w:hAnsi="GHEA Grapalat"/>
          <w:color w:val="000000" w:themeColor="text1"/>
          <w:lang w:val="hy-AM"/>
        </w:rPr>
        <w:t>1</w:t>
      </w:r>
      <w:r w:rsidR="00E520F6" w:rsidRPr="007B1288">
        <w:rPr>
          <w:rFonts w:ascii="GHEA Grapalat" w:hAnsi="GHEA Grapalat"/>
          <w:color w:val="000000" w:themeColor="text1"/>
        </w:rPr>
        <w:t>8</w:t>
      </w:r>
      <w:r w:rsidRPr="007B1288">
        <w:rPr>
          <w:rFonts w:ascii="GHEA Grapalat" w:hAnsi="GHEA Grapalat"/>
          <w:color w:val="000000" w:themeColor="text1"/>
        </w:rPr>
        <w:t>.</w:t>
      </w:r>
      <w:r w:rsidR="00EB1C4F" w:rsidRPr="007B1288">
        <w:rPr>
          <w:rFonts w:ascii="GHEA Grapalat" w:hAnsi="GHEA Grapalat"/>
          <w:color w:val="000000" w:themeColor="text1"/>
        </w:rPr>
        <w:t xml:space="preserve"> </w:t>
      </w:r>
      <w:r w:rsidRPr="007B1288">
        <w:rPr>
          <w:rFonts w:ascii="GHEA Grapalat" w:hAnsi="GHEA Grapalat"/>
          <w:color w:val="000000" w:themeColor="text1"/>
        </w:rPr>
        <w:t xml:space="preserve">Оценка заявок и определение отобранного участника осуществляются по отдельным лотам. </w:t>
      </w:r>
    </w:p>
    <w:p w14:paraId="30007E5E" w14:textId="77777777" w:rsidR="00583092" w:rsidRPr="007B1288" w:rsidRDefault="00A150A9" w:rsidP="00695415">
      <w:pPr>
        <w:widowControl w:val="0"/>
        <w:tabs>
          <w:tab w:val="left" w:pos="900"/>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8.</w:t>
      </w:r>
      <w:r w:rsidR="0018426E" w:rsidRPr="007B1288">
        <w:rPr>
          <w:rFonts w:ascii="GHEA Grapalat" w:hAnsi="GHEA Grapalat"/>
          <w:color w:val="000000" w:themeColor="text1"/>
          <w:sz w:val="20"/>
          <w:szCs w:val="20"/>
        </w:rPr>
        <w:t>1</w:t>
      </w:r>
      <w:r w:rsidR="00144C98" w:rsidRPr="007B1288">
        <w:rPr>
          <w:rFonts w:ascii="GHEA Grapalat" w:hAnsi="GHEA Grapalat"/>
          <w:color w:val="000000" w:themeColor="text1"/>
          <w:sz w:val="20"/>
          <w:szCs w:val="20"/>
        </w:rPr>
        <w:t>9</w:t>
      </w:r>
      <w:r w:rsidR="009F2C5D" w:rsidRPr="007B1288">
        <w:rPr>
          <w:rFonts w:ascii="GHEA Grapalat" w:hAnsi="GHEA Grapalat"/>
          <w:color w:val="000000" w:themeColor="text1"/>
          <w:sz w:val="20"/>
          <w:szCs w:val="20"/>
        </w:rPr>
        <w:t>.</w:t>
      </w:r>
      <w:r w:rsidR="00EB1C4F"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случае если отобранный участник не заключает (отказывается</w:t>
      </w:r>
      <w:r w:rsidR="00521B59"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 xml:space="preserve">заключать) договор или лишается права на заключение договора, </w:t>
      </w:r>
      <w:r w:rsidR="000702A0" w:rsidRPr="007B1288">
        <w:rPr>
          <w:rFonts w:ascii="GHEA Grapalat" w:hAnsi="GHEA Grapalat"/>
          <w:color w:val="000000" w:themeColor="text1"/>
          <w:sz w:val="20"/>
          <w:szCs w:val="20"/>
        </w:rPr>
        <w:t xml:space="preserve">решением комиссии </w:t>
      </w:r>
      <w:r w:rsidR="005F2F3B" w:rsidRPr="007B1288">
        <w:rPr>
          <w:rFonts w:ascii="GHEA Grapalat" w:hAnsi="GHEA Grapalat"/>
          <w:color w:val="000000" w:themeColor="text1"/>
          <w:sz w:val="20"/>
          <w:szCs w:val="20"/>
        </w:rPr>
        <w:t xml:space="preserve">отобранным  </w:t>
      </w:r>
      <w:r w:rsidRPr="007B1288">
        <w:rPr>
          <w:rFonts w:ascii="GHEA Grapalat" w:hAnsi="GHEA Grapalat"/>
          <w:color w:val="000000" w:themeColor="text1"/>
          <w:sz w:val="20"/>
          <w:szCs w:val="20"/>
        </w:rPr>
        <w:t>участник</w:t>
      </w:r>
      <w:r w:rsidR="005F2F3B" w:rsidRPr="007B1288">
        <w:rPr>
          <w:rFonts w:ascii="GHEA Grapalat" w:hAnsi="GHEA Grapalat"/>
          <w:color w:val="000000" w:themeColor="text1"/>
          <w:sz w:val="20"/>
          <w:szCs w:val="20"/>
        </w:rPr>
        <w:t xml:space="preserve">ом </w:t>
      </w:r>
      <w:r w:rsidR="005F2F3B" w:rsidRPr="007B1288">
        <w:rPr>
          <w:rFonts w:ascii="GHEA Grapalat" w:hAnsi="GHEA Grapalat"/>
          <w:color w:val="000000" w:themeColor="text1"/>
          <w:sz w:val="20"/>
          <w:szCs w:val="20"/>
          <w:lang w:val="hy-AM"/>
        </w:rPr>
        <w:t xml:space="preserve"> </w:t>
      </w:r>
      <w:r w:rsidR="005F2F3B" w:rsidRPr="007B1288">
        <w:rPr>
          <w:rFonts w:ascii="GHEA Grapalat" w:hAnsi="GHEA Grapalat"/>
          <w:color w:val="000000" w:themeColor="text1"/>
          <w:sz w:val="20"/>
          <w:szCs w:val="20"/>
        </w:rPr>
        <w:t>признается участник занявший следующее место</w:t>
      </w:r>
      <w:r w:rsidR="00951CE5" w:rsidRPr="007B1288">
        <w:rPr>
          <w:rFonts w:ascii="GHEA Grapalat" w:hAnsi="GHEA Grapalat"/>
          <w:color w:val="000000" w:themeColor="text1"/>
          <w:sz w:val="20"/>
          <w:szCs w:val="20"/>
          <w:lang w:val="hy-AM"/>
        </w:rPr>
        <w:t xml:space="preserve"> </w:t>
      </w:r>
      <w:r w:rsidR="00951CE5" w:rsidRPr="007B1288">
        <w:rPr>
          <w:rFonts w:ascii="GHEA Grapalat" w:hAnsi="GHEA Grapalat"/>
          <w:color w:val="000000" w:themeColor="text1"/>
          <w:sz w:val="20"/>
          <w:szCs w:val="20"/>
        </w:rPr>
        <w:t>с</w:t>
      </w:r>
      <w:r w:rsidRPr="007B1288">
        <w:rPr>
          <w:rFonts w:ascii="GHEA Grapalat" w:hAnsi="GHEA Grapalat"/>
          <w:color w:val="000000" w:themeColor="text1"/>
          <w:sz w:val="20"/>
          <w:szCs w:val="20"/>
        </w:rPr>
        <w:t xml:space="preserve"> </w:t>
      </w:r>
      <w:r w:rsidR="00951CE5" w:rsidRPr="007B1288">
        <w:rPr>
          <w:rFonts w:ascii="GHEA Grapalat" w:hAnsi="GHEA Grapalat"/>
          <w:color w:val="000000" w:themeColor="text1"/>
          <w:sz w:val="20"/>
          <w:szCs w:val="20"/>
        </w:rPr>
        <w:t>применением процедуры</w:t>
      </w:r>
      <w:r w:rsidRPr="007B1288">
        <w:rPr>
          <w:rFonts w:ascii="GHEA Grapalat" w:hAnsi="GHEA Grapalat"/>
          <w:color w:val="000000" w:themeColor="text1"/>
          <w:sz w:val="20"/>
          <w:szCs w:val="20"/>
        </w:rPr>
        <w:t>, установленн</w:t>
      </w:r>
      <w:r w:rsidR="00951CE5" w:rsidRPr="007B1288">
        <w:rPr>
          <w:rFonts w:ascii="GHEA Grapalat" w:hAnsi="GHEA Grapalat"/>
          <w:color w:val="000000" w:themeColor="text1"/>
          <w:sz w:val="20"/>
          <w:szCs w:val="20"/>
        </w:rPr>
        <w:t>ой</w:t>
      </w:r>
      <w:r w:rsidRPr="007B1288">
        <w:rPr>
          <w:rFonts w:ascii="GHEA Grapalat" w:hAnsi="GHEA Grapalat"/>
          <w:color w:val="000000" w:themeColor="text1"/>
          <w:sz w:val="20"/>
          <w:szCs w:val="20"/>
        </w:rPr>
        <w:t xml:space="preserve"> пунктами 8.1</w:t>
      </w:r>
      <w:r w:rsidR="00C808AC" w:rsidRPr="007B1288">
        <w:rPr>
          <w:rFonts w:ascii="GHEA Grapalat" w:hAnsi="GHEA Grapalat"/>
          <w:color w:val="000000" w:themeColor="text1"/>
          <w:sz w:val="20"/>
          <w:szCs w:val="20"/>
        </w:rPr>
        <w:t>2</w:t>
      </w:r>
      <w:r w:rsidRPr="007B1288">
        <w:rPr>
          <w:rFonts w:ascii="GHEA Grapalat" w:hAnsi="GHEA Grapalat"/>
          <w:color w:val="000000" w:themeColor="text1"/>
          <w:sz w:val="20"/>
          <w:szCs w:val="20"/>
        </w:rPr>
        <w:t>-8.</w:t>
      </w:r>
      <w:r w:rsidR="00807FD0" w:rsidRPr="007B1288">
        <w:rPr>
          <w:rFonts w:ascii="GHEA Grapalat" w:hAnsi="GHEA Grapalat"/>
          <w:color w:val="000000" w:themeColor="text1"/>
          <w:sz w:val="20"/>
          <w:szCs w:val="20"/>
        </w:rPr>
        <w:t>19</w:t>
      </w:r>
      <w:r w:rsidR="007854B2"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части 1 настоящего Приглашения.</w:t>
      </w:r>
    </w:p>
    <w:p w14:paraId="1DFCA92D" w14:textId="77777777" w:rsidR="00583092" w:rsidRPr="007B1288" w:rsidRDefault="00A150A9" w:rsidP="00695415">
      <w:pPr>
        <w:pStyle w:val="BodyTextIndent2"/>
        <w:widowControl w:val="0"/>
        <w:tabs>
          <w:tab w:val="left" w:pos="900"/>
          <w:tab w:val="left" w:pos="1276"/>
        </w:tabs>
        <w:spacing w:line="240" w:lineRule="auto"/>
        <w:rPr>
          <w:rFonts w:ascii="GHEA Grapalat" w:hAnsi="GHEA Grapalat" w:cs="Sylfaen"/>
          <w:color w:val="000000" w:themeColor="text1"/>
        </w:rPr>
      </w:pPr>
      <w:r w:rsidRPr="007B1288">
        <w:rPr>
          <w:rFonts w:ascii="GHEA Grapalat" w:hAnsi="GHEA Grapalat"/>
          <w:color w:val="000000" w:themeColor="text1"/>
        </w:rPr>
        <w:t>8.</w:t>
      </w:r>
      <w:r w:rsidR="00144C98" w:rsidRPr="007B1288">
        <w:rPr>
          <w:rFonts w:ascii="GHEA Grapalat" w:hAnsi="GHEA Grapalat"/>
          <w:color w:val="000000" w:themeColor="text1"/>
        </w:rPr>
        <w:t>20</w:t>
      </w:r>
      <w:r w:rsidR="00FA2DBA" w:rsidRPr="007B1288">
        <w:rPr>
          <w:rFonts w:ascii="GHEA Grapalat" w:hAnsi="GHEA Grapalat"/>
          <w:color w:val="000000" w:themeColor="text1"/>
        </w:rPr>
        <w:t>.</w:t>
      </w:r>
      <w:r w:rsidR="00EB1C4F" w:rsidRPr="007B1288">
        <w:rPr>
          <w:rFonts w:ascii="GHEA Grapalat" w:hAnsi="GHEA Grapalat"/>
          <w:color w:val="000000" w:themeColor="text1"/>
        </w:rPr>
        <w:t xml:space="preserve"> </w:t>
      </w:r>
      <w:r w:rsidRPr="007B1288">
        <w:rPr>
          <w:rFonts w:ascii="GHEA Grapalat" w:hAnsi="GHEA Grapalat"/>
          <w:color w:val="000000" w:themeColor="text1"/>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0F2F2B3" w14:textId="77777777" w:rsidR="00583092" w:rsidRPr="007B1288" w:rsidRDefault="00662165" w:rsidP="00695415">
      <w:pPr>
        <w:pStyle w:val="BodyTextIndent2"/>
        <w:widowControl w:val="0"/>
        <w:tabs>
          <w:tab w:val="left" w:pos="900"/>
        </w:tabs>
        <w:spacing w:line="240" w:lineRule="auto"/>
        <w:rPr>
          <w:rFonts w:ascii="GHEA Grapalat" w:hAnsi="GHEA Grapalat"/>
          <w:color w:val="000000" w:themeColor="text1"/>
        </w:rPr>
      </w:pPr>
      <w:r w:rsidRPr="007B1288">
        <w:rPr>
          <w:rFonts w:ascii="GHEA Grapalat" w:hAnsi="GHEA Grapalat"/>
          <w:color w:val="000000" w:themeColor="text1"/>
        </w:rPr>
        <w:t xml:space="preserve">Комиссия может проверить подлинность представленных участником данных, используя полученные из </w:t>
      </w:r>
      <w:r w:rsidRPr="007B1288">
        <w:rPr>
          <w:rFonts w:ascii="GHEA Grapalat" w:hAnsi="GHEA Grapalat"/>
          <w:color w:val="000000" w:themeColor="text1"/>
        </w:rPr>
        <w:lastRenderedPageBreak/>
        <w:t>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3557E38" w14:textId="77777777" w:rsidR="00583092" w:rsidRPr="007B1288" w:rsidRDefault="00A150A9" w:rsidP="00695415">
      <w:pPr>
        <w:pStyle w:val="BodyTextIndent2"/>
        <w:widowControl w:val="0"/>
        <w:tabs>
          <w:tab w:val="left" w:pos="900"/>
          <w:tab w:val="left" w:pos="1276"/>
        </w:tabs>
        <w:spacing w:line="240" w:lineRule="auto"/>
        <w:rPr>
          <w:rFonts w:ascii="GHEA Grapalat" w:hAnsi="GHEA Grapalat"/>
          <w:color w:val="000000" w:themeColor="text1"/>
        </w:rPr>
      </w:pPr>
      <w:r w:rsidRPr="007B1288">
        <w:rPr>
          <w:rFonts w:ascii="GHEA Grapalat" w:hAnsi="GHEA Grapalat"/>
          <w:color w:val="000000" w:themeColor="text1"/>
        </w:rPr>
        <w:t>8.</w:t>
      </w:r>
      <w:r w:rsidR="005A79EE" w:rsidRPr="007B1288">
        <w:rPr>
          <w:rFonts w:ascii="GHEA Grapalat" w:hAnsi="GHEA Grapalat"/>
          <w:color w:val="000000" w:themeColor="text1"/>
        </w:rPr>
        <w:t>2</w:t>
      </w:r>
      <w:r w:rsidR="005F1A20" w:rsidRPr="007B1288">
        <w:rPr>
          <w:rFonts w:ascii="GHEA Grapalat" w:hAnsi="GHEA Grapalat"/>
          <w:color w:val="000000" w:themeColor="text1"/>
        </w:rPr>
        <w:t>1</w:t>
      </w:r>
      <w:r w:rsidRPr="007B1288">
        <w:rPr>
          <w:rFonts w:ascii="GHEA Grapalat" w:hAnsi="GHEA Grapalat"/>
          <w:color w:val="000000" w:themeColor="text1"/>
        </w:rPr>
        <w:t>.</w:t>
      </w:r>
      <w:r w:rsidR="00EB1C4F" w:rsidRPr="007B1288">
        <w:rPr>
          <w:rFonts w:ascii="GHEA Grapalat" w:hAnsi="GHEA Grapalat"/>
          <w:color w:val="000000" w:themeColor="text1"/>
        </w:rPr>
        <w:t xml:space="preserve"> </w:t>
      </w:r>
      <w:r w:rsidRPr="007B1288">
        <w:rPr>
          <w:rFonts w:ascii="GHEA Grapalat" w:hAnsi="GHEA Grapalat"/>
          <w:color w:val="000000" w:themeColor="text1"/>
        </w:rPr>
        <w:t>С целью применения пункта 8.</w:t>
      </w:r>
      <w:r w:rsidR="005F1A20" w:rsidRPr="007B1288">
        <w:rPr>
          <w:rFonts w:ascii="GHEA Grapalat" w:hAnsi="GHEA Grapalat"/>
          <w:color w:val="000000" w:themeColor="text1"/>
        </w:rPr>
        <w:t>20</w:t>
      </w:r>
      <w:r w:rsidRPr="007B1288">
        <w:rPr>
          <w:rFonts w:ascii="GHEA Grapalat" w:hAnsi="GHEA Grapalat"/>
          <w:color w:val="000000" w:themeColor="text1"/>
        </w:rPr>
        <w:t xml:space="preserve">. части 1 настоящего приглашения </w:t>
      </w:r>
      <w:r w:rsidR="005A79EE" w:rsidRPr="007B1288">
        <w:rPr>
          <w:rFonts w:ascii="GHEA Grapalat" w:hAnsi="GHEA Grapalat"/>
          <w:color w:val="000000" w:themeColor="text1"/>
        </w:rPr>
        <w:t xml:space="preserve">может быть созвано </w:t>
      </w:r>
      <w:r w:rsidRPr="007B1288">
        <w:rPr>
          <w:rFonts w:ascii="GHEA Grapalat" w:hAnsi="GHEA Grapalat"/>
          <w:color w:val="000000" w:themeColor="text1"/>
        </w:rPr>
        <w:t>внеочередное заседание комиссии.</w:t>
      </w:r>
    </w:p>
    <w:p w14:paraId="01D7DEE0" w14:textId="77777777" w:rsidR="00E45ACA" w:rsidRPr="007B1288" w:rsidRDefault="00A150A9" w:rsidP="00695415">
      <w:pPr>
        <w:pStyle w:val="norm"/>
        <w:widowControl w:val="0"/>
        <w:tabs>
          <w:tab w:val="left" w:pos="900"/>
          <w:tab w:val="left" w:pos="1276"/>
        </w:tabs>
        <w:spacing w:line="240" w:lineRule="auto"/>
        <w:ind w:firstLine="540"/>
        <w:rPr>
          <w:rFonts w:ascii="GHEA Grapalat" w:hAnsi="GHEA Grapalat"/>
          <w:color w:val="000000" w:themeColor="text1"/>
          <w:sz w:val="20"/>
        </w:rPr>
      </w:pPr>
      <w:r w:rsidRPr="007B1288">
        <w:rPr>
          <w:rFonts w:ascii="GHEA Grapalat" w:hAnsi="GHEA Grapalat"/>
          <w:color w:val="000000" w:themeColor="text1"/>
          <w:spacing w:val="-6"/>
          <w:sz w:val="20"/>
        </w:rPr>
        <w:t>8.</w:t>
      </w:r>
      <w:r w:rsidR="007D73EF" w:rsidRPr="007B1288">
        <w:rPr>
          <w:rFonts w:ascii="GHEA Grapalat" w:hAnsi="GHEA Grapalat"/>
          <w:color w:val="000000" w:themeColor="text1"/>
          <w:spacing w:val="-6"/>
          <w:sz w:val="20"/>
        </w:rPr>
        <w:t>22</w:t>
      </w:r>
      <w:r w:rsidR="00544D9F" w:rsidRPr="007B1288">
        <w:rPr>
          <w:rFonts w:ascii="GHEA Grapalat" w:hAnsi="GHEA Grapalat"/>
          <w:color w:val="000000" w:themeColor="text1"/>
          <w:spacing w:val="-6"/>
          <w:sz w:val="20"/>
        </w:rPr>
        <w:t>.</w:t>
      </w:r>
      <w:r w:rsidR="00EB1C4F" w:rsidRPr="007B1288">
        <w:rPr>
          <w:rFonts w:ascii="GHEA Grapalat" w:hAnsi="GHEA Grapalat"/>
          <w:color w:val="000000" w:themeColor="text1"/>
          <w:spacing w:val="-6"/>
          <w:sz w:val="20"/>
        </w:rPr>
        <w:t xml:space="preserve"> </w:t>
      </w:r>
      <w:r w:rsidRPr="007B1288">
        <w:rPr>
          <w:rFonts w:ascii="GHEA Grapalat" w:hAnsi="GHEA Grapalat"/>
          <w:color w:val="000000" w:themeColor="text1"/>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B1288">
        <w:rPr>
          <w:rFonts w:ascii="GHEA Grapalat" w:hAnsi="GHEA Grapalat"/>
          <w:color w:val="000000" w:themeColor="text1"/>
          <w:sz w:val="20"/>
        </w:rPr>
        <w:t xml:space="preserve"> Решение о</w:t>
      </w:r>
      <w:r w:rsidR="00BA2853" w:rsidRPr="007B1288">
        <w:rPr>
          <w:rFonts w:ascii="Calibri" w:hAnsi="Calibri" w:cs="Calibri"/>
          <w:color w:val="000000" w:themeColor="text1"/>
          <w:sz w:val="20"/>
          <w:lang w:val="en-US"/>
        </w:rPr>
        <w:t> </w:t>
      </w:r>
      <w:r w:rsidRPr="007B1288">
        <w:rPr>
          <w:rFonts w:ascii="GHEA Grapalat" w:hAnsi="GHEA Grapalat"/>
          <w:color w:val="000000" w:themeColor="text1"/>
          <w:sz w:val="20"/>
        </w:rPr>
        <w:t>заключении договора содержит краткую информацию об оценке заявок, о</w:t>
      </w:r>
      <w:r w:rsidR="00BA2853" w:rsidRPr="007B1288">
        <w:rPr>
          <w:rFonts w:ascii="Calibri" w:hAnsi="Calibri" w:cs="Calibri"/>
          <w:color w:val="000000" w:themeColor="text1"/>
          <w:sz w:val="20"/>
          <w:lang w:val="en-US"/>
        </w:rPr>
        <w:t> </w:t>
      </w:r>
      <w:r w:rsidRPr="007B1288">
        <w:rPr>
          <w:rFonts w:ascii="GHEA Grapalat" w:hAnsi="GHEA Grapalat"/>
          <w:color w:val="000000" w:themeColor="text1"/>
          <w:sz w:val="20"/>
        </w:rPr>
        <w:t>причинах, обосновывающих выбор отобранного участника, и объявление о</w:t>
      </w:r>
      <w:r w:rsidR="00BA2853" w:rsidRPr="007B1288">
        <w:rPr>
          <w:rFonts w:ascii="Calibri" w:hAnsi="Calibri" w:cs="Calibri"/>
          <w:color w:val="000000" w:themeColor="text1"/>
          <w:sz w:val="20"/>
          <w:lang w:val="en-US"/>
        </w:rPr>
        <w:t> </w:t>
      </w:r>
      <w:r w:rsidRPr="007B1288">
        <w:rPr>
          <w:rFonts w:ascii="GHEA Grapalat" w:hAnsi="GHEA Grapalat"/>
          <w:color w:val="000000" w:themeColor="text1"/>
          <w:sz w:val="20"/>
        </w:rPr>
        <w:t>периоде ожидания.</w:t>
      </w:r>
    </w:p>
    <w:p w14:paraId="518DDCA5" w14:textId="77777777" w:rsidR="00583092" w:rsidRPr="007B1288" w:rsidRDefault="00A150A9" w:rsidP="00695415">
      <w:pPr>
        <w:pStyle w:val="BodyTextIndent2"/>
        <w:widowControl w:val="0"/>
        <w:tabs>
          <w:tab w:val="left" w:pos="900"/>
          <w:tab w:val="left" w:pos="1276"/>
        </w:tabs>
        <w:spacing w:line="240" w:lineRule="auto"/>
        <w:rPr>
          <w:rFonts w:ascii="GHEA Grapalat" w:hAnsi="GHEA Grapalat"/>
          <w:color w:val="000000" w:themeColor="text1"/>
        </w:rPr>
      </w:pPr>
      <w:r w:rsidRPr="007B1288">
        <w:rPr>
          <w:rFonts w:ascii="GHEA Grapalat" w:hAnsi="GHEA Grapalat"/>
          <w:color w:val="000000" w:themeColor="text1"/>
        </w:rPr>
        <w:t>8.</w:t>
      </w:r>
      <w:r w:rsidR="00163324" w:rsidRPr="007B1288">
        <w:rPr>
          <w:rFonts w:ascii="GHEA Grapalat" w:hAnsi="GHEA Grapalat"/>
          <w:color w:val="000000" w:themeColor="text1"/>
        </w:rPr>
        <w:t>2</w:t>
      </w:r>
      <w:r w:rsidR="00E61E7C" w:rsidRPr="007B1288">
        <w:rPr>
          <w:rFonts w:ascii="GHEA Grapalat" w:hAnsi="GHEA Grapalat"/>
          <w:color w:val="000000" w:themeColor="text1"/>
        </w:rPr>
        <w:t>3</w:t>
      </w:r>
      <w:r w:rsidR="00BA2853" w:rsidRPr="007B1288">
        <w:rPr>
          <w:rFonts w:ascii="GHEA Grapalat" w:hAnsi="GHEA Grapalat"/>
          <w:color w:val="000000" w:themeColor="text1"/>
        </w:rPr>
        <w:t>.</w:t>
      </w:r>
      <w:r w:rsidR="00735C9B" w:rsidRPr="007B1288">
        <w:rPr>
          <w:rFonts w:ascii="GHEA Grapalat" w:hAnsi="GHEA Grapalat"/>
          <w:color w:val="000000" w:themeColor="text1"/>
        </w:rPr>
        <w:t xml:space="preserve"> </w:t>
      </w:r>
      <w:r w:rsidRPr="007B1288">
        <w:rPr>
          <w:rFonts w:ascii="GHEA Grapalat" w:hAnsi="GHEA Grapalat"/>
          <w:color w:val="000000" w:themeColor="text1"/>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A569962" w14:textId="77777777" w:rsidR="00EE5A30" w:rsidRPr="007B1288" w:rsidRDefault="00EE5A30" w:rsidP="00695415">
      <w:pPr>
        <w:pStyle w:val="BodyTextIndent2"/>
        <w:widowControl w:val="0"/>
        <w:tabs>
          <w:tab w:val="left" w:pos="900"/>
        </w:tabs>
        <w:spacing w:line="240" w:lineRule="auto"/>
        <w:contextualSpacing/>
        <w:rPr>
          <w:rFonts w:ascii="GHEA Grapalat" w:hAnsi="GHEA Grapalat"/>
          <w:color w:val="000000" w:themeColor="text1"/>
        </w:rPr>
      </w:pPr>
      <w:r w:rsidRPr="007B1288">
        <w:rPr>
          <w:rFonts w:ascii="GHEA Grapalat" w:hAnsi="GHEA Grapalat"/>
          <w:color w:val="000000" w:themeColor="text1"/>
        </w:rPr>
        <w:t xml:space="preserve">Период ожидания в случае настоящей процедуры составляет </w:t>
      </w:r>
      <w:r w:rsidR="00EB1C4F" w:rsidRPr="007B1288">
        <w:rPr>
          <w:rFonts w:ascii="GHEA Grapalat" w:hAnsi="GHEA Grapalat"/>
          <w:color w:val="000000" w:themeColor="text1"/>
        </w:rPr>
        <w:t>10</w:t>
      </w:r>
      <w:r w:rsidRPr="007B1288">
        <w:rPr>
          <w:rFonts w:ascii="GHEA Grapalat" w:hAnsi="GHEA Grapalat"/>
          <w:color w:val="000000" w:themeColor="text1"/>
        </w:rPr>
        <w:t xml:space="preserve"> календарных дней. Период ожидания:</w:t>
      </w:r>
    </w:p>
    <w:p w14:paraId="77473225" w14:textId="77777777" w:rsidR="00EE5A30" w:rsidRPr="007B1288" w:rsidRDefault="00EE5A30" w:rsidP="00C466A6">
      <w:pPr>
        <w:pStyle w:val="BodyTextIndent2"/>
        <w:widowControl w:val="0"/>
        <w:numPr>
          <w:ilvl w:val="0"/>
          <w:numId w:val="9"/>
        </w:numPr>
        <w:tabs>
          <w:tab w:val="left" w:pos="900"/>
        </w:tabs>
        <w:spacing w:line="240" w:lineRule="auto"/>
        <w:ind w:left="0" w:firstLine="540"/>
        <w:contextualSpacing/>
        <w:rPr>
          <w:rFonts w:ascii="GHEA Grapalat" w:hAnsi="GHEA Grapalat"/>
          <w:i/>
          <w:color w:val="000000" w:themeColor="text1"/>
        </w:rPr>
      </w:pPr>
      <w:r w:rsidRPr="007B1288">
        <w:rPr>
          <w:rFonts w:ascii="GHEA Grapalat" w:hAnsi="GHEA Grapalat"/>
          <w:color w:val="000000" w:themeColor="text1"/>
        </w:rPr>
        <w:t>не применим, если заявку подал только один участник, с которым заключается договор</w:t>
      </w:r>
      <w:r w:rsidR="009E460F" w:rsidRPr="007B1288">
        <w:rPr>
          <w:rFonts w:ascii="GHEA Grapalat" w:hAnsi="GHEA Grapalat"/>
          <w:color w:val="000000" w:themeColor="text1"/>
        </w:rPr>
        <w:t>;</w:t>
      </w:r>
    </w:p>
    <w:p w14:paraId="015BA4B7" w14:textId="77777777" w:rsidR="00EE5A30" w:rsidRPr="007B1288" w:rsidRDefault="00EE5A30" w:rsidP="00C466A6">
      <w:pPr>
        <w:pStyle w:val="norm"/>
        <w:widowControl w:val="0"/>
        <w:numPr>
          <w:ilvl w:val="0"/>
          <w:numId w:val="9"/>
        </w:numPr>
        <w:tabs>
          <w:tab w:val="left" w:pos="900"/>
        </w:tabs>
        <w:spacing w:line="240" w:lineRule="auto"/>
        <w:ind w:left="0" w:firstLine="540"/>
        <w:contextualSpacing/>
        <w:rPr>
          <w:rFonts w:ascii="GHEA Grapalat" w:hAnsi="GHEA Grapalat"/>
          <w:color w:val="000000" w:themeColor="text1"/>
          <w:sz w:val="20"/>
        </w:rPr>
      </w:pPr>
      <w:r w:rsidRPr="007B1288">
        <w:rPr>
          <w:rFonts w:ascii="GHEA Grapalat" w:hAnsi="GHEA Grapalat"/>
          <w:color w:val="000000" w:themeColor="text1"/>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33CAA9EB" w14:textId="77777777" w:rsidR="00EE5A30" w:rsidRPr="007B1288" w:rsidRDefault="00EE5A30" w:rsidP="00695415">
      <w:pPr>
        <w:pStyle w:val="norm"/>
        <w:widowControl w:val="0"/>
        <w:tabs>
          <w:tab w:val="left" w:pos="900"/>
          <w:tab w:val="left" w:pos="1276"/>
        </w:tabs>
        <w:spacing w:line="240" w:lineRule="auto"/>
        <w:ind w:firstLine="540"/>
        <w:contextualSpacing/>
        <w:rPr>
          <w:rFonts w:ascii="GHEA Grapalat" w:hAnsi="GHEA Grapalat"/>
          <w:color w:val="000000" w:themeColor="text1"/>
          <w:sz w:val="20"/>
        </w:rPr>
      </w:pPr>
      <w:r w:rsidRPr="007B1288">
        <w:rPr>
          <w:rFonts w:ascii="GHEA Grapalat" w:hAnsi="GHEA Grapalat"/>
          <w:color w:val="000000" w:themeColor="text1"/>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0E56103" w14:textId="77777777" w:rsidR="00EE5A30" w:rsidRPr="007B1288" w:rsidRDefault="00EE5A30" w:rsidP="00EB1C4F">
      <w:pPr>
        <w:pStyle w:val="BodyTextIndent2"/>
        <w:widowControl w:val="0"/>
        <w:tabs>
          <w:tab w:val="left" w:pos="1276"/>
        </w:tabs>
        <w:spacing w:after="160" w:line="240" w:lineRule="auto"/>
        <w:ind w:left="-270" w:firstLine="0"/>
        <w:contextualSpacing/>
        <w:jc w:val="center"/>
        <w:rPr>
          <w:rFonts w:ascii="GHEA Grapalat" w:hAnsi="GHEA Grapalat" w:cs="Sylfaen"/>
          <w:color w:val="000000" w:themeColor="text1"/>
        </w:rPr>
      </w:pPr>
    </w:p>
    <w:p w14:paraId="7AC75763" w14:textId="77777777" w:rsidR="000313A6" w:rsidRPr="007B1288" w:rsidRDefault="00AA0AD8" w:rsidP="00695415">
      <w:pPr>
        <w:widowControl w:val="0"/>
        <w:spacing w:after="160"/>
        <w:jc w:val="center"/>
        <w:rPr>
          <w:rFonts w:ascii="GHEA Grapalat" w:hAnsi="GHEA Grapalat" w:cs="Arial"/>
          <w:b/>
          <w:iCs/>
          <w:color w:val="000000" w:themeColor="text1"/>
          <w:sz w:val="20"/>
          <w:szCs w:val="20"/>
        </w:rPr>
      </w:pPr>
      <w:r w:rsidRPr="007B1288">
        <w:rPr>
          <w:rFonts w:ascii="GHEA Grapalat" w:hAnsi="GHEA Grapalat"/>
          <w:b/>
          <w:color w:val="000000" w:themeColor="text1"/>
          <w:sz w:val="20"/>
          <w:szCs w:val="20"/>
        </w:rPr>
        <w:t>9. ЗАКЛЮЧЕНИЕ ДОГОВОРА</w:t>
      </w:r>
    </w:p>
    <w:p w14:paraId="4C70685D" w14:textId="77777777" w:rsidR="00096865" w:rsidRPr="007B1288" w:rsidRDefault="00AA0AD8"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9.1</w:t>
      </w:r>
      <w:r w:rsidR="002A3FC1" w:rsidRPr="007B1288">
        <w:rPr>
          <w:rFonts w:ascii="GHEA Grapalat" w:hAnsi="GHEA Grapalat"/>
          <w:color w:val="000000" w:themeColor="text1"/>
          <w:sz w:val="20"/>
          <w:szCs w:val="20"/>
        </w:rPr>
        <w:t>.</w:t>
      </w:r>
      <w:r w:rsidR="00C43165"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F609B12" w14:textId="77777777" w:rsidR="00EB6E54" w:rsidRPr="007B1288" w:rsidRDefault="00AA0AD8"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9.2.</w:t>
      </w:r>
      <w:r w:rsidR="00C43165" w:rsidRPr="007B1288">
        <w:rPr>
          <w:rFonts w:ascii="GHEA Grapalat" w:hAnsi="GHEA Grapalat"/>
          <w:color w:val="000000" w:themeColor="text1"/>
          <w:sz w:val="20"/>
          <w:szCs w:val="20"/>
        </w:rPr>
        <w:t xml:space="preserve"> </w:t>
      </w:r>
      <w:r w:rsidR="005F0A8F" w:rsidRPr="007B1288">
        <w:rPr>
          <w:rFonts w:ascii="GHEA Grapalat" w:hAnsi="GHEA Grapalat"/>
          <w:color w:val="000000" w:themeColor="text1"/>
          <w:sz w:val="20"/>
          <w:szCs w:val="20"/>
        </w:rPr>
        <w:t>На</w:t>
      </w:r>
      <w:r w:rsidRPr="007B1288">
        <w:rPr>
          <w:rFonts w:ascii="GHEA Grapalat" w:hAnsi="GHEA Grapalat"/>
          <w:color w:val="000000" w:themeColor="text1"/>
          <w:sz w:val="20"/>
          <w:szCs w:val="20"/>
        </w:rPr>
        <w:t xml:space="preserve"> чет</w:t>
      </w:r>
      <w:r w:rsidR="005F0A8F" w:rsidRPr="007B1288">
        <w:rPr>
          <w:rFonts w:ascii="GHEA Grapalat" w:hAnsi="GHEA Grapalat"/>
          <w:color w:val="000000" w:themeColor="text1"/>
          <w:sz w:val="20"/>
          <w:szCs w:val="20"/>
        </w:rPr>
        <w:t>вертый</w:t>
      </w:r>
      <w:r w:rsidRPr="007B1288">
        <w:rPr>
          <w:rFonts w:ascii="GHEA Grapalat" w:hAnsi="GHEA Grapalat"/>
          <w:color w:val="000000" w:themeColor="text1"/>
          <w:sz w:val="20"/>
          <w:szCs w:val="20"/>
        </w:rPr>
        <w:t xml:space="preserve"> рабочи</w:t>
      </w:r>
      <w:r w:rsidR="005F0A8F" w:rsidRPr="007B1288">
        <w:rPr>
          <w:rFonts w:ascii="GHEA Grapalat" w:hAnsi="GHEA Grapalat"/>
          <w:color w:val="000000" w:themeColor="text1"/>
          <w:sz w:val="20"/>
          <w:szCs w:val="20"/>
        </w:rPr>
        <w:t>й</w:t>
      </w:r>
      <w:r w:rsidRPr="007B1288">
        <w:rPr>
          <w:rFonts w:ascii="GHEA Grapalat" w:hAnsi="GHEA Grapalat"/>
          <w:color w:val="000000" w:themeColor="text1"/>
          <w:sz w:val="20"/>
          <w:szCs w:val="20"/>
        </w:rPr>
        <w:t xml:space="preserve"> д</w:t>
      </w:r>
      <w:r w:rsidR="005F0A8F" w:rsidRPr="007B1288">
        <w:rPr>
          <w:rFonts w:ascii="GHEA Grapalat" w:hAnsi="GHEA Grapalat"/>
          <w:color w:val="000000" w:themeColor="text1"/>
          <w:sz w:val="20"/>
          <w:szCs w:val="20"/>
        </w:rPr>
        <w:t>е</w:t>
      </w:r>
      <w:r w:rsidRPr="007B1288">
        <w:rPr>
          <w:rFonts w:ascii="GHEA Grapalat" w:hAnsi="GHEA Grapalat"/>
          <w:color w:val="000000" w:themeColor="text1"/>
          <w:sz w:val="20"/>
          <w:szCs w:val="20"/>
        </w:rPr>
        <w:t>н</w:t>
      </w:r>
      <w:r w:rsidR="005F0A8F" w:rsidRPr="007B1288">
        <w:rPr>
          <w:rFonts w:ascii="GHEA Grapalat" w:hAnsi="GHEA Grapalat"/>
          <w:color w:val="000000" w:themeColor="text1"/>
          <w:sz w:val="20"/>
          <w:szCs w:val="20"/>
        </w:rPr>
        <w:t>ь</w:t>
      </w:r>
      <w:r w:rsidRPr="007B1288">
        <w:rPr>
          <w:rFonts w:ascii="GHEA Grapalat" w:hAnsi="GHEA Grapalat"/>
          <w:color w:val="000000" w:themeColor="text1"/>
          <w:sz w:val="20"/>
          <w:szCs w:val="20"/>
        </w:rPr>
        <w:t>, следующи</w:t>
      </w:r>
      <w:r w:rsidR="005F0A8F" w:rsidRPr="007B1288">
        <w:rPr>
          <w:rFonts w:ascii="GHEA Grapalat" w:hAnsi="GHEA Grapalat"/>
          <w:color w:val="000000" w:themeColor="text1"/>
          <w:sz w:val="20"/>
          <w:szCs w:val="20"/>
        </w:rPr>
        <w:t>й</w:t>
      </w:r>
      <w:r w:rsidRPr="007B1288">
        <w:rPr>
          <w:rFonts w:ascii="GHEA Grapalat" w:hAnsi="GHEA Grapalat"/>
          <w:color w:val="000000" w:themeColor="text1"/>
          <w:sz w:val="20"/>
          <w:szCs w:val="20"/>
        </w:rPr>
        <w:t xml:space="preserve"> за окончанием периода ожидания, установленного пунктом 8.</w:t>
      </w:r>
      <w:r w:rsidR="00DA3F9C" w:rsidRPr="007B1288">
        <w:rPr>
          <w:rFonts w:ascii="GHEA Grapalat" w:hAnsi="GHEA Grapalat"/>
          <w:color w:val="000000" w:themeColor="text1"/>
          <w:sz w:val="20"/>
          <w:szCs w:val="20"/>
        </w:rPr>
        <w:t>2</w:t>
      </w:r>
      <w:r w:rsidR="005F0A8F" w:rsidRPr="007B1288">
        <w:rPr>
          <w:rFonts w:ascii="GHEA Grapalat" w:hAnsi="GHEA Grapalat"/>
          <w:color w:val="000000" w:themeColor="text1"/>
          <w:sz w:val="20"/>
          <w:szCs w:val="20"/>
        </w:rPr>
        <w:t>3</w:t>
      </w:r>
      <w:r w:rsidRPr="007B1288">
        <w:rPr>
          <w:rFonts w:ascii="GHEA Grapalat" w:hAnsi="GHEA Grapalat"/>
          <w:color w:val="000000" w:themeColor="text1"/>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7B1288">
        <w:rPr>
          <w:rFonts w:ascii="GHEA Grapalat" w:hAnsi="GHEA Grapalat"/>
          <w:color w:val="000000" w:themeColor="text1"/>
          <w:sz w:val="20"/>
          <w:szCs w:val="20"/>
        </w:rPr>
        <w:t>четвертый</w:t>
      </w:r>
      <w:r w:rsidRPr="007B1288">
        <w:rPr>
          <w:rFonts w:ascii="GHEA Grapalat" w:hAnsi="GHEA Grapalat"/>
          <w:color w:val="000000" w:themeColor="text1"/>
          <w:sz w:val="20"/>
          <w:szCs w:val="20"/>
        </w:rPr>
        <w:t xml:space="preserve"> рабочий день, следующий за днем окончания периода ожидания, установленного пунктом 8.</w:t>
      </w:r>
      <w:r w:rsidR="00DA3F9C" w:rsidRPr="007B1288">
        <w:rPr>
          <w:rFonts w:ascii="GHEA Grapalat" w:hAnsi="GHEA Grapalat"/>
          <w:color w:val="000000" w:themeColor="text1"/>
          <w:sz w:val="20"/>
          <w:szCs w:val="20"/>
        </w:rPr>
        <w:t>2</w:t>
      </w:r>
      <w:r w:rsidR="00876543" w:rsidRPr="007B1288">
        <w:rPr>
          <w:rFonts w:ascii="GHEA Grapalat" w:hAnsi="GHEA Grapalat"/>
          <w:color w:val="000000" w:themeColor="text1"/>
          <w:sz w:val="20"/>
          <w:szCs w:val="20"/>
        </w:rPr>
        <w:t xml:space="preserve">3 </w:t>
      </w:r>
      <w:r w:rsidRPr="007B1288">
        <w:rPr>
          <w:rFonts w:ascii="GHEA Grapalat" w:hAnsi="GHEA Grapalat"/>
          <w:color w:val="000000" w:themeColor="text1"/>
          <w:sz w:val="20"/>
          <w:szCs w:val="20"/>
        </w:rPr>
        <w:t>части 1 настоящего Приглашения.</w:t>
      </w:r>
    </w:p>
    <w:p w14:paraId="0829A881" w14:textId="77777777" w:rsidR="00F23A51" w:rsidRPr="007B1288" w:rsidRDefault="00AA0AD8"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9.3.</w:t>
      </w:r>
      <w:r w:rsidR="00C43165"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Секретарь комиссии </w:t>
      </w:r>
      <w:r w:rsidR="00C26414" w:rsidRPr="007B1288">
        <w:rPr>
          <w:rFonts w:ascii="GHEA Grapalat" w:hAnsi="GHEA Grapalat"/>
          <w:color w:val="000000" w:themeColor="text1"/>
          <w:sz w:val="20"/>
          <w:szCs w:val="20"/>
        </w:rPr>
        <w:t xml:space="preserve">электронным способом </w:t>
      </w:r>
      <w:r w:rsidRPr="007B1288">
        <w:rPr>
          <w:rFonts w:ascii="GHEA Grapalat" w:hAnsi="GHEA Grapalat"/>
          <w:color w:val="000000" w:themeColor="text1"/>
          <w:sz w:val="20"/>
          <w:szCs w:val="20"/>
        </w:rPr>
        <w:t xml:space="preserve">предоставляет отобранному участнику предложение о заключении договора и проект заключаемого договора. </w:t>
      </w:r>
    </w:p>
    <w:p w14:paraId="413221B9" w14:textId="77777777" w:rsidR="00B06EC9" w:rsidRPr="007B1288" w:rsidRDefault="00AA0AD8"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9.</w:t>
      </w:r>
      <w:r w:rsidR="00877DFD" w:rsidRPr="007B1288">
        <w:rPr>
          <w:rFonts w:ascii="GHEA Grapalat" w:hAnsi="GHEA Grapalat"/>
          <w:color w:val="000000" w:themeColor="text1"/>
          <w:sz w:val="20"/>
          <w:szCs w:val="20"/>
        </w:rPr>
        <w:t>4</w:t>
      </w:r>
      <w:r w:rsidR="00DC30CC" w:rsidRPr="007B1288">
        <w:rPr>
          <w:rFonts w:ascii="GHEA Grapalat" w:hAnsi="GHEA Grapalat"/>
          <w:color w:val="000000" w:themeColor="text1"/>
          <w:sz w:val="20"/>
          <w:szCs w:val="20"/>
        </w:rPr>
        <w:t>.</w:t>
      </w:r>
      <w:r w:rsidR="00C43165" w:rsidRPr="007B1288">
        <w:rPr>
          <w:rFonts w:ascii="GHEA Grapalat" w:hAnsi="GHEA Grapalat"/>
          <w:color w:val="000000" w:themeColor="text1"/>
          <w:sz w:val="20"/>
          <w:szCs w:val="20"/>
        </w:rPr>
        <w:t xml:space="preserve"> </w:t>
      </w:r>
      <w:r w:rsidR="00B06EC9" w:rsidRPr="007B1288">
        <w:rPr>
          <w:rFonts w:ascii="GHEA Grapalat" w:hAnsi="GHEA Grapalat"/>
          <w:color w:val="000000" w:themeColor="text1"/>
          <w:sz w:val="20"/>
          <w:szCs w:val="20"/>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3B448D46" w14:textId="77777777" w:rsidR="000313A6" w:rsidRPr="007B1288" w:rsidRDefault="00B06EC9"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 xml:space="preserve"> </w:t>
      </w:r>
      <w:r w:rsidRPr="007B1288" w:rsidDel="00DF2686">
        <w:rPr>
          <w:rFonts w:ascii="GHEA Grapalat" w:hAnsi="GHEA Grapalat"/>
          <w:color w:val="000000" w:themeColor="text1"/>
          <w:sz w:val="20"/>
          <w:szCs w:val="20"/>
        </w:rPr>
        <w:t xml:space="preserve"> </w:t>
      </w:r>
      <w:r w:rsidR="000313A6" w:rsidRPr="007B1288">
        <w:rPr>
          <w:rFonts w:ascii="GHEA Grapalat" w:hAnsi="GHEA Grapalat"/>
          <w:color w:val="000000" w:themeColor="text1"/>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B1288">
        <w:rPr>
          <w:rFonts w:ascii="GHEA Grapalat" w:hAnsi="GHEA Grapalat"/>
          <w:color w:val="000000" w:themeColor="text1"/>
          <w:sz w:val="20"/>
          <w:szCs w:val="20"/>
        </w:rPr>
        <w:t xml:space="preserve"> </w:t>
      </w:r>
      <w:r w:rsidR="000313A6" w:rsidRPr="007B1288">
        <w:rPr>
          <w:rFonts w:ascii="GHEA Grapalat" w:hAnsi="GHEA Grapalat"/>
          <w:color w:val="000000" w:themeColor="text1"/>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FEC92D1" w14:textId="77777777" w:rsidR="00D612BC" w:rsidRPr="007B1288" w:rsidRDefault="00AA0AD8" w:rsidP="00695415">
      <w:pPr>
        <w:pStyle w:val="BodyTextIndent"/>
        <w:widowControl w:val="0"/>
        <w:spacing w:line="240" w:lineRule="auto"/>
        <w:ind w:firstLine="540"/>
        <w:rPr>
          <w:rFonts w:ascii="GHEA Grapalat" w:hAnsi="GHEA Grapalat" w:cs="Sylfaen"/>
          <w:i w:val="0"/>
          <w:color w:val="000000" w:themeColor="text1"/>
        </w:rPr>
      </w:pPr>
      <w:r w:rsidRPr="007B1288">
        <w:rPr>
          <w:rFonts w:ascii="GHEA Grapalat" w:hAnsi="GHEA Grapalat"/>
          <w:i w:val="0"/>
          <w:color w:val="000000" w:themeColor="text1"/>
        </w:rPr>
        <w:t>9.</w:t>
      </w:r>
      <w:r w:rsidR="00877DFD" w:rsidRPr="007B1288">
        <w:rPr>
          <w:rFonts w:ascii="GHEA Grapalat" w:hAnsi="GHEA Grapalat"/>
          <w:i w:val="0"/>
          <w:color w:val="000000" w:themeColor="text1"/>
        </w:rPr>
        <w:t>5</w:t>
      </w:r>
      <w:r w:rsidR="00DC30CC" w:rsidRPr="007B1288">
        <w:rPr>
          <w:rFonts w:ascii="GHEA Grapalat" w:hAnsi="GHEA Grapalat"/>
          <w:i w:val="0"/>
          <w:color w:val="000000" w:themeColor="text1"/>
        </w:rPr>
        <w:t>.</w:t>
      </w:r>
      <w:r w:rsidR="00C43165" w:rsidRPr="007B1288">
        <w:rPr>
          <w:rFonts w:ascii="GHEA Grapalat" w:hAnsi="GHEA Grapalat"/>
          <w:i w:val="0"/>
          <w:color w:val="000000" w:themeColor="text1"/>
        </w:rPr>
        <w:t xml:space="preserve"> </w:t>
      </w:r>
      <w:r w:rsidRPr="007B1288">
        <w:rPr>
          <w:rFonts w:ascii="GHEA Grapalat" w:hAnsi="GHEA Grapalat"/>
          <w:i w:val="0"/>
          <w:color w:val="000000" w:themeColor="text1"/>
        </w:rPr>
        <w:t>До истечения срока, предусмотренного пунктом 9.</w:t>
      </w:r>
      <w:r w:rsidR="005729B9" w:rsidRPr="007B1288">
        <w:rPr>
          <w:rFonts w:ascii="GHEA Grapalat" w:hAnsi="GHEA Grapalat"/>
          <w:i w:val="0"/>
          <w:color w:val="000000" w:themeColor="text1"/>
        </w:rPr>
        <w:t>4</w:t>
      </w:r>
      <w:r w:rsidRPr="007B1288">
        <w:rPr>
          <w:rFonts w:ascii="GHEA Grapalat" w:hAnsi="GHEA Grapalat"/>
          <w:i w:val="0"/>
          <w:color w:val="000000" w:themeColor="text1"/>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B1288">
        <w:rPr>
          <w:rFonts w:ascii="GHEA Grapalat" w:hAnsi="GHEA Grapalat"/>
          <w:i w:val="0"/>
          <w:color w:val="000000" w:themeColor="text1"/>
        </w:rPr>
        <w:t xml:space="preserve">размера предоплаты или увеличению </w:t>
      </w:r>
      <w:r w:rsidRPr="007B1288">
        <w:rPr>
          <w:rFonts w:ascii="GHEA Grapalat" w:hAnsi="GHEA Grapalat"/>
          <w:i w:val="0"/>
          <w:color w:val="000000" w:themeColor="text1"/>
        </w:rPr>
        <w:t>цены, предложенной отобранным участником.</w:t>
      </w:r>
      <w:r w:rsidRPr="007B1288">
        <w:rPr>
          <w:rFonts w:ascii="GHEA Grapalat" w:hAnsi="GHEA Grapalat"/>
          <w:color w:val="000000" w:themeColor="text1"/>
          <w:spacing w:val="-8"/>
        </w:rPr>
        <w:t xml:space="preserve"> </w:t>
      </w:r>
    </w:p>
    <w:p w14:paraId="41C93457" w14:textId="77777777" w:rsidR="00695415" w:rsidRPr="007B1288" w:rsidRDefault="00695415" w:rsidP="00C43165">
      <w:pPr>
        <w:ind w:left="-270"/>
        <w:jc w:val="center"/>
        <w:rPr>
          <w:rFonts w:ascii="GHEA Grapalat" w:hAnsi="GHEA Grapalat"/>
          <w:b/>
          <w:color w:val="000000" w:themeColor="text1"/>
          <w:sz w:val="20"/>
          <w:szCs w:val="20"/>
        </w:rPr>
      </w:pPr>
    </w:p>
    <w:p w14:paraId="5EE9D455" w14:textId="77777777" w:rsidR="00096865" w:rsidRPr="007B1288" w:rsidRDefault="00030D40" w:rsidP="00695415">
      <w:pPr>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 xml:space="preserve">10. </w:t>
      </w:r>
      <w:r w:rsidR="00F83409" w:rsidRPr="007B1288">
        <w:rPr>
          <w:rFonts w:ascii="GHEA Grapalat" w:hAnsi="GHEA Grapalat"/>
          <w:b/>
          <w:color w:val="000000" w:themeColor="text1"/>
          <w:sz w:val="20"/>
          <w:szCs w:val="20"/>
        </w:rPr>
        <w:t xml:space="preserve">ОБЕСПЕЧЕНИЯ КВАЛИФИКАЦИИ И </w:t>
      </w:r>
      <w:r w:rsidRPr="007B1288">
        <w:rPr>
          <w:rFonts w:ascii="GHEA Grapalat" w:hAnsi="GHEA Grapalat"/>
          <w:b/>
          <w:color w:val="000000" w:themeColor="text1"/>
          <w:sz w:val="20"/>
          <w:szCs w:val="20"/>
        </w:rPr>
        <w:t>ДОГОВОРА</w:t>
      </w:r>
    </w:p>
    <w:p w14:paraId="4B839BD7" w14:textId="77777777" w:rsidR="00C43165" w:rsidRPr="007B1288" w:rsidRDefault="00C43165" w:rsidP="00C43165">
      <w:pPr>
        <w:ind w:left="-270"/>
        <w:jc w:val="center"/>
        <w:rPr>
          <w:rFonts w:ascii="GHEA Grapalat" w:hAnsi="GHEA Grapalat"/>
          <w:b/>
          <w:color w:val="000000" w:themeColor="text1"/>
          <w:sz w:val="20"/>
          <w:szCs w:val="20"/>
        </w:rPr>
      </w:pPr>
    </w:p>
    <w:p w14:paraId="6526EF8B"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10.1.</w:t>
      </w:r>
      <w:r w:rsidRPr="007B1288">
        <w:rPr>
          <w:rFonts w:ascii="GHEA Grapalat" w:hAnsi="GHEA Grapalat"/>
          <w:color w:val="000000" w:themeColor="text1"/>
          <w:sz w:val="20"/>
          <w:szCs w:val="20"/>
        </w:rPr>
        <w:tab/>
        <w:t xml:space="preserve">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w:t>
      </w:r>
      <w:r w:rsidRPr="007B1288">
        <w:rPr>
          <w:rFonts w:ascii="GHEA Grapalat" w:hAnsi="GHEA Grapalat"/>
          <w:color w:val="000000" w:themeColor="text1"/>
          <w:sz w:val="20"/>
          <w:szCs w:val="20"/>
        </w:rPr>
        <w:lastRenderedPageBreak/>
        <w:t>представляет обеспечения квалификации и договора(предоплаты).10.1</w:t>
      </w:r>
    </w:p>
    <w:p w14:paraId="21C092F2"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10.2 Размер обеспечения квалификации равен пятнадцати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w:t>
      </w:r>
    </w:p>
    <w:p w14:paraId="73D21385"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w:t>
      </w:r>
    </w:p>
    <w:p w14:paraId="5D43CBB4"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10,1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CEA91EF"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DED33A0"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2FE244A3" w14:textId="77777777" w:rsidR="006252F6" w:rsidRPr="007B1288" w:rsidRDefault="006252F6" w:rsidP="006252F6">
      <w:pPr>
        <w:widowControl w:val="0"/>
        <w:ind w:firstLine="540"/>
        <w:jc w:val="both"/>
        <w:rPr>
          <w:rFonts w:ascii="GHEA Grapalat" w:hAnsi="GHEA Grapalat"/>
          <w:color w:val="000000" w:themeColor="text1"/>
          <w:sz w:val="20"/>
          <w:szCs w:val="20"/>
        </w:rPr>
      </w:pPr>
    </w:p>
    <w:p w14:paraId="166FEDF2" w14:textId="77777777" w:rsidR="006252F6" w:rsidRPr="007B1288" w:rsidRDefault="006252F6" w:rsidP="006252F6">
      <w:pPr>
        <w:widowControl w:val="0"/>
        <w:ind w:firstLine="540"/>
        <w:jc w:val="both"/>
        <w:rPr>
          <w:rFonts w:ascii="GHEA Grapalat" w:hAnsi="GHEA Grapalat"/>
          <w:color w:val="000000" w:themeColor="text1"/>
          <w:sz w:val="20"/>
          <w:szCs w:val="20"/>
        </w:rPr>
      </w:pPr>
    </w:p>
    <w:p w14:paraId="5F081063"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договора.12.1</w:t>
      </w:r>
    </w:p>
    <w:p w14:paraId="53699E00"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15DF3F64"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308FAD8E"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1301EC57"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w:t>
      </w:r>
    </w:p>
    <w:p w14:paraId="4BD49195"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12.1 Если цена закупки данного лота по заявке на закупку</w:t>
      </w:r>
      <w:r w:rsidRPr="007B1288">
        <w:rPr>
          <w:rFonts w:ascii="Cambria Math" w:hAnsi="Cambria Math" w:cs="Cambria Math"/>
          <w:color w:val="000000" w:themeColor="text1"/>
          <w:sz w:val="20"/>
          <w:szCs w:val="20"/>
        </w:rPr>
        <w:t>․</w:t>
      </w:r>
    </w:p>
    <w:p w14:paraId="34E1E203"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7B1288">
        <w:rPr>
          <w:rFonts w:ascii="Cambria Math" w:hAnsi="Cambria Math" w:cs="Cambria Math"/>
          <w:color w:val="000000" w:themeColor="text1"/>
          <w:sz w:val="20"/>
          <w:szCs w:val="20"/>
        </w:rPr>
        <w:t>․</w:t>
      </w:r>
    </w:p>
    <w:p w14:paraId="58A8619C"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7B1288">
        <w:rPr>
          <w:rFonts w:ascii="Cambria Math" w:hAnsi="Cambria Math" w:cs="Cambria Math"/>
          <w:color w:val="000000" w:themeColor="text1"/>
          <w:sz w:val="20"/>
          <w:szCs w:val="20"/>
        </w:rPr>
        <w:t>․</w:t>
      </w:r>
      <w:r w:rsidRPr="007B1288">
        <w:rPr>
          <w:rFonts w:ascii="GHEA Grapalat" w:hAnsi="GHEA Grapalat"/>
          <w:color w:val="000000" w:themeColor="text1"/>
          <w:sz w:val="20"/>
          <w:szCs w:val="20"/>
        </w:rPr>
        <w:t xml:space="preserve">2) </w:t>
      </w:r>
      <w:r w:rsidRPr="007B1288">
        <w:rPr>
          <w:rFonts w:ascii="GHEA Grapalat" w:hAnsi="GHEA Grapalat" w:cs="GHEA Grapalat"/>
          <w:color w:val="000000" w:themeColor="text1"/>
          <w:sz w:val="20"/>
          <w:szCs w:val="20"/>
        </w:rPr>
        <w:t>или</w:t>
      </w:r>
      <w:r w:rsidRPr="007B1288">
        <w:rPr>
          <w:rFonts w:ascii="GHEA Grapalat" w:hAnsi="GHEA Grapalat"/>
          <w:color w:val="000000" w:themeColor="text1"/>
          <w:sz w:val="20"/>
          <w:szCs w:val="20"/>
        </w:rPr>
        <w:t xml:space="preserve">", </w:t>
      </w:r>
      <w:r w:rsidRPr="007B1288">
        <w:rPr>
          <w:rFonts w:ascii="GHEA Grapalat" w:hAnsi="GHEA Grapalat" w:cs="GHEA Grapalat"/>
          <w:color w:val="000000" w:themeColor="text1"/>
          <w:sz w:val="20"/>
          <w:szCs w:val="20"/>
        </w:rPr>
        <w:t>а</w:t>
      </w:r>
      <w:r w:rsidRPr="007B1288">
        <w:rPr>
          <w:rFonts w:ascii="GHEA Grapalat" w:hAnsi="GHEA Grapalat"/>
          <w:color w:val="000000" w:themeColor="text1"/>
          <w:sz w:val="20"/>
          <w:szCs w:val="20"/>
        </w:rPr>
        <w:t xml:space="preserve"> </w:t>
      </w:r>
      <w:r w:rsidRPr="007B1288">
        <w:rPr>
          <w:rFonts w:ascii="GHEA Grapalat" w:hAnsi="GHEA Grapalat" w:cs="GHEA Grapalat"/>
          <w:color w:val="000000" w:themeColor="text1"/>
          <w:sz w:val="20"/>
          <w:szCs w:val="20"/>
        </w:rPr>
        <w:t>число</w:t>
      </w:r>
      <w:r w:rsidRPr="007B1288">
        <w:rPr>
          <w:rFonts w:ascii="GHEA Grapalat" w:hAnsi="GHEA Grapalat"/>
          <w:color w:val="000000" w:themeColor="text1"/>
          <w:sz w:val="20"/>
          <w:szCs w:val="20"/>
        </w:rPr>
        <w:t xml:space="preserve"> " 20 "</w:t>
      </w:r>
      <w:r w:rsidRPr="007B1288">
        <w:rPr>
          <w:rFonts w:ascii="GHEA Grapalat" w:hAnsi="GHEA Grapalat" w:cs="GHEA Grapalat"/>
          <w:color w:val="000000" w:themeColor="text1"/>
          <w:sz w:val="20"/>
          <w:szCs w:val="20"/>
        </w:rPr>
        <w:t>заменяется</w:t>
      </w:r>
      <w:r w:rsidRPr="007B1288">
        <w:rPr>
          <w:rFonts w:ascii="GHEA Grapalat" w:hAnsi="GHEA Grapalat"/>
          <w:color w:val="000000" w:themeColor="text1"/>
          <w:sz w:val="20"/>
          <w:szCs w:val="20"/>
        </w:rPr>
        <w:t xml:space="preserve"> </w:t>
      </w:r>
      <w:r w:rsidRPr="007B1288">
        <w:rPr>
          <w:rFonts w:ascii="GHEA Grapalat" w:hAnsi="GHEA Grapalat" w:cs="GHEA Grapalat"/>
          <w:color w:val="000000" w:themeColor="text1"/>
          <w:sz w:val="20"/>
          <w:szCs w:val="20"/>
        </w:rPr>
        <w:t>числом</w:t>
      </w:r>
      <w:r w:rsidRPr="007B1288">
        <w:rPr>
          <w:rFonts w:ascii="GHEA Grapalat" w:hAnsi="GHEA Grapalat"/>
          <w:color w:val="000000" w:themeColor="text1"/>
          <w:sz w:val="20"/>
          <w:szCs w:val="20"/>
        </w:rPr>
        <w:t xml:space="preserve"> "90".</w:t>
      </w:r>
    </w:p>
    <w:p w14:paraId="4EB57350"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2215B582"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  </w:t>
      </w:r>
    </w:p>
    <w:p w14:paraId="35E0EFDA"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Обеспечение квалификации в виде банковской гарантии отобранный участник представляет согласно приложению 4 или приложению 4.1.11</w:t>
      </w:r>
    </w:p>
    <w:p w14:paraId="115E5DCF"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При этом, если договоры о закупке работ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6C4178FB"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26CB2A86"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10.3.</w:t>
      </w:r>
      <w:r w:rsidRPr="007B1288">
        <w:rPr>
          <w:rFonts w:ascii="GHEA Grapalat" w:hAnsi="GHEA Grapalat"/>
          <w:color w:val="000000" w:themeColor="text1"/>
          <w:sz w:val="20"/>
          <w:szCs w:val="20"/>
        </w:rPr>
        <w:tab/>
        <w:t xml:space="preserve">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w:t>
      </w:r>
      <w:r w:rsidRPr="007B1288">
        <w:rPr>
          <w:rFonts w:ascii="GHEA Grapalat" w:hAnsi="GHEA Grapalat"/>
          <w:color w:val="000000" w:themeColor="text1"/>
          <w:sz w:val="20"/>
          <w:szCs w:val="20"/>
        </w:rPr>
        <w:lastRenderedPageBreak/>
        <w:t>(Приложение 5) или наличных денег12.</w:t>
      </w:r>
    </w:p>
    <w:p w14:paraId="5B2B1B8A"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догогвора как 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к сумме цен закупок представленных лотов с учетом требований 9-ого подпункта 32-ого пункта. </w:t>
      </w:r>
    </w:p>
    <w:p w14:paraId="1FCC5434"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7CC704E9"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14:paraId="7A145D6C"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A50DEF5"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10.5.</w:t>
      </w:r>
      <w:r w:rsidRPr="007B1288">
        <w:rPr>
          <w:rFonts w:ascii="GHEA Grapalat" w:hAnsi="GHEA Grapalat"/>
          <w:color w:val="000000" w:themeColor="text1"/>
          <w:sz w:val="20"/>
          <w:szCs w:val="20"/>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14:paraId="0B865E69" w14:textId="77777777" w:rsidR="006252F6"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0C9B0F27" w14:textId="113E30F2" w:rsidR="0074650E" w:rsidRPr="007B1288" w:rsidRDefault="006252F6" w:rsidP="006252F6">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3A114E6" w14:textId="77777777" w:rsidR="002807DD" w:rsidRPr="007B1288" w:rsidRDefault="002807DD" w:rsidP="001C25FC">
      <w:pPr>
        <w:ind w:left="-270"/>
        <w:jc w:val="both"/>
        <w:rPr>
          <w:rFonts w:ascii="GHEA Grapalat" w:hAnsi="GHEA Grapalat"/>
          <w:b/>
          <w:color w:val="000000" w:themeColor="text1"/>
          <w:sz w:val="20"/>
          <w:szCs w:val="20"/>
        </w:rPr>
      </w:pPr>
    </w:p>
    <w:p w14:paraId="45AB8B34" w14:textId="77777777" w:rsidR="00DA751A" w:rsidRPr="007B1288" w:rsidRDefault="00DA751A" w:rsidP="001C25FC">
      <w:pPr>
        <w:ind w:left="-270"/>
        <w:jc w:val="both"/>
        <w:rPr>
          <w:rFonts w:ascii="GHEA Grapalat" w:hAnsi="GHEA Grapalat"/>
          <w:b/>
          <w:color w:val="000000" w:themeColor="text1"/>
          <w:sz w:val="20"/>
          <w:szCs w:val="20"/>
        </w:rPr>
      </w:pPr>
    </w:p>
    <w:p w14:paraId="610826F3" w14:textId="77777777" w:rsidR="00096865" w:rsidRPr="007B1288" w:rsidRDefault="008D5016" w:rsidP="00C43165">
      <w:pPr>
        <w:ind w:left="-27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11. ОБЪЯВЛЕНИЕ ПРОЦЕДУРЫ НЕСОСТОЯВШЕЙСЯ</w:t>
      </w:r>
    </w:p>
    <w:p w14:paraId="10CB290C" w14:textId="77777777" w:rsidR="002807DD" w:rsidRPr="007B1288" w:rsidRDefault="002807DD" w:rsidP="001C25FC">
      <w:pPr>
        <w:ind w:left="-270"/>
        <w:jc w:val="both"/>
        <w:rPr>
          <w:rFonts w:ascii="GHEA Grapalat" w:hAnsi="GHEA Grapalat" w:cs="Arial"/>
          <w:b/>
          <w:color w:val="000000" w:themeColor="text1"/>
          <w:sz w:val="20"/>
          <w:szCs w:val="20"/>
        </w:rPr>
      </w:pPr>
    </w:p>
    <w:p w14:paraId="5CF272FF" w14:textId="77777777" w:rsidR="00096865" w:rsidRPr="007B1288" w:rsidRDefault="00096865" w:rsidP="00695415">
      <w:pPr>
        <w:widowControl w:val="0"/>
        <w:tabs>
          <w:tab w:val="left" w:pos="900"/>
          <w:tab w:val="left" w:pos="1276"/>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11.1</w:t>
      </w:r>
      <w:r w:rsidR="00801AC7" w:rsidRPr="007B1288">
        <w:rPr>
          <w:rFonts w:ascii="GHEA Grapalat" w:hAnsi="GHEA Grapalat"/>
          <w:color w:val="000000" w:themeColor="text1"/>
          <w:sz w:val="20"/>
          <w:szCs w:val="20"/>
        </w:rPr>
        <w:t>.</w:t>
      </w:r>
      <w:r w:rsidR="00C43165"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Согласно статье 37 Закона, Комиссия объявляет настоящую процедуру несостоявшейся, если:</w:t>
      </w:r>
    </w:p>
    <w:p w14:paraId="5C327EF8" w14:textId="77777777" w:rsidR="00096865" w:rsidRPr="007B1288" w:rsidRDefault="00096865" w:rsidP="00695415">
      <w:pPr>
        <w:widowControl w:val="0"/>
        <w:tabs>
          <w:tab w:val="left" w:pos="90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1)</w:t>
      </w:r>
      <w:r w:rsidR="00801AC7"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ни одна из заявок не соответствует условиям приглашения;</w:t>
      </w:r>
    </w:p>
    <w:p w14:paraId="183DE43C" w14:textId="77777777" w:rsidR="00096865" w:rsidRPr="007B1288" w:rsidRDefault="00096865" w:rsidP="00695415">
      <w:pPr>
        <w:widowControl w:val="0"/>
        <w:tabs>
          <w:tab w:val="left" w:pos="90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2)</w:t>
      </w:r>
      <w:r w:rsidR="00801AC7"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 Совета попечителей.</w:t>
      </w:r>
    </w:p>
    <w:p w14:paraId="19699A1B" w14:textId="77777777" w:rsidR="00096865" w:rsidRPr="007B1288" w:rsidRDefault="00096865" w:rsidP="00695415">
      <w:pPr>
        <w:widowControl w:val="0"/>
        <w:tabs>
          <w:tab w:val="left" w:pos="90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3)</w:t>
      </w:r>
      <w:r w:rsidR="00801AC7"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не подано ни одной заявки;</w:t>
      </w:r>
    </w:p>
    <w:p w14:paraId="0349BC27" w14:textId="77777777" w:rsidR="00096865" w:rsidRPr="007B1288" w:rsidRDefault="00096865" w:rsidP="00695415">
      <w:pPr>
        <w:widowControl w:val="0"/>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4)</w:t>
      </w:r>
      <w:r w:rsidR="00801AC7"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договор не заключается.</w:t>
      </w:r>
    </w:p>
    <w:p w14:paraId="3EC3DC71" w14:textId="77777777" w:rsidR="00CA1C11" w:rsidRPr="007B1288" w:rsidRDefault="00731D26" w:rsidP="00695415">
      <w:pPr>
        <w:widowControl w:val="0"/>
        <w:tabs>
          <w:tab w:val="left" w:pos="900"/>
          <w:tab w:val="left" w:pos="1276"/>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11.2</w:t>
      </w:r>
      <w:r w:rsidR="007642C2" w:rsidRPr="007B1288">
        <w:rPr>
          <w:rFonts w:ascii="GHEA Grapalat" w:hAnsi="GHEA Grapalat"/>
          <w:color w:val="000000" w:themeColor="text1"/>
          <w:sz w:val="20"/>
          <w:szCs w:val="20"/>
        </w:rPr>
        <w:t>.</w:t>
      </w:r>
      <w:r w:rsidR="00C43165"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AEC9E56" w14:textId="77777777" w:rsidR="00695415" w:rsidRPr="007B1288" w:rsidRDefault="00695415" w:rsidP="00C43165">
      <w:pPr>
        <w:widowControl w:val="0"/>
        <w:spacing w:after="160"/>
        <w:ind w:left="-270" w:right="565"/>
        <w:jc w:val="center"/>
        <w:rPr>
          <w:rFonts w:ascii="GHEA Grapalat" w:hAnsi="GHEA Grapalat"/>
          <w:b/>
          <w:color w:val="000000" w:themeColor="text1"/>
          <w:sz w:val="20"/>
          <w:szCs w:val="20"/>
        </w:rPr>
      </w:pPr>
    </w:p>
    <w:p w14:paraId="62833E6E" w14:textId="77777777" w:rsidR="00096865" w:rsidRPr="007B1288" w:rsidRDefault="008D5016" w:rsidP="00C43165">
      <w:pPr>
        <w:widowControl w:val="0"/>
        <w:spacing w:after="160"/>
        <w:ind w:left="-270" w:right="565"/>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 xml:space="preserve">12. ПРАВО УЧАСТНИКА И </w:t>
      </w:r>
      <w:r w:rsidR="008E3307" w:rsidRPr="007B1288">
        <w:rPr>
          <w:rFonts w:ascii="GHEA Grapalat" w:hAnsi="GHEA Grapalat"/>
          <w:b/>
          <w:color w:val="000000" w:themeColor="text1"/>
          <w:sz w:val="20"/>
          <w:szCs w:val="20"/>
        </w:rPr>
        <w:t xml:space="preserve">ПОРЯДОК ОБЖАЛОВАНИЯ ИМ </w:t>
      </w:r>
      <w:r w:rsidR="00025A85" w:rsidRPr="007B1288">
        <w:rPr>
          <w:rFonts w:ascii="GHEA Grapalat" w:hAnsi="GHEA Grapalat"/>
          <w:b/>
          <w:color w:val="000000" w:themeColor="text1"/>
          <w:sz w:val="20"/>
          <w:szCs w:val="20"/>
        </w:rPr>
        <w:br/>
      </w:r>
      <w:r w:rsidRPr="007B1288">
        <w:rPr>
          <w:rFonts w:ascii="GHEA Grapalat" w:hAnsi="GHEA Grapalat"/>
          <w:b/>
          <w:color w:val="000000" w:themeColor="text1"/>
          <w:sz w:val="20"/>
          <w:szCs w:val="20"/>
        </w:rPr>
        <w:t>ДЕЙСТВИЙ И (ИЛИ) ПРИНЯТЫХ РЕШЕНИЙ, СВЯЗАННЫХ</w:t>
      </w:r>
      <w:r w:rsidR="00025A85" w:rsidRPr="007B1288">
        <w:rPr>
          <w:rFonts w:ascii="Calibri" w:hAnsi="Calibri" w:cs="Calibri"/>
          <w:b/>
          <w:color w:val="000000" w:themeColor="text1"/>
          <w:sz w:val="20"/>
          <w:szCs w:val="20"/>
          <w:lang w:val="en-US"/>
        </w:rPr>
        <w:t> </w:t>
      </w:r>
      <w:r w:rsidRPr="007B1288">
        <w:rPr>
          <w:rFonts w:ascii="GHEA Grapalat" w:hAnsi="GHEA Grapalat"/>
          <w:b/>
          <w:color w:val="000000" w:themeColor="text1"/>
          <w:sz w:val="20"/>
          <w:szCs w:val="20"/>
        </w:rPr>
        <w:t>С</w:t>
      </w:r>
      <w:r w:rsidR="00025A85" w:rsidRPr="007B1288">
        <w:rPr>
          <w:rFonts w:ascii="Calibri" w:hAnsi="Calibri" w:cs="Calibri"/>
          <w:b/>
          <w:color w:val="000000" w:themeColor="text1"/>
          <w:sz w:val="20"/>
          <w:szCs w:val="20"/>
          <w:lang w:val="en-US"/>
        </w:rPr>
        <w:t> </w:t>
      </w:r>
      <w:r w:rsidRPr="007B1288">
        <w:rPr>
          <w:rFonts w:ascii="GHEA Grapalat" w:hAnsi="GHEA Grapalat"/>
          <w:b/>
          <w:color w:val="000000" w:themeColor="text1"/>
          <w:sz w:val="20"/>
          <w:szCs w:val="20"/>
        </w:rPr>
        <w:t>ПРОЦЕССОМ ЗАКУПКИ</w:t>
      </w:r>
    </w:p>
    <w:p w14:paraId="5FFEDF18" w14:textId="77777777" w:rsidR="00167353" w:rsidRPr="007B1288" w:rsidRDefault="00167353" w:rsidP="00695415">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FC19374" w14:textId="77777777" w:rsidR="00167353" w:rsidRPr="007B1288" w:rsidRDefault="00167353" w:rsidP="00695415">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042AD05" w14:textId="77777777" w:rsidR="00167353" w:rsidRPr="007B1288" w:rsidRDefault="00167353" w:rsidP="00695415">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12.2. Отношения, связанные с настоящей процедурой, не являются административными  и они </w:t>
      </w:r>
      <w:r w:rsidRPr="007B1288">
        <w:rPr>
          <w:rFonts w:ascii="GHEA Grapalat" w:hAnsi="GHEA Grapalat"/>
          <w:color w:val="000000" w:themeColor="text1"/>
          <w:sz w:val="20"/>
          <w:szCs w:val="20"/>
        </w:rPr>
        <w:lastRenderedPageBreak/>
        <w:t>регулируются законодательством Республики Армения, регулирующим гражданско-правовые отношения.</w:t>
      </w:r>
    </w:p>
    <w:p w14:paraId="28F47787" w14:textId="77777777" w:rsidR="00167353" w:rsidRPr="007B1288" w:rsidRDefault="00167353" w:rsidP="00695415">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59A404C" w14:textId="77777777" w:rsidR="00167353" w:rsidRPr="007B1288" w:rsidRDefault="00167353"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9A17DAC"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35F160F"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12.6. Суд решает вопрос о принятии искового заявления к производству в трехдневный срок после его подачи.</w:t>
      </w:r>
    </w:p>
    <w:p w14:paraId="01DE30D8"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4047774" w14:textId="77777777" w:rsidR="00167353" w:rsidRPr="007B1288" w:rsidRDefault="00167353" w:rsidP="00695415">
      <w:pPr>
        <w:ind w:firstLine="540"/>
        <w:jc w:val="both"/>
        <w:rPr>
          <w:rFonts w:ascii="GHEA Grapalat" w:hAnsi="GHEA Grapalat"/>
          <w:color w:val="000000" w:themeColor="text1"/>
          <w:sz w:val="20"/>
          <w:szCs w:val="20"/>
          <w:lang w:val="hy-AM"/>
        </w:rPr>
      </w:pPr>
      <w:r w:rsidRPr="007B1288">
        <w:rPr>
          <w:rFonts w:ascii="GHEA Grapalat" w:hAnsi="GHEA Grapalat"/>
          <w:color w:val="000000" w:themeColor="text1"/>
          <w:sz w:val="20"/>
          <w:szCs w:val="20"/>
        </w:rPr>
        <w:t>12.8. Решение о требовании доказательств исполняется ответчиком в пятидневный срок после получения решения.</w:t>
      </w:r>
    </w:p>
    <w:p w14:paraId="7A6784B1"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05A6C30" w14:textId="77777777" w:rsidR="00167353" w:rsidRPr="007B1288" w:rsidRDefault="00167353" w:rsidP="00695415">
      <w:pPr>
        <w:ind w:firstLine="540"/>
        <w:jc w:val="both"/>
        <w:rPr>
          <w:rFonts w:ascii="GHEA Grapalat" w:hAnsi="GHEA Grapalat"/>
          <w:color w:val="000000" w:themeColor="text1"/>
          <w:sz w:val="20"/>
          <w:szCs w:val="20"/>
          <w:lang w:val="hy-AM"/>
        </w:rPr>
      </w:pPr>
      <w:r w:rsidRPr="007B1288">
        <w:rPr>
          <w:rFonts w:ascii="GHEA Grapalat" w:hAnsi="GHEA Grapalat"/>
          <w:color w:val="000000" w:themeColor="text1"/>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B1288">
        <w:rPr>
          <w:rFonts w:ascii="GHEA Grapalat" w:hAnsi="GHEA Grapalat"/>
          <w:color w:val="000000" w:themeColor="text1"/>
          <w:sz w:val="20"/>
          <w:szCs w:val="20"/>
          <w:lang w:val="hy-AM"/>
        </w:rPr>
        <w:t>.</w:t>
      </w:r>
    </w:p>
    <w:p w14:paraId="57F5713C" w14:textId="77777777" w:rsidR="00167353" w:rsidRPr="007B1288" w:rsidRDefault="00167353" w:rsidP="00695415">
      <w:pPr>
        <w:ind w:firstLine="540"/>
        <w:jc w:val="both"/>
        <w:rPr>
          <w:rFonts w:ascii="GHEA Grapalat" w:hAnsi="GHEA Grapalat"/>
          <w:color w:val="000000" w:themeColor="text1"/>
          <w:sz w:val="20"/>
          <w:szCs w:val="20"/>
          <w:lang w:val="hy-AM"/>
        </w:rPr>
      </w:pPr>
      <w:r w:rsidRPr="007B1288">
        <w:rPr>
          <w:rFonts w:ascii="GHEA Grapalat" w:hAnsi="GHEA Grapalat"/>
          <w:color w:val="000000" w:themeColor="text1"/>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B1288">
        <w:rPr>
          <w:rFonts w:ascii="GHEA Grapalat" w:hAnsi="GHEA Grapalat"/>
          <w:color w:val="000000" w:themeColor="text1"/>
          <w:sz w:val="20"/>
          <w:szCs w:val="20"/>
          <w:lang w:val="hy-AM"/>
        </w:rPr>
        <w:t>.</w:t>
      </w:r>
      <w:r w:rsidRPr="007B1288">
        <w:rPr>
          <w:rFonts w:ascii="GHEA Grapalat" w:hAnsi="GHEA Grapalat"/>
          <w:color w:val="000000" w:themeColor="text1"/>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B1288">
        <w:rPr>
          <w:rFonts w:ascii="GHEA Grapalat" w:hAnsi="GHEA Grapalat"/>
          <w:color w:val="000000" w:themeColor="text1"/>
          <w:sz w:val="20"/>
          <w:szCs w:val="20"/>
          <w:lang w:val="hy-AM"/>
        </w:rPr>
        <w:t>.</w:t>
      </w:r>
    </w:p>
    <w:p w14:paraId="7E05F81D" w14:textId="77777777" w:rsidR="00167353" w:rsidRPr="007B1288" w:rsidRDefault="00167353" w:rsidP="00695415">
      <w:pPr>
        <w:ind w:firstLine="540"/>
        <w:jc w:val="both"/>
        <w:rPr>
          <w:rFonts w:ascii="GHEA Grapalat" w:hAnsi="GHEA Grapalat"/>
          <w:color w:val="000000" w:themeColor="text1"/>
          <w:sz w:val="20"/>
          <w:szCs w:val="20"/>
          <w:lang w:val="hy-AM"/>
        </w:rPr>
      </w:pPr>
      <w:r w:rsidRPr="007B1288">
        <w:rPr>
          <w:rFonts w:ascii="GHEA Grapalat" w:hAnsi="GHEA Grapalat"/>
          <w:color w:val="000000" w:themeColor="text1"/>
          <w:sz w:val="20"/>
          <w:szCs w:val="20"/>
        </w:rPr>
        <w:t xml:space="preserve">12.11. </w:t>
      </w:r>
      <w:r w:rsidRPr="007B1288">
        <w:rPr>
          <w:rFonts w:ascii="GHEA Grapalat" w:hAnsi="GHEA Grapalat"/>
          <w:color w:val="000000" w:themeColor="text1"/>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460C7143"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661F393"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6CA3F3E"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7E91C7E"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4F6E7FD"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7F2EA30F"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B326199"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6D6FAD5"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0618576"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w:t>
      </w:r>
      <w:r w:rsidRPr="007B1288">
        <w:rPr>
          <w:rFonts w:ascii="GHEA Grapalat" w:hAnsi="GHEA Grapalat"/>
          <w:color w:val="000000" w:themeColor="text1"/>
          <w:sz w:val="20"/>
          <w:szCs w:val="20"/>
        </w:rPr>
        <w:lastRenderedPageBreak/>
        <w:t>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849CFAA"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2B097C1"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5BBAAFA3" w14:textId="77777777" w:rsidR="00167353" w:rsidRPr="007B1288" w:rsidRDefault="00167353" w:rsidP="00695415">
      <w:pPr>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23F0E8F7" w14:textId="77777777" w:rsidR="00167353" w:rsidRPr="007B1288" w:rsidRDefault="00167353" w:rsidP="00695415">
      <w:pPr>
        <w:widowControl w:val="0"/>
        <w:spacing w:after="160"/>
        <w:ind w:firstLine="540"/>
        <w:jc w:val="both"/>
        <w:rPr>
          <w:rFonts w:ascii="GHEA Grapalat" w:hAnsi="GHEA Grapalat" w:cs="Sylfaen"/>
          <w:b/>
          <w:color w:val="000000" w:themeColor="text1"/>
          <w:sz w:val="20"/>
          <w:szCs w:val="20"/>
        </w:rPr>
      </w:pPr>
      <w:r w:rsidRPr="007B1288">
        <w:rPr>
          <w:rFonts w:ascii="GHEA Grapalat" w:hAnsi="GHEA Grapalat"/>
          <w:color w:val="000000" w:themeColor="text1"/>
          <w:sz w:val="20"/>
          <w:szCs w:val="20"/>
        </w:rPr>
        <w:t>12.23. Ставки государственных пошлин, взимаемых за обжалование, установлены законом "О государственной пошлине".</w:t>
      </w:r>
    </w:p>
    <w:p w14:paraId="6C262305" w14:textId="77777777" w:rsidR="00167353" w:rsidRPr="007B1288" w:rsidRDefault="00167353" w:rsidP="001C25FC">
      <w:pPr>
        <w:widowControl w:val="0"/>
        <w:spacing w:after="160"/>
        <w:ind w:left="-270"/>
        <w:jc w:val="both"/>
        <w:rPr>
          <w:rFonts w:ascii="GHEA Grapalat" w:hAnsi="GHEA Grapalat" w:cs="Sylfaen"/>
          <w:b/>
          <w:color w:val="000000" w:themeColor="text1"/>
          <w:sz w:val="20"/>
          <w:szCs w:val="20"/>
        </w:rPr>
      </w:pPr>
    </w:p>
    <w:p w14:paraId="0E1A681D" w14:textId="77777777" w:rsidR="004373E3" w:rsidRPr="007B1288" w:rsidRDefault="004373E3" w:rsidP="001C25FC">
      <w:pPr>
        <w:ind w:left="-270"/>
        <w:jc w:val="both"/>
        <w:rPr>
          <w:rFonts w:ascii="GHEA Grapalat" w:hAnsi="GHEA Grapalat"/>
          <w:b/>
          <w:color w:val="000000" w:themeColor="text1"/>
          <w:sz w:val="20"/>
          <w:szCs w:val="20"/>
        </w:rPr>
      </w:pPr>
    </w:p>
    <w:p w14:paraId="2618C63A" w14:textId="77777777" w:rsidR="00503980" w:rsidRPr="007B1288" w:rsidRDefault="00503980" w:rsidP="001C25FC">
      <w:pPr>
        <w:ind w:left="-270"/>
        <w:jc w:val="both"/>
        <w:rPr>
          <w:rFonts w:ascii="GHEA Grapalat" w:hAnsi="GHEA Grapalat"/>
          <w:b/>
          <w:color w:val="000000" w:themeColor="text1"/>
          <w:sz w:val="20"/>
          <w:szCs w:val="20"/>
        </w:rPr>
      </w:pPr>
      <w:r w:rsidRPr="007B1288">
        <w:rPr>
          <w:rFonts w:ascii="GHEA Grapalat" w:hAnsi="GHEA Grapalat"/>
          <w:b/>
          <w:color w:val="000000" w:themeColor="text1"/>
          <w:sz w:val="20"/>
          <w:szCs w:val="20"/>
        </w:rPr>
        <w:br w:type="page"/>
      </w:r>
    </w:p>
    <w:p w14:paraId="1F79608F" w14:textId="77777777" w:rsidR="00096865" w:rsidRPr="007B1288" w:rsidRDefault="00096865" w:rsidP="00695415">
      <w:pPr>
        <w:widowControl w:val="0"/>
        <w:spacing w:after="16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lastRenderedPageBreak/>
        <w:t>ЧАСТЬ II</w:t>
      </w:r>
    </w:p>
    <w:p w14:paraId="0E7A1E5A" w14:textId="398101CF" w:rsidR="00096865" w:rsidRPr="007B1288" w:rsidRDefault="00096865" w:rsidP="00695415">
      <w:pPr>
        <w:pStyle w:val="BodyText"/>
        <w:widowControl w:val="0"/>
        <w:spacing w:after="16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ИНСТРУКЦИЯ</w:t>
      </w:r>
      <w:r w:rsidR="00191D27" w:rsidRPr="007B1288">
        <w:rPr>
          <w:rFonts w:ascii="GHEA Grapalat" w:hAnsi="GHEA Grapalat"/>
          <w:b/>
          <w:color w:val="000000" w:themeColor="text1"/>
          <w:sz w:val="20"/>
          <w:szCs w:val="20"/>
        </w:rPr>
        <w:t xml:space="preserve"> </w:t>
      </w:r>
      <w:r w:rsidRPr="007B1288">
        <w:rPr>
          <w:rFonts w:ascii="GHEA Grapalat" w:hAnsi="GHEA Grapalat"/>
          <w:b/>
          <w:color w:val="000000" w:themeColor="text1"/>
          <w:sz w:val="20"/>
          <w:szCs w:val="20"/>
        </w:rPr>
        <w:t xml:space="preserve">ПО СОСТАВЛЕНИЮ </w:t>
      </w:r>
      <w:r w:rsidR="00191D27" w:rsidRPr="007B1288">
        <w:rPr>
          <w:rFonts w:ascii="GHEA Grapalat" w:hAnsi="GHEA Grapalat"/>
          <w:b/>
          <w:color w:val="000000" w:themeColor="text1"/>
          <w:sz w:val="20"/>
          <w:szCs w:val="20"/>
        </w:rPr>
        <w:br/>
      </w:r>
      <w:r w:rsidRPr="007B1288">
        <w:rPr>
          <w:rFonts w:ascii="GHEA Grapalat" w:hAnsi="GHEA Grapalat"/>
          <w:b/>
          <w:color w:val="000000" w:themeColor="text1"/>
          <w:sz w:val="20"/>
          <w:szCs w:val="20"/>
        </w:rPr>
        <w:t xml:space="preserve">ЗАЯВКИ НА </w:t>
      </w:r>
      <w:r w:rsidR="006A6D97" w:rsidRPr="007B1288">
        <w:rPr>
          <w:rFonts w:ascii="GHEA Grapalat" w:hAnsi="GHEA Grapalat"/>
          <w:b/>
          <w:color w:val="000000" w:themeColor="text1"/>
          <w:sz w:val="20"/>
          <w:szCs w:val="20"/>
        </w:rPr>
        <w:t>ОТКРЫТЫЙ КОНКУРС</w:t>
      </w:r>
    </w:p>
    <w:p w14:paraId="7DEB1259" w14:textId="77777777" w:rsidR="00096865" w:rsidRPr="007B1288" w:rsidRDefault="00096865" w:rsidP="00695415">
      <w:pPr>
        <w:widowControl w:val="0"/>
        <w:spacing w:after="160"/>
        <w:jc w:val="both"/>
        <w:rPr>
          <w:rFonts w:ascii="GHEA Grapalat" w:hAnsi="GHEA Grapalat"/>
          <w:color w:val="000000" w:themeColor="text1"/>
          <w:sz w:val="20"/>
          <w:szCs w:val="20"/>
        </w:rPr>
      </w:pPr>
    </w:p>
    <w:p w14:paraId="3E2BCE41" w14:textId="77777777" w:rsidR="00096865" w:rsidRPr="007B1288" w:rsidRDefault="008D5016" w:rsidP="00695415">
      <w:pPr>
        <w:widowControl w:val="0"/>
        <w:spacing w:after="16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1. ОБЩИЕ ПОЛОЖЕНИЯ</w:t>
      </w:r>
    </w:p>
    <w:p w14:paraId="31945913" w14:textId="77777777" w:rsidR="00096865" w:rsidRPr="007B1288" w:rsidRDefault="00096865" w:rsidP="00695415">
      <w:pPr>
        <w:widowControl w:val="0"/>
        <w:tabs>
          <w:tab w:val="left" w:pos="90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1.1</w:t>
      </w:r>
      <w:r w:rsidR="003802B8" w:rsidRPr="007B1288">
        <w:rPr>
          <w:rFonts w:ascii="GHEA Grapalat" w:hAnsi="GHEA Grapalat"/>
          <w:color w:val="000000" w:themeColor="text1"/>
          <w:sz w:val="20"/>
          <w:szCs w:val="20"/>
        </w:rPr>
        <w:t>.</w:t>
      </w:r>
      <w:r w:rsidR="003802B8"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Целью настоящей Инструкции является содействие участникам при подготовке заявки.</w:t>
      </w:r>
    </w:p>
    <w:p w14:paraId="2329EFFE" w14:textId="77777777" w:rsidR="00096865" w:rsidRPr="007B1288" w:rsidRDefault="00096865" w:rsidP="00695415">
      <w:pPr>
        <w:widowControl w:val="0"/>
        <w:tabs>
          <w:tab w:val="left" w:pos="90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1.2</w:t>
      </w:r>
      <w:r w:rsidR="003802B8" w:rsidRPr="007B1288">
        <w:rPr>
          <w:rFonts w:ascii="GHEA Grapalat" w:hAnsi="GHEA Grapalat"/>
          <w:color w:val="000000" w:themeColor="text1"/>
          <w:sz w:val="20"/>
          <w:szCs w:val="20"/>
        </w:rPr>
        <w:t>.</w:t>
      </w:r>
      <w:r w:rsidR="003802B8"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AE89EB2" w14:textId="77777777" w:rsidR="00096865" w:rsidRPr="007B1288" w:rsidRDefault="00096865" w:rsidP="00695415">
      <w:pPr>
        <w:widowControl w:val="0"/>
        <w:tabs>
          <w:tab w:val="left" w:pos="90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1.3</w:t>
      </w:r>
      <w:r w:rsidR="003802B8" w:rsidRPr="007B1288">
        <w:rPr>
          <w:rFonts w:ascii="GHEA Grapalat" w:hAnsi="GHEA Grapalat"/>
          <w:color w:val="000000" w:themeColor="text1"/>
          <w:sz w:val="20"/>
          <w:szCs w:val="20"/>
        </w:rPr>
        <w:t>.</w:t>
      </w:r>
      <w:r w:rsidR="003802B8"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Кроме армянского языка, заявки могут быть поданы также н</w:t>
      </w:r>
      <w:r w:rsidR="00191D27" w:rsidRPr="007B1288">
        <w:rPr>
          <w:rFonts w:ascii="GHEA Grapalat" w:hAnsi="GHEA Grapalat"/>
          <w:color w:val="000000" w:themeColor="text1"/>
          <w:sz w:val="20"/>
          <w:szCs w:val="20"/>
        </w:rPr>
        <w:t>а английском или русском языке.</w:t>
      </w:r>
    </w:p>
    <w:p w14:paraId="691CC7B6" w14:textId="77777777" w:rsidR="00140A36" w:rsidRPr="007B1288" w:rsidRDefault="00140A36" w:rsidP="001C25FC">
      <w:pPr>
        <w:widowControl w:val="0"/>
        <w:spacing w:after="160"/>
        <w:ind w:left="-270"/>
        <w:jc w:val="both"/>
        <w:rPr>
          <w:rFonts w:ascii="GHEA Grapalat" w:hAnsi="GHEA Grapalat"/>
          <w:b/>
          <w:color w:val="000000" w:themeColor="text1"/>
          <w:sz w:val="20"/>
          <w:szCs w:val="20"/>
        </w:rPr>
      </w:pPr>
    </w:p>
    <w:p w14:paraId="1026820A" w14:textId="77777777" w:rsidR="00096865" w:rsidRPr="007B1288" w:rsidRDefault="008D5016" w:rsidP="00695415">
      <w:pPr>
        <w:widowControl w:val="0"/>
        <w:spacing w:after="16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2. ЗАЯВКА НА ПРОЦЕДУРУ</w:t>
      </w:r>
    </w:p>
    <w:p w14:paraId="305762D8" w14:textId="77777777" w:rsidR="000A0E52" w:rsidRPr="007B1288" w:rsidRDefault="000A0E52"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2377CE90" w14:textId="77777777" w:rsidR="00412DF7" w:rsidRPr="007B1288" w:rsidRDefault="00412DF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Участник заявкой представляет утвержденные им:</w:t>
      </w:r>
    </w:p>
    <w:p w14:paraId="463C38D6" w14:textId="77777777" w:rsidR="00096865" w:rsidRPr="007B1288" w:rsidRDefault="002D5CF0"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2.1</w:t>
      </w:r>
      <w:r w:rsidR="005114D0" w:rsidRPr="007B1288">
        <w:rPr>
          <w:rFonts w:ascii="GHEA Grapalat" w:hAnsi="GHEA Grapalat"/>
          <w:color w:val="000000" w:themeColor="text1"/>
          <w:sz w:val="20"/>
          <w:szCs w:val="20"/>
        </w:rPr>
        <w:t>.</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заявление</w:t>
      </w:r>
      <w:r w:rsidR="00EB3C28" w:rsidRPr="007B1288">
        <w:rPr>
          <w:rFonts w:ascii="GHEA Grapalat" w:hAnsi="GHEA Grapalat"/>
          <w:color w:val="000000" w:themeColor="text1"/>
          <w:sz w:val="20"/>
          <w:szCs w:val="20"/>
        </w:rPr>
        <w:t>--объявлени</w:t>
      </w:r>
      <w:r w:rsidR="00EB3C28" w:rsidRPr="007B1288">
        <w:rPr>
          <w:rFonts w:ascii="GHEA Grapalat" w:hAnsi="GHEA Grapalat"/>
          <w:color w:val="000000" w:themeColor="text1"/>
          <w:sz w:val="20"/>
          <w:szCs w:val="20"/>
          <w:lang w:val="en-US"/>
        </w:rPr>
        <w:t>e</w:t>
      </w:r>
      <w:r w:rsidR="00EB3C2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 на участие в процедуре согласно Приложению №1;</w:t>
      </w:r>
    </w:p>
    <w:p w14:paraId="0E749AD3" w14:textId="77777777" w:rsidR="009D7EFF" w:rsidRPr="007B1288" w:rsidRDefault="009D7EFF"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w:t>
      </w:r>
      <w:r w:rsidR="000027E1" w:rsidRPr="007B1288">
        <w:rPr>
          <w:rFonts w:ascii="GHEA Grapalat" w:hAnsi="GHEA Grapalat"/>
          <w:color w:val="000000" w:themeColor="text1"/>
          <w:sz w:val="20"/>
          <w:szCs w:val="20"/>
        </w:rPr>
        <w:t>2</w:t>
      </w:r>
      <w:r w:rsidR="00F429C4" w:rsidRPr="007B1288">
        <w:rPr>
          <w:rFonts w:ascii="GHEA Grapalat" w:hAnsi="GHEA Grapalat"/>
          <w:color w:val="000000" w:themeColor="text1"/>
          <w:sz w:val="20"/>
          <w:szCs w:val="20"/>
        </w:rPr>
        <w:t>.</w:t>
      </w:r>
      <w:r w:rsidR="00EA7CA6" w:rsidRPr="007B1288">
        <w:rPr>
          <w:rFonts w:ascii="GHEA Grapalat" w:hAnsi="GHEA Grapalat"/>
          <w:color w:val="000000" w:themeColor="text1"/>
          <w:sz w:val="20"/>
          <w:szCs w:val="20"/>
        </w:rPr>
        <w:t xml:space="preserve"> </w:t>
      </w:r>
      <w:r w:rsidR="00524D3D"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2A643A3D" w14:textId="77777777" w:rsidR="008D4137" w:rsidRPr="007B1288" w:rsidRDefault="008D413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w:t>
      </w:r>
      <w:r w:rsidR="000027E1" w:rsidRPr="007B1288">
        <w:rPr>
          <w:rFonts w:ascii="GHEA Grapalat" w:hAnsi="GHEA Grapalat"/>
          <w:color w:val="000000" w:themeColor="text1"/>
          <w:sz w:val="20"/>
          <w:szCs w:val="20"/>
        </w:rPr>
        <w:t>3</w:t>
      </w:r>
      <w:r w:rsidR="00F429C4" w:rsidRPr="007B1288">
        <w:rPr>
          <w:rFonts w:ascii="GHEA Grapalat" w:hAnsi="GHEA Grapalat"/>
          <w:color w:val="000000" w:themeColor="text1"/>
          <w:sz w:val="20"/>
          <w:szCs w:val="20"/>
        </w:rPr>
        <w:t>.</w:t>
      </w:r>
      <w:r w:rsidR="00EA7CA6"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договор о совместной деятельности, если участники участвуют в процедуре закупки в порядке совместной деятельности (консорциумом)</w:t>
      </w:r>
    </w:p>
    <w:p w14:paraId="621B08BB" w14:textId="5AC48E9F" w:rsidR="00E67BA7" w:rsidRPr="007B1288" w:rsidRDefault="00096865"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w:t>
      </w:r>
      <w:r w:rsidR="00F82CB7" w:rsidRPr="007B1288">
        <w:rPr>
          <w:rFonts w:ascii="GHEA Grapalat" w:hAnsi="GHEA Grapalat"/>
          <w:color w:val="000000" w:themeColor="text1"/>
          <w:sz w:val="20"/>
          <w:szCs w:val="20"/>
        </w:rPr>
        <w:t>5</w:t>
      </w:r>
      <w:r w:rsidR="004413A5" w:rsidRPr="007B1288">
        <w:rPr>
          <w:rFonts w:ascii="GHEA Grapalat" w:hAnsi="GHEA Grapalat"/>
          <w:color w:val="000000" w:themeColor="text1"/>
          <w:sz w:val="20"/>
          <w:szCs w:val="20"/>
        </w:rPr>
        <w:t>.</w:t>
      </w:r>
      <w:r w:rsidR="00367A9A" w:rsidRPr="007B1288">
        <w:rPr>
          <w:rFonts w:ascii="GHEA Grapalat" w:hAnsi="GHEA Grapalat"/>
          <w:color w:val="000000" w:themeColor="text1"/>
          <w:sz w:val="20"/>
          <w:szCs w:val="20"/>
        </w:rPr>
        <w:tab/>
      </w:r>
      <w:r w:rsidRPr="007B1288">
        <w:rPr>
          <w:rFonts w:ascii="GHEA Grapalat" w:hAnsi="GHEA Grapalat"/>
          <w:color w:val="000000" w:themeColor="text1"/>
          <w:sz w:val="20"/>
          <w:szCs w:val="20"/>
        </w:rPr>
        <w:t>ценовое предложение согласно Приложению №</w:t>
      </w:r>
      <w:r w:rsidR="00385C27" w:rsidRPr="007B1288">
        <w:rPr>
          <w:rFonts w:ascii="GHEA Grapalat" w:hAnsi="GHEA Grapalat"/>
          <w:color w:val="000000" w:themeColor="text1"/>
          <w:sz w:val="20"/>
          <w:szCs w:val="20"/>
        </w:rPr>
        <w:t>2</w:t>
      </w:r>
      <w:r w:rsidR="00BC7BF7" w:rsidRPr="007B1288">
        <w:rPr>
          <w:rFonts w:ascii="GHEA Grapalat" w:hAnsi="GHEA Grapalat"/>
          <w:color w:val="000000" w:themeColor="text1"/>
          <w:sz w:val="20"/>
          <w:szCs w:val="20"/>
        </w:rPr>
        <w:t>.</w:t>
      </w:r>
      <w:r w:rsidRPr="007B1288">
        <w:rPr>
          <w:rFonts w:ascii="GHEA Grapalat" w:hAnsi="GHEA Grapalat"/>
          <w:color w:val="000000" w:themeColor="text1"/>
          <w:sz w:val="20"/>
          <w:szCs w:val="20"/>
        </w:rPr>
        <w:t xml:space="preserve"> Ценовое предложение представляется в форме расчета, состоящего из обобщенных компонентов стоимости</w:t>
      </w:r>
      <w:r w:rsidR="008F7138" w:rsidRPr="007B1288">
        <w:rPr>
          <w:rFonts w:ascii="GHEA Grapalat" w:hAnsi="GHEA Grapalat"/>
          <w:color w:val="000000" w:themeColor="text1"/>
          <w:sz w:val="20"/>
          <w:szCs w:val="20"/>
        </w:rPr>
        <w:t xml:space="preserve"> (совокупность себестоимости и прогнозируемой прибыли) </w:t>
      </w:r>
      <w:r w:rsidR="006B2A75"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и налога на добавленную стоимость. Расчет компонентов стоимости — разбивка или другие детали — не</w:t>
      </w:r>
      <w:r w:rsidR="00E267E5" w:rsidRPr="007B1288">
        <w:rPr>
          <w:rFonts w:ascii="GHEA Grapalat" w:hAnsi="GHEA Grapalat"/>
          <w:color w:val="000000" w:themeColor="text1"/>
          <w:sz w:val="20"/>
          <w:szCs w:val="20"/>
        </w:rPr>
        <w:t xml:space="preserve"> требуются и не представляются.</w:t>
      </w:r>
    </w:p>
    <w:p w14:paraId="2C29064E" w14:textId="77777777" w:rsidR="00007CDF" w:rsidRPr="007B1288" w:rsidRDefault="00007CDF" w:rsidP="00007CDF">
      <w:pPr>
        <w:pStyle w:val="norm"/>
        <w:spacing w:line="240" w:lineRule="auto"/>
        <w:ind w:firstLine="567"/>
        <w:rPr>
          <w:rFonts w:ascii="GHEA Grapalat" w:hAnsi="GHEA Grapalat" w:cs="Sylfaen"/>
          <w:b/>
          <w:bCs/>
          <w:color w:val="000000" w:themeColor="text1"/>
          <w:sz w:val="24"/>
          <w:szCs w:val="32"/>
          <w:lang w:val="hy-AM" w:eastAsia="en-US"/>
        </w:rPr>
      </w:pPr>
      <w:bookmarkStart w:id="1" w:name="_Hlk94102706"/>
      <w:bookmarkStart w:id="2" w:name="_Hlk119323355"/>
      <w:r w:rsidRPr="007B1288">
        <w:rPr>
          <w:rFonts w:ascii="GHEA Grapalat" w:hAnsi="GHEA Grapalat" w:cs="Sylfaen"/>
          <w:b/>
          <w:bCs/>
          <w:color w:val="000000" w:themeColor="text1"/>
          <w:sz w:val="24"/>
          <w:szCs w:val="32"/>
          <w:lang w:val="af-ZA" w:eastAsia="en-US"/>
        </w:rPr>
        <w:t>2.4</w:t>
      </w:r>
      <w:r w:rsidRPr="007B1288">
        <w:rPr>
          <w:rFonts w:ascii="GHEA Grapalat" w:hAnsi="GHEA Grapalat" w:cs="Sylfaen"/>
          <w:b/>
          <w:bCs/>
          <w:color w:val="000000" w:themeColor="text1"/>
          <w:sz w:val="24"/>
          <w:szCs w:val="32"/>
          <w:lang w:val="hy-AM" w:eastAsia="en-US"/>
        </w:rPr>
        <w:t xml:space="preserve"> </w:t>
      </w:r>
      <w:bookmarkStart w:id="3" w:name="_Hlk119320727"/>
      <w:r w:rsidRPr="007B1288">
        <w:rPr>
          <w:rFonts w:ascii="GHEA Grapalat" w:hAnsi="GHEA Grapalat" w:cs="Sylfaen"/>
          <w:b/>
          <w:bCs/>
          <w:color w:val="000000" w:themeColor="text1"/>
          <w:sz w:val="24"/>
          <w:szCs w:val="32"/>
          <w:lang w:val="hy-AM" w:eastAsia="en-US"/>
        </w:rPr>
        <w:t>копии лицензий, указанных в приглашении.</w:t>
      </w:r>
      <w:bookmarkEnd w:id="1"/>
      <w:bookmarkEnd w:id="3"/>
    </w:p>
    <w:p w14:paraId="3CE3A106" w14:textId="5C7D2DD3" w:rsidR="00007CDF" w:rsidRPr="007B1288" w:rsidRDefault="00007CDF" w:rsidP="00007CDF">
      <w:pPr>
        <w:widowControl w:val="0"/>
        <w:tabs>
          <w:tab w:val="left" w:pos="1134"/>
        </w:tabs>
        <w:ind w:firstLine="540"/>
        <w:jc w:val="both"/>
        <w:rPr>
          <w:rFonts w:ascii="GHEA Grapalat" w:hAnsi="GHEA Grapalat"/>
          <w:color w:val="000000" w:themeColor="text1"/>
          <w:sz w:val="20"/>
          <w:szCs w:val="20"/>
        </w:rPr>
      </w:pPr>
      <w:r w:rsidRPr="007B1288">
        <w:rPr>
          <w:rFonts w:ascii="GHEA Grapalat" w:hAnsi="GHEA Grapalat" w:cs="Sylfaen"/>
          <w:b/>
          <w:bCs/>
          <w:color w:val="000000" w:themeColor="text1"/>
          <w:szCs w:val="32"/>
          <w:lang w:eastAsia="en-US"/>
        </w:rPr>
        <w:t xml:space="preserve">2.5 </w:t>
      </w:r>
      <w:bookmarkEnd w:id="2"/>
      <w:r w:rsidRPr="007B1288">
        <w:rPr>
          <w:rFonts w:ascii="GHEA Grapalat" w:hAnsi="GHEA Grapalat" w:cs="Sylfaen"/>
          <w:b/>
          <w:bCs/>
          <w:color w:val="000000" w:themeColor="text1"/>
          <w:szCs w:val="32"/>
          <w:lang w:eastAsia="en-US"/>
        </w:rPr>
        <w:t>предыдущий аналогичный договор /ах/, подтверждающий соответствующий опыт реализации подобных проектов.</w:t>
      </w:r>
    </w:p>
    <w:p w14:paraId="422ACE37" w14:textId="77777777" w:rsidR="00E52441" w:rsidRPr="007B1288" w:rsidRDefault="00E52441" w:rsidP="001C25FC">
      <w:pPr>
        <w:widowControl w:val="0"/>
        <w:spacing w:after="160"/>
        <w:ind w:left="-270"/>
        <w:jc w:val="both"/>
        <w:rPr>
          <w:rFonts w:ascii="GHEA Grapalat" w:hAnsi="GHEA Grapalat"/>
          <w:b/>
          <w:color w:val="000000" w:themeColor="text1"/>
          <w:sz w:val="20"/>
          <w:szCs w:val="20"/>
        </w:rPr>
      </w:pPr>
    </w:p>
    <w:p w14:paraId="7F35FD7A" w14:textId="77777777" w:rsidR="00E24455" w:rsidRPr="007B1288" w:rsidRDefault="00E24455" w:rsidP="00695415">
      <w:pPr>
        <w:widowControl w:val="0"/>
        <w:spacing w:after="160"/>
        <w:jc w:val="center"/>
        <w:rPr>
          <w:rFonts w:ascii="GHEA Grapalat" w:hAnsi="GHEA Grapalat" w:cs="Sylfaen"/>
          <w:b/>
          <w:color w:val="000000" w:themeColor="text1"/>
          <w:sz w:val="20"/>
          <w:szCs w:val="20"/>
        </w:rPr>
      </w:pPr>
      <w:r w:rsidRPr="007B1288">
        <w:rPr>
          <w:rFonts w:ascii="GHEA Grapalat" w:hAnsi="GHEA Grapalat"/>
          <w:b/>
          <w:color w:val="000000" w:themeColor="text1"/>
          <w:sz w:val="20"/>
          <w:szCs w:val="20"/>
        </w:rPr>
        <w:t>3. ПОРЯДОК ПОДГОТОВКИ ЗАЯВКИ</w:t>
      </w:r>
    </w:p>
    <w:p w14:paraId="554A27EE" w14:textId="77777777" w:rsidR="00E24455" w:rsidRPr="007B1288" w:rsidRDefault="00E24455" w:rsidP="00695415">
      <w:pPr>
        <w:widowControl w:val="0"/>
        <w:tabs>
          <w:tab w:val="left" w:pos="99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3.1.</w:t>
      </w:r>
      <w:r w:rsidRPr="007B1288">
        <w:rPr>
          <w:rFonts w:ascii="GHEA Grapalat" w:hAnsi="GHEA Grapalat"/>
          <w:color w:val="000000" w:themeColor="text1"/>
          <w:sz w:val="20"/>
          <w:szCs w:val="20"/>
        </w:rPr>
        <w:tab/>
        <w:t xml:space="preserve">Участник подает заявку в порядке, установленном настоящим приглашением. </w:t>
      </w:r>
    </w:p>
    <w:p w14:paraId="18EAC3FC" w14:textId="77777777" w:rsidR="00E24455" w:rsidRPr="007B1288" w:rsidRDefault="00E24455" w:rsidP="00695415">
      <w:pPr>
        <w:widowControl w:val="0"/>
        <w:tabs>
          <w:tab w:val="left" w:pos="99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B1288">
        <w:rPr>
          <w:rFonts w:ascii="Calibri" w:hAnsi="Calibri" w:cs="Calibri"/>
          <w:color w:val="000000" w:themeColor="text1"/>
          <w:sz w:val="20"/>
          <w:szCs w:val="20"/>
        </w:rPr>
        <w:t> </w:t>
      </w:r>
      <w:r w:rsidRPr="007B1288">
        <w:rPr>
          <w:rFonts w:ascii="GHEA Grapalat" w:hAnsi="GHEA Grapalat"/>
          <w:color w:val="000000" w:themeColor="text1"/>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7B1288">
        <w:rPr>
          <w:rFonts w:ascii="Calibri" w:hAnsi="Calibri" w:cs="Calibri"/>
          <w:color w:val="000000" w:themeColor="text1"/>
          <w:sz w:val="20"/>
          <w:szCs w:val="20"/>
        </w:rPr>
        <w:t> </w:t>
      </w:r>
      <w:r w:rsidRPr="007B1288">
        <w:rPr>
          <w:rFonts w:ascii="GHEA Grapalat" w:hAnsi="GHEA Grapalat"/>
          <w:color w:val="000000" w:themeColor="text1"/>
          <w:sz w:val="20"/>
          <w:szCs w:val="20"/>
        </w:rPr>
        <w:t xml:space="preserve">оригинала) и копий в </w:t>
      </w:r>
      <w:r w:rsidR="00DE29C8" w:rsidRPr="007B1288">
        <w:rPr>
          <w:rFonts w:ascii="GHEA Grapalat" w:hAnsi="GHEA Grapalat"/>
          <w:color w:val="000000" w:themeColor="text1"/>
          <w:sz w:val="20"/>
          <w:szCs w:val="20"/>
        </w:rPr>
        <w:t>1</w:t>
      </w:r>
      <w:r w:rsidRPr="007B1288">
        <w:rPr>
          <w:rFonts w:ascii="GHEA Grapalat" w:hAnsi="GHEA Grapalat"/>
          <w:color w:val="000000" w:themeColor="text1"/>
          <w:sz w:val="20"/>
          <w:szCs w:val="20"/>
        </w:rPr>
        <w:t xml:space="preserve"> </w:t>
      </w:r>
      <w:r w:rsidR="00DE29C8" w:rsidRPr="007B1288">
        <w:rPr>
          <w:rFonts w:ascii="GHEA Grapalat" w:hAnsi="GHEA Grapalat"/>
          <w:color w:val="000000" w:themeColor="text1"/>
          <w:sz w:val="20"/>
          <w:szCs w:val="20"/>
        </w:rPr>
        <w:t xml:space="preserve">(один) </w:t>
      </w:r>
      <w:r w:rsidRPr="007B1288">
        <w:rPr>
          <w:rFonts w:ascii="GHEA Grapalat" w:hAnsi="GHEA Grapalat"/>
          <w:color w:val="000000" w:themeColor="text1"/>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16D4AF4" w14:textId="77777777" w:rsidR="00E24455" w:rsidRPr="007B1288" w:rsidRDefault="00E24455"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8E13327" w14:textId="77777777" w:rsidR="00E24455" w:rsidRPr="007B1288" w:rsidRDefault="00107A05"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3</w:t>
      </w:r>
      <w:r w:rsidR="00E24455" w:rsidRPr="007B1288">
        <w:rPr>
          <w:rFonts w:ascii="GHEA Grapalat" w:hAnsi="GHEA Grapalat"/>
          <w:color w:val="000000" w:themeColor="text1"/>
          <w:sz w:val="20"/>
          <w:szCs w:val="20"/>
        </w:rPr>
        <w:t>.2.</w:t>
      </w:r>
      <w:r w:rsidR="00DE29C8" w:rsidRPr="007B1288">
        <w:rPr>
          <w:rFonts w:ascii="GHEA Grapalat" w:hAnsi="GHEA Grapalat"/>
          <w:color w:val="000000" w:themeColor="text1"/>
          <w:sz w:val="20"/>
          <w:szCs w:val="20"/>
        </w:rPr>
        <w:t xml:space="preserve"> </w:t>
      </w:r>
      <w:r w:rsidR="00E24455" w:rsidRPr="007B1288">
        <w:rPr>
          <w:rFonts w:ascii="GHEA Grapalat" w:hAnsi="GHEA Grapalat"/>
          <w:color w:val="000000" w:themeColor="text1"/>
          <w:sz w:val="20"/>
          <w:szCs w:val="20"/>
        </w:rPr>
        <w:t xml:space="preserve">На конверте, указанном в пункте </w:t>
      </w:r>
      <w:r w:rsidRPr="007B1288">
        <w:rPr>
          <w:rFonts w:ascii="GHEA Grapalat" w:hAnsi="GHEA Grapalat"/>
          <w:color w:val="000000" w:themeColor="text1"/>
          <w:sz w:val="20"/>
          <w:szCs w:val="20"/>
        </w:rPr>
        <w:t>3</w:t>
      </w:r>
      <w:r w:rsidR="00E24455" w:rsidRPr="007B1288">
        <w:rPr>
          <w:rFonts w:ascii="GHEA Grapalat" w:hAnsi="GHEA Grapalat"/>
          <w:color w:val="000000" w:themeColor="text1"/>
          <w:sz w:val="20"/>
          <w:szCs w:val="20"/>
        </w:rPr>
        <w:t xml:space="preserve">.1 настоящей инструкции, на языке составления заявки указываются: </w:t>
      </w:r>
    </w:p>
    <w:p w14:paraId="52744811" w14:textId="77777777" w:rsidR="00E24455" w:rsidRPr="007B1288" w:rsidRDefault="00E24455"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w:t>
      </w:r>
      <w:r w:rsidRPr="007B1288">
        <w:rPr>
          <w:rFonts w:ascii="GHEA Grapalat" w:hAnsi="GHEA Grapalat"/>
          <w:color w:val="000000" w:themeColor="text1"/>
          <w:sz w:val="20"/>
          <w:szCs w:val="20"/>
        </w:rPr>
        <w:tab/>
        <w:t>наименование заказчика и место (адрес) подачи заявки;</w:t>
      </w:r>
    </w:p>
    <w:p w14:paraId="51FDA4DE" w14:textId="77777777" w:rsidR="00E24455" w:rsidRPr="007B1288" w:rsidRDefault="00E24455" w:rsidP="00695415">
      <w:pPr>
        <w:widowControl w:val="0"/>
        <w:tabs>
          <w:tab w:val="left" w:pos="990"/>
          <w:tab w:val="left" w:pos="6284"/>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код </w:t>
      </w:r>
      <w:r w:rsidR="00107A05" w:rsidRPr="007B1288">
        <w:rPr>
          <w:rFonts w:ascii="GHEA Grapalat" w:hAnsi="GHEA Grapalat"/>
          <w:color w:val="000000" w:themeColor="text1"/>
          <w:sz w:val="20"/>
          <w:szCs w:val="20"/>
        </w:rPr>
        <w:t>процедуры</w:t>
      </w:r>
      <w:r w:rsidRPr="007B1288">
        <w:rPr>
          <w:rFonts w:ascii="GHEA Grapalat" w:hAnsi="GHEA Grapalat"/>
          <w:color w:val="000000" w:themeColor="text1"/>
          <w:sz w:val="20"/>
          <w:szCs w:val="20"/>
        </w:rPr>
        <w:t>;</w:t>
      </w:r>
      <w:r w:rsidRPr="007B1288">
        <w:rPr>
          <w:rFonts w:ascii="GHEA Grapalat" w:hAnsi="GHEA Grapalat"/>
          <w:color w:val="000000" w:themeColor="text1"/>
          <w:sz w:val="20"/>
          <w:szCs w:val="20"/>
        </w:rPr>
        <w:tab/>
      </w:r>
    </w:p>
    <w:p w14:paraId="0AAAB9AF" w14:textId="77777777" w:rsidR="00E24455" w:rsidRPr="007B1288" w:rsidRDefault="00E24455"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3)</w:t>
      </w:r>
      <w:r w:rsidRPr="007B1288">
        <w:rPr>
          <w:rFonts w:ascii="GHEA Grapalat" w:hAnsi="GHEA Grapalat"/>
          <w:color w:val="000000" w:themeColor="text1"/>
          <w:sz w:val="20"/>
          <w:szCs w:val="20"/>
        </w:rPr>
        <w:tab/>
        <w:t>слова “не вскрывать до заседания по вскрытию заявок”;</w:t>
      </w:r>
    </w:p>
    <w:p w14:paraId="52A22AAA" w14:textId="77777777" w:rsidR="00E24455" w:rsidRPr="007B1288" w:rsidRDefault="00E24455" w:rsidP="00695415">
      <w:pPr>
        <w:widowControl w:val="0"/>
        <w:tabs>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4)</w:t>
      </w:r>
      <w:r w:rsidRPr="007B1288">
        <w:rPr>
          <w:rFonts w:ascii="GHEA Grapalat" w:hAnsi="GHEA Grapalat"/>
          <w:color w:val="000000" w:themeColor="text1"/>
          <w:sz w:val="20"/>
          <w:szCs w:val="20"/>
        </w:rPr>
        <w:tab/>
        <w:t>наименование (имя), место нахождения и номер телефона участника.</w:t>
      </w:r>
    </w:p>
    <w:p w14:paraId="324BAF86" w14:textId="77777777" w:rsidR="00E24455" w:rsidRPr="007B1288" w:rsidRDefault="00107A05" w:rsidP="00695415">
      <w:pPr>
        <w:widowControl w:val="0"/>
        <w:tabs>
          <w:tab w:val="left" w:pos="99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3</w:t>
      </w:r>
      <w:r w:rsidR="00E24455" w:rsidRPr="007B1288">
        <w:rPr>
          <w:rFonts w:ascii="GHEA Grapalat" w:hAnsi="GHEA Grapalat"/>
          <w:color w:val="000000" w:themeColor="text1"/>
          <w:sz w:val="20"/>
          <w:szCs w:val="20"/>
        </w:rPr>
        <w:t>.3.</w:t>
      </w:r>
      <w:r w:rsidR="00DE29C8" w:rsidRPr="007B1288">
        <w:rPr>
          <w:rFonts w:ascii="GHEA Grapalat" w:hAnsi="GHEA Grapalat"/>
          <w:color w:val="000000" w:themeColor="text1"/>
          <w:sz w:val="20"/>
          <w:szCs w:val="20"/>
        </w:rPr>
        <w:t xml:space="preserve"> </w:t>
      </w:r>
      <w:r w:rsidR="00E24455" w:rsidRPr="007B1288">
        <w:rPr>
          <w:rFonts w:ascii="GHEA Grapalat" w:hAnsi="GHEA Grapalat"/>
          <w:color w:val="000000" w:themeColor="text1"/>
          <w:sz w:val="20"/>
          <w:szCs w:val="20"/>
        </w:rPr>
        <w:t>На заседании по вскрытию заявок комиссия отклоняет заявки, не</w:t>
      </w:r>
      <w:r w:rsidR="00E24455" w:rsidRPr="007B1288">
        <w:rPr>
          <w:rFonts w:ascii="Calibri" w:hAnsi="Calibri" w:cs="Calibri"/>
          <w:color w:val="000000" w:themeColor="text1"/>
          <w:sz w:val="20"/>
          <w:szCs w:val="20"/>
        </w:rPr>
        <w:t> </w:t>
      </w:r>
      <w:r w:rsidR="00E24455" w:rsidRPr="007B1288">
        <w:rPr>
          <w:rFonts w:ascii="GHEA Grapalat" w:hAnsi="GHEA Grapalat"/>
          <w:color w:val="000000" w:themeColor="text1"/>
          <w:sz w:val="20"/>
          <w:szCs w:val="20"/>
        </w:rPr>
        <w:t xml:space="preserve">соответствующие требованиям пунктов </w:t>
      </w:r>
      <w:r w:rsidRPr="007B1288">
        <w:rPr>
          <w:rFonts w:ascii="GHEA Grapalat" w:hAnsi="GHEA Grapalat"/>
          <w:color w:val="000000" w:themeColor="text1"/>
          <w:sz w:val="20"/>
          <w:szCs w:val="20"/>
        </w:rPr>
        <w:t>3</w:t>
      </w:r>
      <w:r w:rsidR="00E24455" w:rsidRPr="007B1288">
        <w:rPr>
          <w:rFonts w:ascii="GHEA Grapalat" w:hAnsi="GHEA Grapalat"/>
          <w:color w:val="000000" w:themeColor="text1"/>
          <w:sz w:val="20"/>
          <w:szCs w:val="20"/>
        </w:rPr>
        <w:t xml:space="preserve">.1 и </w:t>
      </w:r>
      <w:r w:rsidRPr="007B1288">
        <w:rPr>
          <w:rFonts w:ascii="GHEA Grapalat" w:hAnsi="GHEA Grapalat"/>
          <w:color w:val="000000" w:themeColor="text1"/>
          <w:sz w:val="20"/>
          <w:szCs w:val="20"/>
        </w:rPr>
        <w:t>3</w:t>
      </w:r>
      <w:r w:rsidR="00E24455" w:rsidRPr="007B1288">
        <w:rPr>
          <w:rFonts w:ascii="GHEA Grapalat" w:hAnsi="GHEA Grapalat"/>
          <w:color w:val="000000" w:themeColor="text1"/>
          <w:sz w:val="20"/>
          <w:szCs w:val="20"/>
        </w:rPr>
        <w:t>.2 настоящей инструкции, и в том же виде возвращает подающему их лицу.</w:t>
      </w:r>
    </w:p>
    <w:p w14:paraId="1C997382" w14:textId="77777777" w:rsidR="00E24455" w:rsidRPr="007B1288" w:rsidRDefault="00E24455" w:rsidP="001C25FC">
      <w:pPr>
        <w:widowControl w:val="0"/>
        <w:spacing w:after="160"/>
        <w:ind w:left="-270"/>
        <w:jc w:val="both"/>
        <w:rPr>
          <w:rFonts w:ascii="GHEA Grapalat" w:hAnsi="GHEA Grapalat" w:cs="Sylfaen"/>
          <w:color w:val="000000" w:themeColor="text1"/>
          <w:sz w:val="20"/>
          <w:szCs w:val="20"/>
        </w:rPr>
      </w:pPr>
    </w:p>
    <w:p w14:paraId="45F1152C" w14:textId="77777777" w:rsidR="009C1687" w:rsidRPr="007B1288" w:rsidRDefault="009C1687" w:rsidP="001C25FC">
      <w:pPr>
        <w:ind w:left="-270"/>
        <w:jc w:val="both"/>
        <w:rPr>
          <w:rFonts w:ascii="GHEA Grapalat" w:hAnsi="GHEA Grapalat"/>
          <w:b/>
          <w:color w:val="000000" w:themeColor="text1"/>
          <w:sz w:val="20"/>
          <w:szCs w:val="20"/>
        </w:rPr>
      </w:pPr>
    </w:p>
    <w:p w14:paraId="4CC615BF" w14:textId="77777777" w:rsidR="00107A05" w:rsidRPr="007B1288" w:rsidRDefault="00107A05" w:rsidP="001C25FC">
      <w:pPr>
        <w:ind w:left="-270"/>
        <w:jc w:val="both"/>
        <w:rPr>
          <w:rFonts w:ascii="GHEA Grapalat" w:hAnsi="GHEA Grapalat"/>
          <w:b/>
          <w:color w:val="000000" w:themeColor="text1"/>
          <w:sz w:val="20"/>
          <w:szCs w:val="20"/>
        </w:rPr>
      </w:pPr>
      <w:r w:rsidRPr="007B1288">
        <w:rPr>
          <w:rFonts w:ascii="GHEA Grapalat" w:hAnsi="GHEA Grapalat"/>
          <w:b/>
          <w:color w:val="000000" w:themeColor="text1"/>
          <w:sz w:val="20"/>
          <w:szCs w:val="20"/>
        </w:rPr>
        <w:br w:type="page"/>
      </w:r>
    </w:p>
    <w:p w14:paraId="663D1547" w14:textId="77777777" w:rsidR="00B2572B" w:rsidRPr="007B1288" w:rsidRDefault="00B2572B" w:rsidP="00695415">
      <w:pPr>
        <w:pStyle w:val="norm"/>
        <w:widowControl w:val="0"/>
        <w:spacing w:line="240" w:lineRule="auto"/>
        <w:ind w:left="-270" w:firstLine="0"/>
        <w:jc w:val="right"/>
        <w:rPr>
          <w:rFonts w:ascii="GHEA Grapalat" w:hAnsi="GHEA Grapalat" w:cs="Arial"/>
          <w:b/>
          <w:color w:val="000000" w:themeColor="text1"/>
          <w:sz w:val="20"/>
        </w:rPr>
      </w:pPr>
      <w:r w:rsidRPr="007B1288">
        <w:rPr>
          <w:rFonts w:ascii="GHEA Grapalat" w:hAnsi="GHEA Grapalat"/>
          <w:b/>
          <w:color w:val="000000" w:themeColor="text1"/>
          <w:sz w:val="20"/>
        </w:rPr>
        <w:lastRenderedPageBreak/>
        <w:t>Приложение № 1</w:t>
      </w:r>
      <w:r w:rsidR="00DE29C8" w:rsidRPr="007B1288">
        <w:rPr>
          <w:rFonts w:ascii="GHEA Grapalat" w:hAnsi="GHEA Grapalat"/>
          <w:b/>
          <w:color w:val="000000" w:themeColor="text1"/>
          <w:sz w:val="20"/>
        </w:rPr>
        <w:t>.1</w:t>
      </w:r>
    </w:p>
    <w:p w14:paraId="50663D47" w14:textId="460D55E3" w:rsidR="00B2572B" w:rsidRPr="007B1288" w:rsidRDefault="00B2572B" w:rsidP="00DE29C8">
      <w:pPr>
        <w:pStyle w:val="BodyTextIndent3"/>
        <w:widowControl w:val="0"/>
        <w:spacing w:after="160" w:line="240" w:lineRule="auto"/>
        <w:ind w:left="-270" w:firstLine="0"/>
        <w:jc w:val="right"/>
        <w:rPr>
          <w:rFonts w:ascii="GHEA Grapalat" w:hAnsi="GHEA Grapalat" w:cs="Arial"/>
          <w:b/>
          <w:color w:val="000000" w:themeColor="text1"/>
        </w:rPr>
      </w:pPr>
      <w:r w:rsidRPr="007B1288">
        <w:rPr>
          <w:rFonts w:ascii="GHEA Grapalat" w:hAnsi="GHEA Grapalat"/>
          <w:b/>
          <w:color w:val="000000" w:themeColor="text1"/>
        </w:rPr>
        <w:t xml:space="preserve">к Приглашению на </w:t>
      </w:r>
      <w:r w:rsidR="006252F6" w:rsidRPr="007B1288">
        <w:rPr>
          <w:rFonts w:ascii="GHEA Grapalat" w:hAnsi="GHEA Grapalat"/>
          <w:b/>
          <w:color w:val="000000" w:themeColor="text1"/>
        </w:rPr>
        <w:t>открытый конкурс</w:t>
      </w:r>
      <w:r w:rsidR="00123294" w:rsidRPr="007B1288">
        <w:rPr>
          <w:rFonts w:ascii="GHEA Grapalat" w:hAnsi="GHEA Grapalat" w:cs="Arial"/>
          <w:b/>
          <w:color w:val="000000" w:themeColor="text1"/>
        </w:rPr>
        <w:br/>
      </w:r>
      <w:r w:rsidRPr="007B1288">
        <w:rPr>
          <w:rFonts w:ascii="GHEA Grapalat" w:hAnsi="GHEA Grapalat"/>
          <w:b/>
          <w:color w:val="000000" w:themeColor="text1"/>
        </w:rPr>
        <w:t xml:space="preserve">под кодом </w:t>
      </w:r>
      <w:r w:rsidR="004A03F5" w:rsidRPr="007B1288">
        <w:rPr>
          <w:rFonts w:ascii="GHEA Grapalat" w:hAnsi="GHEA Grapalat"/>
          <w:b/>
          <w:color w:val="000000" w:themeColor="text1"/>
          <w:szCs w:val="16"/>
          <w:lang w:val="af-ZA"/>
        </w:rPr>
        <w:t>ԵՔԿԱ-ԲՄԾՁԲ-23/29</w:t>
      </w:r>
      <w:r w:rsidR="00525BDA" w:rsidRPr="007B1288">
        <w:rPr>
          <w:rFonts w:ascii="GHEA Grapalat" w:hAnsi="GHEA Grapalat"/>
          <w:b/>
          <w:color w:val="000000" w:themeColor="text1"/>
          <w:szCs w:val="16"/>
          <w:lang w:val="af-ZA"/>
        </w:rPr>
        <w:t xml:space="preserve"> </w:t>
      </w:r>
    </w:p>
    <w:p w14:paraId="7D49A9A0" w14:textId="77777777" w:rsidR="00B2572B" w:rsidRPr="007B1288" w:rsidRDefault="00B2572B" w:rsidP="00695415">
      <w:pPr>
        <w:widowControl w:val="0"/>
        <w:ind w:left="-270"/>
        <w:jc w:val="center"/>
        <w:rPr>
          <w:rFonts w:ascii="GHEA Grapalat" w:hAnsi="GHEA Grapalat" w:cs="Arial"/>
          <w:b/>
          <w:color w:val="000000" w:themeColor="text1"/>
          <w:sz w:val="20"/>
          <w:szCs w:val="20"/>
        </w:rPr>
      </w:pPr>
      <w:r w:rsidRPr="007B1288">
        <w:rPr>
          <w:rFonts w:ascii="GHEA Grapalat" w:hAnsi="GHEA Grapalat"/>
          <w:b/>
          <w:color w:val="000000" w:themeColor="text1"/>
          <w:sz w:val="20"/>
          <w:szCs w:val="20"/>
        </w:rPr>
        <w:t>ЗАЯВЛЕНИЕ</w:t>
      </w:r>
      <w:r w:rsidR="00350210" w:rsidRPr="007B1288">
        <w:rPr>
          <w:rFonts w:ascii="GHEA Grapalat" w:hAnsi="GHEA Grapalat"/>
          <w:b/>
          <w:color w:val="000000" w:themeColor="text1"/>
          <w:sz w:val="20"/>
          <w:szCs w:val="20"/>
        </w:rPr>
        <w:t>-</w:t>
      </w:r>
      <w:r w:rsidR="005A6435" w:rsidRPr="007B1288">
        <w:rPr>
          <w:rFonts w:ascii="GHEA Grapalat" w:hAnsi="GHEA Grapalat"/>
          <w:b/>
          <w:color w:val="000000" w:themeColor="text1"/>
          <w:sz w:val="20"/>
          <w:szCs w:val="20"/>
        </w:rPr>
        <w:t>ОБЪЯВЛЕНИЕ</w:t>
      </w:r>
    </w:p>
    <w:p w14:paraId="0DFD615B" w14:textId="663D7888" w:rsidR="00B2572B" w:rsidRPr="007B1288" w:rsidRDefault="00B2572B" w:rsidP="00DE29C8">
      <w:pPr>
        <w:pStyle w:val="Heading6"/>
        <w:keepNext w:val="0"/>
        <w:widowControl w:val="0"/>
        <w:spacing w:after="160"/>
        <w:ind w:left="-270"/>
        <w:jc w:val="center"/>
        <w:rPr>
          <w:rFonts w:ascii="GHEA Grapalat" w:hAnsi="GHEA Grapalat" w:cs="Arial"/>
          <w:color w:val="000000" w:themeColor="text1"/>
          <w:sz w:val="20"/>
        </w:rPr>
      </w:pPr>
      <w:r w:rsidRPr="007B1288">
        <w:rPr>
          <w:rFonts w:ascii="GHEA Grapalat" w:hAnsi="GHEA Grapalat"/>
          <w:color w:val="000000" w:themeColor="text1"/>
          <w:sz w:val="20"/>
        </w:rPr>
        <w:t xml:space="preserve">на участие в </w:t>
      </w:r>
      <w:r w:rsidR="006A6D97" w:rsidRPr="007B1288">
        <w:rPr>
          <w:rFonts w:ascii="GHEA Grapalat" w:hAnsi="GHEA Grapalat"/>
          <w:color w:val="000000" w:themeColor="text1"/>
          <w:sz w:val="20"/>
        </w:rPr>
        <w:t>открытый конкурс</w:t>
      </w:r>
    </w:p>
    <w:p w14:paraId="4C8C87D8" w14:textId="77777777" w:rsidR="00B2572B" w:rsidRPr="007B1288" w:rsidRDefault="00B2572B" w:rsidP="00DE29C8">
      <w:pPr>
        <w:widowControl w:val="0"/>
        <w:spacing w:after="120"/>
        <w:ind w:left="-270"/>
        <w:jc w:val="both"/>
        <w:rPr>
          <w:rFonts w:ascii="GHEA Grapalat" w:hAnsi="GHEA Grapalat"/>
          <w:color w:val="000000" w:themeColor="text1"/>
          <w:sz w:val="20"/>
          <w:szCs w:val="20"/>
        </w:rPr>
      </w:pPr>
    </w:p>
    <w:p w14:paraId="4644549E" w14:textId="77777777" w:rsidR="00374F4A" w:rsidRPr="007B1288" w:rsidRDefault="00374F4A" w:rsidP="00695415">
      <w:pPr>
        <w:tabs>
          <w:tab w:val="left" w:pos="1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_____________________________________________заявляет, что</w:t>
      </w:r>
    </w:p>
    <w:p w14:paraId="466F017F" w14:textId="77777777" w:rsidR="00374F4A" w:rsidRPr="007B1288" w:rsidRDefault="00374F4A" w:rsidP="00695415">
      <w:pPr>
        <w:tabs>
          <w:tab w:val="left" w:pos="1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наименование участника</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желает участвовать в лоте (лотах)_______________________________ объявленного</w:t>
      </w:r>
    </w:p>
    <w:p w14:paraId="2B9945A5" w14:textId="335A445D" w:rsidR="00DE29C8" w:rsidRPr="007B1288" w:rsidRDefault="00374F4A" w:rsidP="00695415">
      <w:pPr>
        <w:tabs>
          <w:tab w:val="left" w:pos="18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номер лота (лотов)</w:t>
      </w:r>
      <w:r w:rsidR="00DE29C8" w:rsidRPr="007B1288">
        <w:rPr>
          <w:rFonts w:ascii="GHEA Grapalat" w:hAnsi="GHEA Grapalat" w:cs="Sylfaen"/>
          <w:color w:val="000000" w:themeColor="text1"/>
          <w:sz w:val="20"/>
          <w:szCs w:val="20"/>
        </w:rPr>
        <w:t xml:space="preserve"> </w:t>
      </w:r>
      <w:r w:rsidR="009E27D5" w:rsidRPr="007B1288">
        <w:rPr>
          <w:rFonts w:ascii="GHEA Grapalat" w:hAnsi="GHEA Grapalat"/>
          <w:color w:val="000000" w:themeColor="text1"/>
          <w:sz w:val="20"/>
          <w:szCs w:val="20"/>
        </w:rPr>
        <w:t>ОНКО “Ереванский зоопарк”</w:t>
      </w:r>
      <w:r w:rsidR="00DE29C8" w:rsidRPr="007B1288">
        <w:rPr>
          <w:rFonts w:ascii="GHEA Grapalat" w:hAnsi="GHEA Grapalat"/>
          <w:color w:val="000000" w:themeColor="text1"/>
          <w:sz w:val="20"/>
          <w:szCs w:val="20"/>
        </w:rPr>
        <w:t>"</w:t>
      </w:r>
      <w:r w:rsidRPr="007B1288">
        <w:rPr>
          <w:rFonts w:ascii="GHEA Grapalat" w:hAnsi="GHEA Grapalat"/>
          <w:color w:val="000000" w:themeColor="text1"/>
          <w:sz w:val="20"/>
          <w:szCs w:val="20"/>
        </w:rPr>
        <w:t xml:space="preserve"> под кодом </w:t>
      </w:r>
      <w:r w:rsidR="004A03F5" w:rsidRPr="007B1288">
        <w:rPr>
          <w:rFonts w:ascii="GHEA Grapalat" w:hAnsi="GHEA Grapalat"/>
          <w:b/>
          <w:color w:val="000000" w:themeColor="text1"/>
          <w:szCs w:val="16"/>
          <w:lang w:val="af-ZA"/>
        </w:rPr>
        <w:t>ԵՔԿԱ-ԲՄԾՁԲ-23/29</w:t>
      </w:r>
      <w:r w:rsidR="00525BDA" w:rsidRPr="007B1288">
        <w:rPr>
          <w:rFonts w:ascii="GHEA Grapalat" w:hAnsi="GHEA Grapalat"/>
          <w:b/>
          <w:color w:val="000000" w:themeColor="text1"/>
          <w:szCs w:val="16"/>
          <w:lang w:val="af-ZA"/>
        </w:rPr>
        <w:t xml:space="preserve"> </w:t>
      </w:r>
      <w:r w:rsidR="00DE29C8" w:rsidRPr="007B1288">
        <w:rPr>
          <w:rFonts w:ascii="GHEA Grapalat" w:hAnsi="GHEA Grapalat" w:cs="Sylfaen"/>
          <w:color w:val="000000" w:themeColor="text1"/>
          <w:sz w:val="20"/>
          <w:szCs w:val="20"/>
        </w:rPr>
        <w:t xml:space="preserve"> </w:t>
      </w:r>
      <w:r w:rsidR="00DE29C8" w:rsidRPr="007B1288">
        <w:rPr>
          <w:rFonts w:ascii="GHEA Grapalat" w:hAnsi="GHEA Grapalat"/>
          <w:color w:val="000000" w:themeColor="text1"/>
          <w:sz w:val="20"/>
          <w:szCs w:val="20"/>
        </w:rPr>
        <w:t xml:space="preserve">о </w:t>
      </w:r>
      <w:r w:rsidR="009539A5" w:rsidRPr="007B1288">
        <w:rPr>
          <w:rFonts w:ascii="GHEA Grapalat" w:hAnsi="GHEA Grapalat"/>
          <w:color w:val="000000" w:themeColor="text1"/>
          <w:sz w:val="20"/>
          <w:szCs w:val="20"/>
        </w:rPr>
        <w:t>ОТКРЫТОМ КОНКУРСЕ</w:t>
      </w:r>
      <w:r w:rsidRPr="007B1288">
        <w:rPr>
          <w:rFonts w:ascii="GHEA Grapalat" w:hAnsi="GHEA Grapalat"/>
          <w:color w:val="000000" w:themeColor="text1"/>
          <w:sz w:val="20"/>
          <w:szCs w:val="20"/>
        </w:rPr>
        <w:t xml:space="preserve"> и в соответствии с требованиями приглашения подает заявку.</w:t>
      </w:r>
      <w:r w:rsidR="00DE29C8" w:rsidRPr="007B1288">
        <w:rPr>
          <w:rFonts w:ascii="GHEA Grapalat" w:hAnsi="GHEA Grapalat" w:cs="Sylfaen"/>
          <w:color w:val="000000" w:themeColor="text1"/>
          <w:sz w:val="20"/>
          <w:szCs w:val="20"/>
        </w:rPr>
        <w:t xml:space="preserve"> </w:t>
      </w:r>
      <w:r w:rsidRPr="007B1288">
        <w:rPr>
          <w:rFonts w:ascii="GHEA Grapalat" w:hAnsi="GHEA Grapalat"/>
          <w:color w:val="000000" w:themeColor="text1"/>
          <w:sz w:val="20"/>
          <w:szCs w:val="20"/>
        </w:rPr>
        <w:t>____________</w:t>
      </w:r>
      <w:r w:rsidR="00DE29C8" w:rsidRPr="007B1288">
        <w:rPr>
          <w:rFonts w:ascii="GHEA Grapalat" w:hAnsi="GHEA Grapalat"/>
          <w:color w:val="000000" w:themeColor="text1"/>
          <w:sz w:val="20"/>
          <w:szCs w:val="20"/>
        </w:rPr>
        <w:t xml:space="preserve"> наименование участника</w:t>
      </w:r>
    </w:p>
    <w:p w14:paraId="3211A2FC" w14:textId="77777777" w:rsidR="00374F4A" w:rsidRPr="007B1288" w:rsidRDefault="00374F4A" w:rsidP="00695415">
      <w:pPr>
        <w:tabs>
          <w:tab w:val="left" w:pos="180"/>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_______________ заявляет и заверяет, что</w:t>
      </w:r>
      <w:r w:rsidR="00DE29C8" w:rsidRPr="007B1288">
        <w:rPr>
          <w:rFonts w:ascii="GHEA Grapalat" w:hAnsi="GHEA Grapalat" w:cs="Sylfaen"/>
          <w:color w:val="000000" w:themeColor="text1"/>
          <w:sz w:val="20"/>
          <w:szCs w:val="20"/>
        </w:rPr>
        <w:t xml:space="preserve"> </w:t>
      </w:r>
      <w:r w:rsidRPr="007B1288">
        <w:rPr>
          <w:rFonts w:ascii="GHEA Grapalat" w:hAnsi="GHEA Grapalat"/>
          <w:color w:val="000000" w:themeColor="text1"/>
          <w:sz w:val="20"/>
          <w:szCs w:val="20"/>
        </w:rPr>
        <w:t>является резидентом ______________________________________________________</w:t>
      </w:r>
      <w:r w:rsidR="00D04575" w:rsidRPr="007B1288">
        <w:rPr>
          <w:rFonts w:ascii="GHEA Grapalat" w:hAnsi="GHEA Grapalat"/>
          <w:color w:val="000000" w:themeColor="text1"/>
          <w:sz w:val="20"/>
          <w:szCs w:val="20"/>
        </w:rPr>
        <w:t>.</w:t>
      </w:r>
    </w:p>
    <w:p w14:paraId="69A6616E" w14:textId="77777777" w:rsidR="00374F4A" w:rsidRPr="007B1288" w:rsidRDefault="00374F4A" w:rsidP="00695415">
      <w:pPr>
        <w:tabs>
          <w:tab w:val="left" w:pos="180"/>
        </w:tabs>
        <w:ind w:firstLine="540"/>
        <w:jc w:val="both"/>
        <w:rPr>
          <w:rFonts w:ascii="GHEA Grapalat" w:hAnsi="GHEA Grapalat" w:cs="Arial"/>
          <w:color w:val="000000" w:themeColor="text1"/>
          <w:sz w:val="20"/>
          <w:szCs w:val="20"/>
        </w:rPr>
      </w:pPr>
      <w:r w:rsidRPr="007B1288">
        <w:rPr>
          <w:rFonts w:ascii="GHEA Grapalat" w:hAnsi="GHEA Grapalat"/>
          <w:color w:val="000000" w:themeColor="text1"/>
          <w:sz w:val="20"/>
          <w:szCs w:val="20"/>
        </w:rPr>
        <w:t>наименование страны</w:t>
      </w:r>
    </w:p>
    <w:p w14:paraId="2EF4A888" w14:textId="77777777" w:rsidR="000612B9" w:rsidRPr="007B1288" w:rsidRDefault="004F0CAA" w:rsidP="00695415">
      <w:pPr>
        <w:tabs>
          <w:tab w:val="left" w:pos="1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Данные</w:t>
      </w:r>
      <w:r w:rsidR="002A0700" w:rsidRPr="007B1288">
        <w:rPr>
          <w:rFonts w:ascii="GHEA Grapalat" w:hAnsi="GHEA Grapalat"/>
          <w:color w:val="000000" w:themeColor="text1"/>
          <w:sz w:val="20"/>
          <w:szCs w:val="20"/>
        </w:rPr>
        <w:t xml:space="preserve">       </w:t>
      </w:r>
      <w:r w:rsidR="000612B9" w:rsidRPr="007B1288">
        <w:rPr>
          <w:rFonts w:ascii="GHEA Grapalat" w:hAnsi="GHEA Grapalat"/>
          <w:color w:val="000000" w:themeColor="text1"/>
          <w:sz w:val="20"/>
          <w:szCs w:val="20"/>
        </w:rPr>
        <w:t>----------------------------------------</w:t>
      </w:r>
      <w:r w:rsidR="00304237" w:rsidRPr="007B1288">
        <w:rPr>
          <w:rFonts w:ascii="GHEA Grapalat" w:hAnsi="GHEA Grapalat"/>
          <w:color w:val="000000" w:themeColor="text1"/>
          <w:sz w:val="20"/>
          <w:szCs w:val="20"/>
        </w:rPr>
        <w:t xml:space="preserve">  </w:t>
      </w:r>
      <w:r w:rsidR="00F96993" w:rsidRPr="007B1288">
        <w:rPr>
          <w:rFonts w:ascii="GHEA Grapalat" w:hAnsi="GHEA Grapalat"/>
          <w:color w:val="000000" w:themeColor="text1"/>
          <w:sz w:val="20"/>
          <w:szCs w:val="20"/>
        </w:rPr>
        <w:t>следующие</w:t>
      </w:r>
      <w:r w:rsidR="00304237" w:rsidRPr="007B1288">
        <w:rPr>
          <w:rFonts w:ascii="GHEA Grapalat" w:hAnsi="GHEA Grapalat"/>
          <w:color w:val="000000" w:themeColor="text1"/>
          <w:sz w:val="20"/>
          <w:szCs w:val="20"/>
        </w:rPr>
        <w:t>:</w:t>
      </w:r>
    </w:p>
    <w:p w14:paraId="7AF22EA3" w14:textId="77777777" w:rsidR="002A0700" w:rsidRPr="007B1288" w:rsidRDefault="00DE29C8" w:rsidP="00695415">
      <w:pPr>
        <w:tabs>
          <w:tab w:val="left" w:pos="180"/>
        </w:tabs>
        <w:ind w:firstLine="540"/>
        <w:jc w:val="both"/>
        <w:rPr>
          <w:rFonts w:ascii="GHEA Grapalat" w:hAnsi="GHEA Grapalat" w:cs="Sylfaen"/>
          <w:color w:val="000000" w:themeColor="text1"/>
          <w:sz w:val="18"/>
          <w:szCs w:val="18"/>
          <w:lang w:val="hy-AM"/>
        </w:rPr>
      </w:pPr>
      <w:r w:rsidRPr="007B1288">
        <w:rPr>
          <w:rFonts w:ascii="GHEA Grapalat" w:hAnsi="GHEA Grapalat"/>
          <w:color w:val="000000" w:themeColor="text1"/>
          <w:sz w:val="18"/>
          <w:szCs w:val="18"/>
        </w:rPr>
        <w:t xml:space="preserve">                          </w:t>
      </w:r>
      <w:r w:rsidR="002A0700" w:rsidRPr="007B1288">
        <w:rPr>
          <w:rFonts w:ascii="GHEA Grapalat" w:hAnsi="GHEA Grapalat"/>
          <w:color w:val="000000" w:themeColor="text1"/>
          <w:sz w:val="18"/>
          <w:szCs w:val="18"/>
        </w:rPr>
        <w:t>наименование участника</w:t>
      </w:r>
    </w:p>
    <w:p w14:paraId="37F41D20" w14:textId="77777777" w:rsidR="00B138F3" w:rsidRPr="007B1288" w:rsidRDefault="00374F4A" w:rsidP="00C466A6">
      <w:pPr>
        <w:pStyle w:val="ListParagraph"/>
        <w:numPr>
          <w:ilvl w:val="0"/>
          <w:numId w:val="12"/>
        </w:numPr>
        <w:tabs>
          <w:tab w:val="left" w:pos="180"/>
        </w:tabs>
        <w:ind w:left="0" w:firstLine="540"/>
        <w:jc w:val="both"/>
        <w:rPr>
          <w:rFonts w:ascii="GHEA Grapalat" w:hAnsi="GHEA Grapalat"/>
          <w:color w:val="000000" w:themeColor="text1"/>
          <w:sz w:val="20"/>
          <w:szCs w:val="20"/>
        </w:rPr>
      </w:pPr>
      <w:r w:rsidRPr="007B1288">
        <w:rPr>
          <w:rFonts w:ascii="GHEA Grapalat" w:hAnsi="GHEA Grapalat" w:cs="Cambria"/>
          <w:color w:val="000000" w:themeColor="text1"/>
          <w:sz w:val="20"/>
          <w:szCs w:val="20"/>
        </w:rPr>
        <w:t>Учетный</w:t>
      </w:r>
      <w:r w:rsidRPr="007B1288">
        <w:rPr>
          <w:rFonts w:ascii="GHEA Grapalat" w:hAnsi="GHEA Grapalat"/>
          <w:color w:val="000000" w:themeColor="text1"/>
          <w:sz w:val="20"/>
          <w:szCs w:val="20"/>
        </w:rPr>
        <w:t xml:space="preserve"> </w:t>
      </w:r>
      <w:r w:rsidRPr="007B1288">
        <w:rPr>
          <w:rFonts w:ascii="GHEA Grapalat" w:hAnsi="GHEA Grapalat" w:cs="Cambria"/>
          <w:color w:val="000000" w:themeColor="text1"/>
          <w:sz w:val="20"/>
          <w:szCs w:val="20"/>
        </w:rPr>
        <w:t>номер</w:t>
      </w:r>
      <w:r w:rsidRPr="007B1288">
        <w:rPr>
          <w:rFonts w:ascii="GHEA Grapalat" w:hAnsi="GHEA Grapalat"/>
          <w:color w:val="000000" w:themeColor="text1"/>
          <w:sz w:val="20"/>
          <w:szCs w:val="20"/>
        </w:rPr>
        <w:t xml:space="preserve"> </w:t>
      </w:r>
      <w:r w:rsidRPr="007B1288">
        <w:rPr>
          <w:rFonts w:ascii="GHEA Grapalat" w:hAnsi="GHEA Grapalat" w:cs="Cambria"/>
          <w:color w:val="000000" w:themeColor="text1"/>
          <w:sz w:val="20"/>
          <w:szCs w:val="20"/>
        </w:rPr>
        <w:t>налогоплательщ</w:t>
      </w:r>
      <w:r w:rsidRPr="007B1288">
        <w:rPr>
          <w:rFonts w:ascii="GHEA Grapalat" w:hAnsi="GHEA Grapalat"/>
          <w:color w:val="000000" w:themeColor="text1"/>
          <w:sz w:val="20"/>
          <w:szCs w:val="20"/>
        </w:rPr>
        <w:t xml:space="preserve">ика  </w:t>
      </w:r>
      <w:r w:rsidR="00B138F3"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________________</w:t>
      </w:r>
    </w:p>
    <w:p w14:paraId="2B0E1C7C" w14:textId="77777777" w:rsidR="00B138F3" w:rsidRPr="007B1288" w:rsidRDefault="00374F4A" w:rsidP="00C466A6">
      <w:pPr>
        <w:pStyle w:val="ListParagraph"/>
        <w:numPr>
          <w:ilvl w:val="0"/>
          <w:numId w:val="12"/>
        </w:numPr>
        <w:tabs>
          <w:tab w:val="left" w:pos="180"/>
        </w:tabs>
        <w:ind w:left="0" w:firstLine="540"/>
        <w:jc w:val="both"/>
        <w:rPr>
          <w:rFonts w:ascii="GHEA Grapalat" w:hAnsi="GHEA Grapalat"/>
          <w:color w:val="000000" w:themeColor="text1"/>
          <w:sz w:val="20"/>
          <w:szCs w:val="20"/>
        </w:rPr>
      </w:pPr>
      <w:r w:rsidRPr="007B1288">
        <w:rPr>
          <w:rFonts w:ascii="GHEA Grapalat" w:hAnsi="GHEA Grapalat" w:cs="Cambria"/>
          <w:color w:val="000000" w:themeColor="text1"/>
          <w:sz w:val="20"/>
          <w:szCs w:val="20"/>
        </w:rPr>
        <w:t>Адрес</w:t>
      </w:r>
      <w:r w:rsidRPr="007B1288">
        <w:rPr>
          <w:rFonts w:ascii="GHEA Grapalat" w:hAnsi="GHEA Grapalat"/>
          <w:color w:val="000000" w:themeColor="text1"/>
          <w:sz w:val="20"/>
          <w:szCs w:val="20"/>
        </w:rPr>
        <w:t xml:space="preserve"> </w:t>
      </w:r>
      <w:r w:rsidRPr="007B1288">
        <w:rPr>
          <w:rFonts w:ascii="GHEA Grapalat" w:hAnsi="GHEA Grapalat" w:cs="Cambria"/>
          <w:color w:val="000000" w:themeColor="text1"/>
          <w:sz w:val="20"/>
          <w:szCs w:val="20"/>
        </w:rPr>
        <w:t>электронной</w:t>
      </w:r>
      <w:r w:rsidRPr="007B1288">
        <w:rPr>
          <w:rFonts w:ascii="GHEA Grapalat" w:hAnsi="GHEA Grapalat"/>
          <w:color w:val="000000" w:themeColor="text1"/>
          <w:sz w:val="20"/>
          <w:szCs w:val="20"/>
        </w:rPr>
        <w:t xml:space="preserve"> </w:t>
      </w:r>
      <w:r w:rsidRPr="007B1288">
        <w:rPr>
          <w:rFonts w:ascii="GHEA Grapalat" w:hAnsi="GHEA Grapalat" w:cs="Cambria"/>
          <w:color w:val="000000" w:themeColor="text1"/>
          <w:sz w:val="20"/>
          <w:szCs w:val="20"/>
        </w:rPr>
        <w:t>почты</w:t>
      </w:r>
      <w:r w:rsidRPr="007B1288">
        <w:rPr>
          <w:rFonts w:ascii="GHEA Grapalat" w:hAnsi="GHEA Grapalat"/>
          <w:color w:val="000000" w:themeColor="text1"/>
          <w:sz w:val="20"/>
          <w:szCs w:val="20"/>
        </w:rPr>
        <w:t xml:space="preserve"> </w:t>
      </w:r>
      <w:r w:rsidR="00B138F3"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__________________</w:t>
      </w:r>
    </w:p>
    <w:p w14:paraId="57677BF0" w14:textId="77777777" w:rsidR="00B16483" w:rsidRPr="007B1288" w:rsidRDefault="00F96993" w:rsidP="00C466A6">
      <w:pPr>
        <w:pStyle w:val="ListParagraph"/>
        <w:numPr>
          <w:ilvl w:val="0"/>
          <w:numId w:val="12"/>
        </w:numPr>
        <w:tabs>
          <w:tab w:val="left" w:pos="180"/>
        </w:tabs>
        <w:ind w:left="0" w:firstLine="540"/>
        <w:jc w:val="both"/>
        <w:rPr>
          <w:rFonts w:ascii="GHEA Grapalat" w:hAnsi="GHEA Grapalat"/>
          <w:color w:val="000000" w:themeColor="text1"/>
          <w:sz w:val="20"/>
          <w:szCs w:val="20"/>
        </w:rPr>
      </w:pPr>
      <w:r w:rsidRPr="007B1288">
        <w:rPr>
          <w:rFonts w:ascii="GHEA Grapalat" w:hAnsi="GHEA Grapalat" w:cs="Cambria"/>
          <w:color w:val="000000" w:themeColor="text1"/>
          <w:sz w:val="20"/>
          <w:szCs w:val="20"/>
        </w:rPr>
        <w:t>Адрес</w:t>
      </w:r>
      <w:r w:rsidRPr="007B1288">
        <w:rPr>
          <w:rFonts w:ascii="GHEA Grapalat" w:hAnsi="GHEA Grapalat"/>
          <w:color w:val="000000" w:themeColor="text1"/>
          <w:sz w:val="20"/>
          <w:szCs w:val="20"/>
        </w:rPr>
        <w:t xml:space="preserve"> деятельности</w:t>
      </w:r>
      <w:r w:rsidR="009E1181" w:rsidRPr="007B1288">
        <w:rPr>
          <w:rFonts w:ascii="GHEA Grapalat" w:hAnsi="GHEA Grapalat"/>
          <w:color w:val="000000" w:themeColor="text1"/>
          <w:sz w:val="20"/>
          <w:szCs w:val="20"/>
        </w:rPr>
        <w:t xml:space="preserve">              ----------------------------</w:t>
      </w:r>
      <w:r w:rsidR="009627B3" w:rsidRPr="007B1288">
        <w:rPr>
          <w:rFonts w:ascii="GHEA Grapalat" w:hAnsi="GHEA Grapalat"/>
          <w:color w:val="000000" w:themeColor="text1"/>
          <w:sz w:val="20"/>
          <w:szCs w:val="20"/>
        </w:rPr>
        <w:t>--------------------------------</w:t>
      </w:r>
    </w:p>
    <w:p w14:paraId="380A9D8D" w14:textId="77777777" w:rsidR="00DE29C8" w:rsidRPr="007B1288" w:rsidRDefault="00DE29C8" w:rsidP="00C466A6">
      <w:pPr>
        <w:pStyle w:val="ListParagraph"/>
        <w:numPr>
          <w:ilvl w:val="0"/>
          <w:numId w:val="12"/>
        </w:numPr>
        <w:tabs>
          <w:tab w:val="left" w:pos="180"/>
        </w:tabs>
        <w:ind w:left="0"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Наименование обслуживающего банка -------------------------------------------------------------</w:t>
      </w:r>
    </w:p>
    <w:p w14:paraId="0A4AEB44" w14:textId="77777777" w:rsidR="00DE29C8" w:rsidRPr="007B1288" w:rsidRDefault="00DE29C8" w:rsidP="00C466A6">
      <w:pPr>
        <w:pStyle w:val="ListParagraph"/>
        <w:numPr>
          <w:ilvl w:val="0"/>
          <w:numId w:val="12"/>
        </w:numPr>
        <w:tabs>
          <w:tab w:val="left" w:pos="180"/>
        </w:tabs>
        <w:ind w:left="0"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Номер банковского счета -------------------------------------------------------------</w:t>
      </w:r>
    </w:p>
    <w:p w14:paraId="7730364A" w14:textId="77777777" w:rsidR="00B16483" w:rsidRPr="007B1288" w:rsidRDefault="00B16483" w:rsidP="00C466A6">
      <w:pPr>
        <w:pStyle w:val="ListParagraph"/>
        <w:numPr>
          <w:ilvl w:val="0"/>
          <w:numId w:val="12"/>
        </w:numPr>
        <w:tabs>
          <w:tab w:val="left" w:pos="180"/>
        </w:tabs>
        <w:ind w:left="0"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Номер телефона                     ------------------------------</w:t>
      </w:r>
      <w:r w:rsidR="009627B3" w:rsidRPr="007B1288">
        <w:rPr>
          <w:rFonts w:ascii="GHEA Grapalat" w:hAnsi="GHEA Grapalat"/>
          <w:color w:val="000000" w:themeColor="text1"/>
          <w:sz w:val="20"/>
          <w:szCs w:val="20"/>
        </w:rPr>
        <w:t>-------------------------------</w:t>
      </w:r>
    </w:p>
    <w:p w14:paraId="0F9FA3A1" w14:textId="77777777" w:rsidR="006B3E56" w:rsidRPr="007B1288" w:rsidRDefault="006B3E56" w:rsidP="00695415">
      <w:pPr>
        <w:widowControl w:val="0"/>
        <w:tabs>
          <w:tab w:val="left" w:pos="1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Настоящим _________________________________объявляет и подтверждает,что:</w:t>
      </w:r>
    </w:p>
    <w:p w14:paraId="7A551CF2" w14:textId="77777777" w:rsidR="006B3E56" w:rsidRPr="007B1288" w:rsidRDefault="006B3E56" w:rsidP="00695415">
      <w:pPr>
        <w:widowControl w:val="0"/>
        <w:tabs>
          <w:tab w:val="left" w:pos="1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наименование участника</w:t>
      </w:r>
    </w:p>
    <w:p w14:paraId="2E44585E" w14:textId="77777777" w:rsidR="00833D4F" w:rsidRPr="007B1288" w:rsidRDefault="009917C0" w:rsidP="00695415">
      <w:pPr>
        <w:tabs>
          <w:tab w:val="left" w:pos="180"/>
        </w:tabs>
        <w:ind w:firstLine="540"/>
        <w:jc w:val="both"/>
        <w:rPr>
          <w:rFonts w:ascii="GHEA Grapalat" w:hAnsi="GHEA Grapalat"/>
          <w:color w:val="000000" w:themeColor="text1"/>
          <w:sz w:val="20"/>
          <w:szCs w:val="20"/>
          <w:lang w:val="es-ES"/>
        </w:rPr>
      </w:pPr>
      <w:r w:rsidRPr="007B1288">
        <w:rPr>
          <w:rFonts w:ascii="GHEA Grapalat" w:hAnsi="GHEA Grapalat" w:cs="Arial"/>
          <w:color w:val="000000" w:themeColor="text1"/>
          <w:sz w:val="20"/>
          <w:szCs w:val="20"/>
        </w:rPr>
        <w:t>1</w:t>
      </w:r>
      <w:r w:rsidR="00833D4F" w:rsidRPr="007B1288">
        <w:rPr>
          <w:rFonts w:ascii="GHEA Grapalat" w:hAnsi="GHEA Grapalat" w:cs="Arial"/>
          <w:color w:val="000000" w:themeColor="text1"/>
          <w:sz w:val="20"/>
          <w:szCs w:val="20"/>
          <w:lang w:val="es-ES"/>
        </w:rPr>
        <w:t>)</w:t>
      </w:r>
      <w:r w:rsidR="00833D4F" w:rsidRPr="007B1288">
        <w:rPr>
          <w:rFonts w:ascii="GHEA Grapalat" w:hAnsi="GHEA Grapalat"/>
          <w:color w:val="000000" w:themeColor="text1"/>
          <w:sz w:val="20"/>
          <w:szCs w:val="20"/>
          <w:lang w:val="hy-AM"/>
        </w:rPr>
        <w:t xml:space="preserve">  </w:t>
      </w:r>
      <w:r w:rsidR="00833D4F" w:rsidRPr="007B1288">
        <w:rPr>
          <w:rFonts w:ascii="GHEA Grapalat" w:hAnsi="GHEA Grapalat"/>
          <w:color w:val="000000" w:themeColor="text1"/>
          <w:sz w:val="20"/>
          <w:szCs w:val="20"/>
          <w:u w:val="single"/>
          <w:lang w:val="hy-AM"/>
        </w:rPr>
        <w:t xml:space="preserve">                                                </w:t>
      </w:r>
      <w:r w:rsidR="00833D4F" w:rsidRPr="007B1288">
        <w:rPr>
          <w:rFonts w:ascii="GHEA Grapalat" w:hAnsi="GHEA Grapalat"/>
          <w:color w:val="000000" w:themeColor="text1"/>
          <w:sz w:val="20"/>
          <w:szCs w:val="20"/>
          <w:u w:val="single"/>
          <w:lang w:val="es-ES"/>
        </w:rPr>
        <w:t xml:space="preserve">                         </w:t>
      </w:r>
      <w:r w:rsidR="00833D4F" w:rsidRPr="007B1288">
        <w:rPr>
          <w:rFonts w:ascii="GHEA Grapalat" w:hAnsi="GHEA Grapalat"/>
          <w:color w:val="000000" w:themeColor="text1"/>
          <w:sz w:val="20"/>
          <w:szCs w:val="20"/>
          <w:u w:val="single"/>
          <w:lang w:val="hy-AM"/>
        </w:rPr>
        <w:t xml:space="preserve">          </w:t>
      </w:r>
      <w:r w:rsidR="00833D4F" w:rsidRPr="007B1288">
        <w:rPr>
          <w:rFonts w:ascii="GHEA Grapalat" w:hAnsi="GHEA Grapalat"/>
          <w:color w:val="000000" w:themeColor="text1"/>
          <w:sz w:val="20"/>
          <w:szCs w:val="20"/>
          <w:u w:val="single"/>
        </w:rPr>
        <w:t xml:space="preserve">и </w:t>
      </w:r>
      <w:r w:rsidR="00833D4F" w:rsidRPr="007B1288">
        <w:rPr>
          <w:rFonts w:ascii="GHEA Grapalat" w:hAnsi="GHEA Grapalat"/>
          <w:color w:val="000000" w:themeColor="text1"/>
          <w:sz w:val="20"/>
          <w:szCs w:val="20"/>
          <w:lang w:val="hy-AM"/>
        </w:rPr>
        <w:t>аффилированные</w:t>
      </w:r>
      <w:r w:rsidR="00833D4F" w:rsidRPr="007B1288">
        <w:rPr>
          <w:rFonts w:ascii="GHEA Grapalat" w:hAnsi="GHEA Grapalat"/>
          <w:color w:val="000000" w:themeColor="text1"/>
          <w:sz w:val="20"/>
          <w:szCs w:val="20"/>
        </w:rPr>
        <w:t xml:space="preserve"> с ним</w:t>
      </w:r>
    </w:p>
    <w:p w14:paraId="0EFEC9B8" w14:textId="77777777" w:rsidR="00833D4F" w:rsidRPr="007B1288" w:rsidRDefault="00833D4F" w:rsidP="00695415">
      <w:pPr>
        <w:widowControl w:val="0"/>
        <w:tabs>
          <w:tab w:val="left" w:pos="1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наименование участника</w:t>
      </w:r>
    </w:p>
    <w:p w14:paraId="5F8D5AD4" w14:textId="1CA17924" w:rsidR="00833D4F" w:rsidRPr="007B1288" w:rsidRDefault="00833D4F" w:rsidP="00695415">
      <w:pPr>
        <w:tabs>
          <w:tab w:val="left" w:pos="180"/>
        </w:tabs>
        <w:ind w:firstLine="540"/>
        <w:jc w:val="both"/>
        <w:rPr>
          <w:rFonts w:ascii="GHEA Grapalat" w:hAnsi="GHEA Grapalat" w:cs="Sylfaen"/>
          <w:color w:val="000000" w:themeColor="text1"/>
          <w:sz w:val="20"/>
          <w:szCs w:val="20"/>
          <w:lang w:val="hy-AM"/>
        </w:rPr>
      </w:pPr>
      <w:r w:rsidRPr="007B1288">
        <w:rPr>
          <w:rFonts w:ascii="GHEA Grapalat" w:hAnsi="GHEA Grapalat"/>
          <w:color w:val="000000" w:themeColor="text1"/>
          <w:sz w:val="20"/>
          <w:szCs w:val="20"/>
          <w:lang w:val="hy-AM"/>
        </w:rPr>
        <w:t>лица</w:t>
      </w:r>
      <w:r w:rsidRPr="007B1288">
        <w:rPr>
          <w:rFonts w:ascii="GHEA Grapalat" w:hAnsi="GHEA Grapalat" w:cs="Arial"/>
          <w:color w:val="000000" w:themeColor="text1"/>
          <w:sz w:val="20"/>
          <w:szCs w:val="20"/>
          <w:lang w:val="es-ES"/>
        </w:rPr>
        <w:t xml:space="preserve"> </w:t>
      </w:r>
      <w:r w:rsidRPr="007B1288">
        <w:rPr>
          <w:rFonts w:ascii="GHEA Grapalat" w:hAnsi="GHEA Grapalat" w:cs="Arial"/>
          <w:color w:val="000000" w:themeColor="text1"/>
          <w:sz w:val="20"/>
          <w:szCs w:val="20"/>
          <w:lang w:val="hy-AM"/>
        </w:rPr>
        <w:t xml:space="preserve"> </w:t>
      </w:r>
      <w:r w:rsidRPr="007B1288">
        <w:rPr>
          <w:rFonts w:ascii="GHEA Grapalat" w:hAnsi="GHEA Grapalat"/>
          <w:color w:val="000000" w:themeColor="text1"/>
          <w:sz w:val="20"/>
          <w:szCs w:val="20"/>
          <w:lang w:val="hy-AM"/>
        </w:rPr>
        <w:t xml:space="preserve">удовлетворяют </w:t>
      </w:r>
      <w:r w:rsidRPr="007B1288">
        <w:rPr>
          <w:rFonts w:ascii="GHEA Grapalat" w:hAnsi="GHEA Grapalat"/>
          <w:color w:val="000000" w:themeColor="text1"/>
          <w:spacing w:val="-4"/>
          <w:sz w:val="20"/>
          <w:szCs w:val="20"/>
        </w:rPr>
        <w:t>требованиям</w:t>
      </w:r>
      <w:r w:rsidRPr="007B1288">
        <w:rPr>
          <w:rFonts w:ascii="GHEA Grapalat" w:hAnsi="GHEA Grapalat"/>
          <w:color w:val="000000" w:themeColor="text1"/>
          <w:sz w:val="20"/>
          <w:szCs w:val="20"/>
          <w:lang w:val="es-ES"/>
        </w:rPr>
        <w:t xml:space="preserve"> </w:t>
      </w:r>
      <w:r w:rsidRPr="007B1288">
        <w:rPr>
          <w:rFonts w:ascii="GHEA Grapalat" w:hAnsi="GHEA Grapalat"/>
          <w:color w:val="000000" w:themeColor="text1"/>
          <w:spacing w:val="-4"/>
          <w:sz w:val="20"/>
          <w:szCs w:val="20"/>
        </w:rPr>
        <w:t>права</w:t>
      </w:r>
      <w:r w:rsidRPr="007B1288">
        <w:rPr>
          <w:rFonts w:ascii="GHEA Grapalat" w:hAnsi="GHEA Grapalat"/>
          <w:color w:val="000000" w:themeColor="text1"/>
          <w:spacing w:val="-4"/>
          <w:sz w:val="20"/>
          <w:szCs w:val="20"/>
          <w:lang w:val="es-ES"/>
        </w:rPr>
        <w:t xml:space="preserve"> </w:t>
      </w:r>
      <w:r w:rsidRPr="007B1288">
        <w:rPr>
          <w:rFonts w:ascii="GHEA Grapalat" w:hAnsi="GHEA Grapalat"/>
          <w:color w:val="000000" w:themeColor="text1"/>
          <w:spacing w:val="-4"/>
          <w:sz w:val="20"/>
          <w:szCs w:val="20"/>
        </w:rPr>
        <w:t>участия</w:t>
      </w:r>
      <w:r w:rsidRPr="007B1288">
        <w:rPr>
          <w:rFonts w:ascii="GHEA Grapalat" w:hAnsi="GHEA Grapalat"/>
          <w:color w:val="000000" w:themeColor="text1"/>
          <w:sz w:val="20"/>
          <w:szCs w:val="20"/>
          <w:lang w:val="es-ES"/>
        </w:rPr>
        <w:t xml:space="preserve"> </w:t>
      </w:r>
      <w:r w:rsidRPr="007B1288">
        <w:rPr>
          <w:rFonts w:ascii="GHEA Grapalat" w:hAnsi="GHEA Grapalat"/>
          <w:color w:val="000000" w:themeColor="text1"/>
          <w:spacing w:val="-4"/>
          <w:sz w:val="20"/>
          <w:szCs w:val="20"/>
        </w:rPr>
        <w:t>установленным</w:t>
      </w:r>
      <w:r w:rsidRPr="007B1288">
        <w:rPr>
          <w:rFonts w:ascii="GHEA Grapalat" w:hAnsi="GHEA Grapalat"/>
          <w:color w:val="000000" w:themeColor="text1"/>
          <w:spacing w:val="-4"/>
          <w:sz w:val="20"/>
          <w:szCs w:val="20"/>
          <w:lang w:val="es-ES"/>
        </w:rPr>
        <w:t xml:space="preserve"> </w:t>
      </w:r>
      <w:r w:rsidRPr="007B1288">
        <w:rPr>
          <w:rFonts w:ascii="GHEA Grapalat" w:hAnsi="GHEA Grapalat"/>
          <w:color w:val="000000" w:themeColor="text1"/>
          <w:spacing w:val="-4"/>
          <w:sz w:val="20"/>
          <w:szCs w:val="20"/>
        </w:rPr>
        <w:t xml:space="preserve">приглашением на на </w:t>
      </w:r>
      <w:r w:rsidR="006252F6" w:rsidRPr="007B1288">
        <w:rPr>
          <w:rFonts w:ascii="GHEA Grapalat" w:hAnsi="GHEA Grapalat"/>
          <w:color w:val="000000" w:themeColor="text1"/>
          <w:sz w:val="20"/>
          <w:szCs w:val="20"/>
        </w:rPr>
        <w:t>открытый конкурс</w:t>
      </w:r>
      <w:r w:rsidRPr="007B1288">
        <w:rPr>
          <w:rFonts w:ascii="GHEA Grapalat" w:hAnsi="GHEA Grapalat"/>
          <w:color w:val="000000" w:themeColor="text1"/>
          <w:spacing w:val="-4"/>
          <w:sz w:val="20"/>
          <w:szCs w:val="20"/>
          <w:lang w:val="es-ES"/>
        </w:rPr>
        <w:t xml:space="preserve"> </w:t>
      </w:r>
      <w:r w:rsidRPr="007B1288">
        <w:rPr>
          <w:rFonts w:ascii="GHEA Grapalat" w:hAnsi="GHEA Grapalat"/>
          <w:color w:val="000000" w:themeColor="text1"/>
          <w:sz w:val="20"/>
          <w:szCs w:val="20"/>
        </w:rPr>
        <w:t>под</w:t>
      </w:r>
      <w:r w:rsidR="005F3AEC" w:rsidRPr="007B1288">
        <w:rPr>
          <w:rFonts w:ascii="GHEA Grapalat" w:hAnsi="GHEA Grapalat"/>
          <w:color w:val="000000" w:themeColor="text1"/>
          <w:sz w:val="20"/>
          <w:szCs w:val="20"/>
        </w:rPr>
        <w:t xml:space="preserve"> кодом </w:t>
      </w:r>
      <w:r w:rsidRPr="007B1288">
        <w:rPr>
          <w:rFonts w:ascii="GHEA Grapalat" w:hAnsi="GHEA Grapalat"/>
          <w:color w:val="000000" w:themeColor="text1"/>
          <w:sz w:val="20"/>
          <w:szCs w:val="20"/>
          <w:lang w:val="es-ES"/>
        </w:rPr>
        <w:t xml:space="preserve"> </w:t>
      </w:r>
      <w:r w:rsidR="004A03F5" w:rsidRPr="007B1288">
        <w:rPr>
          <w:rFonts w:ascii="GHEA Grapalat" w:hAnsi="GHEA Grapalat" w:cs="Sylfaen"/>
          <w:color w:val="000000" w:themeColor="text1"/>
          <w:sz w:val="20"/>
          <w:szCs w:val="20"/>
          <w:lang w:val="es-ES"/>
        </w:rPr>
        <w:t>ԵՔԿԱ-ԲՄԾՁԲ-23/29</w:t>
      </w:r>
      <w:r w:rsidR="00525BDA" w:rsidRPr="007B1288">
        <w:rPr>
          <w:rFonts w:ascii="GHEA Grapalat" w:hAnsi="GHEA Grapalat" w:cs="Sylfaen"/>
          <w:color w:val="000000" w:themeColor="text1"/>
          <w:sz w:val="20"/>
          <w:szCs w:val="20"/>
          <w:lang w:val="es-ES"/>
        </w:rPr>
        <w:t xml:space="preserve"> </w:t>
      </w:r>
      <w:r w:rsidR="00DE29C8" w:rsidRPr="007B1288">
        <w:rPr>
          <w:rFonts w:ascii="GHEA Grapalat" w:hAnsi="GHEA Grapalat" w:cs="Arial"/>
          <w:color w:val="000000" w:themeColor="text1"/>
          <w:sz w:val="20"/>
          <w:szCs w:val="20"/>
          <w:lang w:val="es-ES"/>
        </w:rPr>
        <w:t xml:space="preserve"> </w:t>
      </w:r>
      <w:r w:rsidRPr="007B1288">
        <w:rPr>
          <w:rFonts w:ascii="GHEA Grapalat" w:hAnsi="GHEA Grapalat"/>
          <w:color w:val="000000" w:themeColor="text1"/>
          <w:sz w:val="20"/>
          <w:szCs w:val="20"/>
        </w:rPr>
        <w:t>,</w:t>
      </w:r>
      <w:r w:rsidRPr="007B1288">
        <w:rPr>
          <w:rFonts w:ascii="GHEA Grapalat" w:hAnsi="GHEA Grapalat"/>
          <w:b/>
          <w:color w:val="000000" w:themeColor="text1"/>
          <w:sz w:val="20"/>
          <w:szCs w:val="20"/>
        </w:rPr>
        <w:t>и</w:t>
      </w:r>
      <w:r w:rsidR="00DE29C8" w:rsidRPr="007B1288">
        <w:rPr>
          <w:rFonts w:ascii="GHEA Grapalat" w:hAnsi="GHEA Grapalat"/>
          <w:b/>
          <w:color w:val="000000" w:themeColor="text1"/>
          <w:sz w:val="20"/>
          <w:szCs w:val="20"/>
        </w:rPr>
        <w:t xml:space="preserve">  </w:t>
      </w:r>
      <w:r w:rsidR="00DE29C8" w:rsidRPr="007B1288">
        <w:rPr>
          <w:rFonts w:ascii="GHEA Grapalat" w:hAnsi="GHEA Grapalat"/>
          <w:color w:val="000000" w:themeColor="text1"/>
          <w:sz w:val="20"/>
          <w:szCs w:val="20"/>
        </w:rPr>
        <w:t>---------------</w:t>
      </w:r>
      <w:r w:rsidR="00DE29C8" w:rsidRPr="007B1288">
        <w:rPr>
          <w:rFonts w:ascii="GHEA Grapalat" w:hAnsi="GHEA Grapalat" w:cs="Sylfaen"/>
          <w:color w:val="000000" w:themeColor="text1"/>
          <w:sz w:val="20"/>
          <w:szCs w:val="20"/>
        </w:rPr>
        <w:t xml:space="preserve"> </w:t>
      </w:r>
      <w:r w:rsidRPr="007B1288">
        <w:rPr>
          <w:rFonts w:ascii="GHEA Grapalat" w:hAnsi="GHEA Grapalat"/>
          <w:color w:val="000000" w:themeColor="text1"/>
          <w:sz w:val="20"/>
          <w:szCs w:val="20"/>
        </w:rPr>
        <w:t>наименование участника</w:t>
      </w:r>
    </w:p>
    <w:p w14:paraId="4CE25FB1" w14:textId="77777777" w:rsidR="006B3E56" w:rsidRPr="007B1288" w:rsidRDefault="00833D4F" w:rsidP="00695415">
      <w:pPr>
        <w:widowControl w:val="0"/>
        <w:tabs>
          <w:tab w:val="left" w:pos="180"/>
        </w:tabs>
        <w:ind w:firstLine="540"/>
        <w:jc w:val="both"/>
        <w:rPr>
          <w:rFonts w:ascii="GHEA Grapalat" w:hAnsi="GHEA Grapalat" w:cs="Arial"/>
          <w:color w:val="000000" w:themeColor="text1"/>
          <w:sz w:val="20"/>
          <w:szCs w:val="20"/>
        </w:rPr>
      </w:pPr>
      <w:r w:rsidRPr="007B1288">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7B1288">
        <w:rPr>
          <w:rFonts w:ascii="GHEA Grapalat" w:hAnsi="GHEA Grapalat"/>
          <w:color w:val="000000" w:themeColor="text1"/>
          <w:sz w:val="20"/>
          <w:szCs w:val="20"/>
        </w:rPr>
        <w:t>,</w:t>
      </w:r>
    </w:p>
    <w:p w14:paraId="237DD9A0" w14:textId="1961A6C0" w:rsidR="006B3E56" w:rsidRPr="007B1288" w:rsidRDefault="006B3E56" w:rsidP="00C466A6">
      <w:pPr>
        <w:pStyle w:val="ListParagraph"/>
        <w:widowControl w:val="0"/>
        <w:numPr>
          <w:ilvl w:val="0"/>
          <w:numId w:val="10"/>
        </w:numPr>
        <w:tabs>
          <w:tab w:val="left" w:pos="-180"/>
          <w:tab w:val="left" w:pos="180"/>
        </w:tabs>
        <w:ind w:left="0" w:firstLine="540"/>
        <w:jc w:val="both"/>
        <w:rPr>
          <w:rFonts w:ascii="GHEA Grapalat" w:hAnsi="GHEA Grapalat" w:cs="Arial"/>
          <w:color w:val="000000" w:themeColor="text1"/>
          <w:sz w:val="20"/>
          <w:szCs w:val="20"/>
        </w:rPr>
      </w:pPr>
      <w:r w:rsidRPr="007B1288">
        <w:rPr>
          <w:rFonts w:ascii="GHEA Grapalat" w:hAnsi="GHEA Grapalat"/>
          <w:color w:val="000000" w:themeColor="text1"/>
          <w:sz w:val="20"/>
          <w:szCs w:val="20"/>
        </w:rPr>
        <w:t xml:space="preserve">в рамках участия в </w:t>
      </w:r>
      <w:r w:rsidR="006A6D97" w:rsidRPr="007B1288">
        <w:rPr>
          <w:rFonts w:ascii="GHEA Grapalat" w:hAnsi="GHEA Grapalat"/>
          <w:color w:val="000000" w:themeColor="text1"/>
          <w:sz w:val="20"/>
          <w:szCs w:val="20"/>
        </w:rPr>
        <w:t>открытый конкурс</w:t>
      </w:r>
      <w:r w:rsidR="00305944"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под кодом</w:t>
      </w:r>
      <w:r w:rsidR="00DE29C8" w:rsidRPr="007B1288">
        <w:rPr>
          <w:rFonts w:ascii="GHEA Grapalat" w:hAnsi="GHEA Grapalat" w:cs="Sylfaen"/>
          <w:color w:val="000000" w:themeColor="text1"/>
          <w:sz w:val="20"/>
          <w:szCs w:val="20"/>
          <w:lang w:val="es-ES"/>
        </w:rPr>
        <w:t xml:space="preserve"> </w:t>
      </w:r>
      <w:r w:rsidR="004A03F5" w:rsidRPr="007B1288">
        <w:rPr>
          <w:rFonts w:ascii="GHEA Grapalat" w:hAnsi="GHEA Grapalat" w:cs="Sylfaen"/>
          <w:color w:val="000000" w:themeColor="text1"/>
          <w:sz w:val="20"/>
          <w:szCs w:val="20"/>
          <w:lang w:val="es-ES"/>
        </w:rPr>
        <w:t>ԵՔԿԱ-ԲՄԾՁԲ-23/29</w:t>
      </w:r>
      <w:r w:rsidR="00525BDA" w:rsidRPr="007B1288">
        <w:rPr>
          <w:rFonts w:ascii="GHEA Grapalat" w:hAnsi="GHEA Grapalat" w:cs="Sylfaen"/>
          <w:color w:val="000000" w:themeColor="text1"/>
          <w:sz w:val="20"/>
          <w:szCs w:val="20"/>
          <w:lang w:val="es-ES"/>
        </w:rPr>
        <w:t xml:space="preserve"> </w:t>
      </w:r>
    </w:p>
    <w:p w14:paraId="2E129E2D" w14:textId="77777777" w:rsidR="006B3E56" w:rsidRPr="007B1288" w:rsidRDefault="006B3E56" w:rsidP="00C466A6">
      <w:pPr>
        <w:pStyle w:val="ListParagraph"/>
        <w:widowControl w:val="0"/>
        <w:numPr>
          <w:ilvl w:val="0"/>
          <w:numId w:val="1"/>
        </w:numPr>
        <w:tabs>
          <w:tab w:val="left" w:pos="180"/>
        </w:tabs>
        <w:ind w:left="0"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не допускал и (или) не допустит </w:t>
      </w:r>
      <w:r w:rsidR="00C026EF" w:rsidRPr="007B1288">
        <w:rPr>
          <w:rFonts w:ascii="GHEA Grapalat" w:hAnsi="GHEA Grapalat"/>
          <w:color w:val="000000" w:themeColor="text1"/>
          <w:sz w:val="20"/>
          <w:szCs w:val="20"/>
          <w:lang w:val="hy-AM"/>
        </w:rPr>
        <w:t>недобросовестн</w:t>
      </w:r>
      <w:r w:rsidR="00C026EF" w:rsidRPr="007B1288">
        <w:rPr>
          <w:rFonts w:ascii="GHEA Grapalat" w:hAnsi="GHEA Grapalat"/>
          <w:color w:val="000000" w:themeColor="text1"/>
          <w:sz w:val="20"/>
          <w:szCs w:val="20"/>
        </w:rPr>
        <w:t>ой</w:t>
      </w:r>
      <w:r w:rsidR="00C026EF" w:rsidRPr="007B1288">
        <w:rPr>
          <w:rFonts w:ascii="GHEA Grapalat" w:hAnsi="GHEA Grapalat"/>
          <w:color w:val="000000" w:themeColor="text1"/>
          <w:sz w:val="20"/>
          <w:szCs w:val="20"/>
          <w:lang w:val="hy-AM"/>
        </w:rPr>
        <w:t xml:space="preserve"> конкуренци</w:t>
      </w:r>
      <w:r w:rsidR="00C026EF" w:rsidRPr="007B1288">
        <w:rPr>
          <w:rFonts w:ascii="GHEA Grapalat" w:hAnsi="GHEA Grapalat"/>
          <w:color w:val="000000" w:themeColor="text1"/>
          <w:sz w:val="20"/>
          <w:szCs w:val="20"/>
        </w:rPr>
        <w:t xml:space="preserve">и, </w:t>
      </w:r>
      <w:r w:rsidRPr="007B1288">
        <w:rPr>
          <w:rFonts w:ascii="GHEA Grapalat" w:hAnsi="GHEA Grapalat"/>
          <w:color w:val="000000" w:themeColor="text1"/>
          <w:sz w:val="20"/>
          <w:szCs w:val="20"/>
        </w:rPr>
        <w:t>злоупотребления доминирующим положением и антиконкурентного соглашения,</w:t>
      </w:r>
    </w:p>
    <w:p w14:paraId="1B4AF007" w14:textId="1E5452A4" w:rsidR="006B3E56" w:rsidRPr="007B1288" w:rsidRDefault="006B3E56" w:rsidP="00C466A6">
      <w:pPr>
        <w:pStyle w:val="ListParagraph"/>
        <w:widowControl w:val="0"/>
        <w:numPr>
          <w:ilvl w:val="0"/>
          <w:numId w:val="1"/>
        </w:numPr>
        <w:tabs>
          <w:tab w:val="left" w:pos="180"/>
        </w:tabs>
        <w:ind w:left="0" w:firstLine="540"/>
        <w:jc w:val="both"/>
        <w:rPr>
          <w:rFonts w:ascii="GHEA Grapalat" w:hAnsi="GHEA Grapalat"/>
          <w:color w:val="000000" w:themeColor="text1"/>
          <w:spacing w:val="-6"/>
          <w:sz w:val="20"/>
          <w:szCs w:val="20"/>
        </w:rPr>
      </w:pPr>
      <w:r w:rsidRPr="007B1288">
        <w:rPr>
          <w:rFonts w:ascii="GHEA Grapalat" w:hAnsi="GHEA Grapalat"/>
          <w:color w:val="000000" w:themeColor="text1"/>
          <w:spacing w:val="-6"/>
          <w:sz w:val="20"/>
          <w:szCs w:val="20"/>
        </w:rPr>
        <w:t xml:space="preserve">отсутствует случай установленного приглашением на </w:t>
      </w:r>
      <w:r w:rsidR="006252F6" w:rsidRPr="007B1288">
        <w:rPr>
          <w:rFonts w:ascii="GHEA Grapalat" w:hAnsi="GHEA Grapalat"/>
          <w:color w:val="000000" w:themeColor="text1"/>
          <w:sz w:val="20"/>
          <w:szCs w:val="20"/>
        </w:rPr>
        <w:t>открытый конкурс</w:t>
      </w:r>
      <w:r w:rsidRPr="007B1288">
        <w:rPr>
          <w:rFonts w:ascii="GHEA Grapalat" w:hAnsi="GHEA Grapalat"/>
          <w:color w:val="000000" w:themeColor="text1"/>
          <w:sz w:val="20"/>
          <w:szCs w:val="20"/>
        </w:rPr>
        <w:t xml:space="preserve"> случая     одновременного</w:t>
      </w:r>
    </w:p>
    <w:p w14:paraId="24E7018E" w14:textId="77777777" w:rsidR="006B3E56" w:rsidRPr="007B1288" w:rsidRDefault="006B3E56" w:rsidP="00695415">
      <w:pPr>
        <w:pStyle w:val="BodyTextIndent"/>
        <w:widowControl w:val="0"/>
        <w:tabs>
          <w:tab w:val="left" w:pos="180"/>
        </w:tabs>
        <w:spacing w:line="240" w:lineRule="auto"/>
        <w:ind w:firstLine="540"/>
        <w:rPr>
          <w:rFonts w:ascii="GHEA Grapalat" w:hAnsi="GHEA Grapalat"/>
          <w:i w:val="0"/>
          <w:color w:val="000000" w:themeColor="text1"/>
        </w:rPr>
      </w:pPr>
      <w:r w:rsidRPr="007B1288">
        <w:rPr>
          <w:rFonts w:ascii="GHEA Grapalat" w:hAnsi="GHEA Grapalat"/>
          <w:i w:val="0"/>
          <w:color w:val="000000" w:themeColor="text1"/>
        </w:rPr>
        <w:t>участия взаимосвязанных с ________________ лиц и (или) учрежденных__________</w:t>
      </w:r>
    </w:p>
    <w:p w14:paraId="4D33633A" w14:textId="77777777" w:rsidR="006B3E56" w:rsidRPr="007B1288" w:rsidRDefault="006B3E56" w:rsidP="00695415">
      <w:pPr>
        <w:widowControl w:val="0"/>
        <w:tabs>
          <w:tab w:val="left" w:pos="180"/>
          <w:tab w:val="left" w:pos="7938"/>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наименование участника</w:t>
      </w:r>
      <w:r w:rsidRPr="007B1288">
        <w:rPr>
          <w:rFonts w:ascii="GHEA Grapalat" w:hAnsi="GHEA Grapalat"/>
          <w:color w:val="000000" w:themeColor="text1"/>
          <w:sz w:val="20"/>
          <w:szCs w:val="20"/>
        </w:rPr>
        <w:tab/>
        <w:t>наименование</w:t>
      </w:r>
    </w:p>
    <w:p w14:paraId="47727C37" w14:textId="77777777" w:rsidR="006B3E56" w:rsidRPr="007B1288" w:rsidRDefault="006B3E56" w:rsidP="00695415">
      <w:pPr>
        <w:widowControl w:val="0"/>
        <w:tabs>
          <w:tab w:val="left" w:pos="180"/>
          <w:tab w:val="left" w:pos="7938"/>
        </w:tabs>
        <w:ind w:firstLine="540"/>
        <w:jc w:val="both"/>
        <w:rPr>
          <w:rFonts w:ascii="GHEA Grapalat" w:hAnsi="GHEA Grapalat" w:cs="Arial"/>
          <w:color w:val="000000" w:themeColor="text1"/>
          <w:sz w:val="20"/>
          <w:szCs w:val="20"/>
        </w:rPr>
      </w:pPr>
      <w:r w:rsidRPr="007B1288">
        <w:rPr>
          <w:rFonts w:ascii="GHEA Grapalat" w:hAnsi="GHEA Grapalat"/>
          <w:color w:val="000000" w:themeColor="text1"/>
          <w:sz w:val="20"/>
          <w:szCs w:val="20"/>
        </w:rPr>
        <w:t>участника</w:t>
      </w:r>
    </w:p>
    <w:p w14:paraId="0E142326" w14:textId="77777777" w:rsidR="006B3E56" w:rsidRPr="007B1288" w:rsidRDefault="006B3E56" w:rsidP="00695415">
      <w:pPr>
        <w:widowControl w:val="0"/>
        <w:tabs>
          <w:tab w:val="left" w:pos="180"/>
        </w:tabs>
        <w:ind w:firstLine="540"/>
        <w:jc w:val="both"/>
        <w:rPr>
          <w:rFonts w:ascii="GHEA Grapalat" w:hAnsi="GHEA Grapalat"/>
          <w:color w:val="000000" w:themeColor="text1"/>
          <w:sz w:val="20"/>
          <w:szCs w:val="20"/>
          <w:u w:val="single"/>
        </w:rPr>
      </w:pPr>
      <w:r w:rsidRPr="007B1288">
        <w:rPr>
          <w:rFonts w:ascii="GHEA Grapalat" w:hAnsi="GHEA Grapalat"/>
          <w:color w:val="000000" w:themeColor="text1"/>
          <w:sz w:val="20"/>
          <w:szCs w:val="20"/>
        </w:rPr>
        <w:t>организаций, либо организаций, имеющих принадлежащую ____________________</w:t>
      </w:r>
    </w:p>
    <w:p w14:paraId="35952220" w14:textId="77777777" w:rsidR="006B3E56" w:rsidRPr="007B1288" w:rsidRDefault="006B3E56" w:rsidP="00695415">
      <w:pPr>
        <w:widowControl w:val="0"/>
        <w:tabs>
          <w:tab w:val="left" w:pos="1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vertAlign w:val="superscript"/>
        </w:rPr>
        <w:t>наименование участника</w:t>
      </w:r>
    </w:p>
    <w:p w14:paraId="354AFDBE" w14:textId="77777777" w:rsidR="006B3E56" w:rsidRPr="007B1288" w:rsidRDefault="006B3E56" w:rsidP="00695415">
      <w:pPr>
        <w:widowControl w:val="0"/>
        <w:tabs>
          <w:tab w:val="left" w:pos="180"/>
        </w:tabs>
        <w:ind w:firstLine="540"/>
        <w:jc w:val="both"/>
        <w:rPr>
          <w:ins w:id="4" w:author="Inesa Kocharyan" w:date="2021-09-01T14:02:00Z"/>
          <w:rFonts w:ascii="GHEA Grapalat" w:hAnsi="GHEA Grapalat"/>
          <w:color w:val="000000" w:themeColor="text1"/>
          <w:sz w:val="20"/>
          <w:szCs w:val="20"/>
        </w:rPr>
      </w:pPr>
      <w:r w:rsidRPr="007B1288">
        <w:rPr>
          <w:rFonts w:ascii="GHEA Grapalat" w:hAnsi="GHEA Grapalat"/>
          <w:color w:val="000000" w:themeColor="text1"/>
          <w:sz w:val="20"/>
          <w:szCs w:val="20"/>
        </w:rPr>
        <w:t>долю (пай) в размере более пятидесяти процентов</w:t>
      </w:r>
      <w:r w:rsidR="007906A2" w:rsidRPr="007B1288">
        <w:rPr>
          <w:rFonts w:ascii="GHEA Grapalat" w:hAnsi="GHEA Grapalat"/>
          <w:color w:val="000000" w:themeColor="text1"/>
          <w:sz w:val="20"/>
          <w:szCs w:val="20"/>
        </w:rPr>
        <w:t>.</w:t>
      </w:r>
    </w:p>
    <w:p w14:paraId="18F52CE1" w14:textId="77777777" w:rsidR="007906A2" w:rsidRPr="007B1288" w:rsidRDefault="007906A2" w:rsidP="00695415">
      <w:pPr>
        <w:widowControl w:val="0"/>
        <w:tabs>
          <w:tab w:val="left" w:pos="1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Ниже ------------------------------------------------------</w:t>
      </w:r>
      <w:r w:rsidR="00503980" w:rsidRPr="007B1288">
        <w:rPr>
          <w:rFonts w:ascii="GHEA Grapalat" w:hAnsi="GHEA Grapalat"/>
          <w:color w:val="000000" w:themeColor="text1"/>
          <w:sz w:val="20"/>
          <w:szCs w:val="20"/>
        </w:rPr>
        <w:t xml:space="preserve"> </w:t>
      </w:r>
      <w:r w:rsidR="00C20B9A" w:rsidRPr="007B1288">
        <w:rPr>
          <w:rFonts w:ascii="GHEA Grapalat" w:hAnsi="GHEA Grapalat"/>
          <w:color w:val="000000" w:themeColor="text1"/>
          <w:sz w:val="20"/>
          <w:szCs w:val="20"/>
        </w:rPr>
        <w:t xml:space="preserve">представляет </w:t>
      </w:r>
      <w:r w:rsidR="00503980" w:rsidRPr="007B1288">
        <w:rPr>
          <w:rFonts w:ascii="GHEA Grapalat" w:hAnsi="GHEA Grapalat"/>
          <w:color w:val="000000" w:themeColor="text1"/>
          <w:sz w:val="20"/>
          <w:szCs w:val="20"/>
        </w:rPr>
        <w:t>ссылку на сайт,</w:t>
      </w:r>
    </w:p>
    <w:p w14:paraId="10C778D3" w14:textId="77777777" w:rsidR="007906A2" w:rsidRPr="007B1288" w:rsidRDefault="00503980" w:rsidP="00695415">
      <w:pPr>
        <w:widowControl w:val="0"/>
        <w:tabs>
          <w:tab w:val="left" w:pos="1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vertAlign w:val="superscript"/>
        </w:rPr>
        <w:t>наименование участника</w:t>
      </w:r>
    </w:p>
    <w:p w14:paraId="4F72FC43" w14:textId="77777777" w:rsidR="00B0401C" w:rsidRPr="007B1288" w:rsidDel="007906A2" w:rsidRDefault="00503980" w:rsidP="00695415">
      <w:pPr>
        <w:widowControl w:val="0"/>
        <w:tabs>
          <w:tab w:val="left" w:pos="180"/>
        </w:tabs>
        <w:ind w:firstLine="540"/>
        <w:jc w:val="both"/>
        <w:rPr>
          <w:del w:id="5" w:author="Inesa Kocharyan" w:date="2021-09-01T14:03:00Z"/>
          <w:rFonts w:ascii="GHEA Grapalat" w:hAnsi="GHEA Grapalat" w:cs="Sylfaen"/>
          <w:color w:val="000000" w:themeColor="text1"/>
          <w:sz w:val="20"/>
          <w:szCs w:val="20"/>
        </w:rPr>
      </w:pPr>
      <w:r w:rsidRPr="007B1288">
        <w:rPr>
          <w:rFonts w:ascii="GHEA Grapalat" w:hAnsi="GHEA Grapalat"/>
          <w:color w:val="000000" w:themeColor="text1"/>
          <w:sz w:val="20"/>
          <w:szCs w:val="20"/>
        </w:rPr>
        <w:t>содержащий информацию о реальных бенефициарах</w:t>
      </w:r>
      <w:r w:rsidR="007906A2" w:rsidRPr="007B1288">
        <w:rPr>
          <w:rFonts w:ascii="GHEA Grapalat" w:hAnsi="GHEA Grapalat"/>
          <w:color w:val="000000" w:themeColor="text1"/>
          <w:sz w:val="20"/>
          <w:szCs w:val="20"/>
        </w:rPr>
        <w:t>---</w:t>
      </w:r>
      <w:r w:rsidR="0048501B" w:rsidRPr="007B1288">
        <w:rPr>
          <w:rFonts w:ascii="GHEA Grapalat" w:hAnsi="GHEA Grapalat"/>
          <w:color w:val="000000" w:themeColor="text1"/>
          <w:sz w:val="20"/>
          <w:szCs w:val="20"/>
        </w:rPr>
        <w:t xml:space="preserve"> </w:t>
      </w:r>
      <w:r w:rsidR="007906A2" w:rsidRPr="007B1288">
        <w:rPr>
          <w:rFonts w:ascii="GHEA Grapalat" w:hAnsi="GHEA Grapalat"/>
          <w:color w:val="000000" w:themeColor="text1"/>
          <w:sz w:val="20"/>
          <w:szCs w:val="20"/>
        </w:rPr>
        <w:t>----</w:t>
      </w:r>
      <w:r w:rsidRPr="007B1288">
        <w:rPr>
          <w:rFonts w:ascii="GHEA Grapalat" w:hAnsi="GHEA Grapalat"/>
          <w:color w:val="000000" w:themeColor="text1"/>
          <w:sz w:val="20"/>
          <w:szCs w:val="20"/>
        </w:rPr>
        <w:t>--------------</w:t>
      </w:r>
      <w:r w:rsidR="007906A2" w:rsidRPr="007B1288">
        <w:rPr>
          <w:rFonts w:ascii="GHEA Grapalat" w:hAnsi="GHEA Grapalat"/>
          <w:color w:val="000000" w:themeColor="text1"/>
          <w:sz w:val="20"/>
          <w:szCs w:val="20"/>
        </w:rPr>
        <w:t>-------------</w:t>
      </w:r>
      <w:r w:rsidR="006B3E56" w:rsidRPr="007B1288">
        <w:rPr>
          <w:rStyle w:val="FootnoteReference"/>
          <w:rFonts w:ascii="GHEA Grapalat" w:hAnsi="GHEA Grapalat"/>
          <w:color w:val="000000" w:themeColor="text1"/>
          <w:sz w:val="20"/>
          <w:szCs w:val="20"/>
        </w:rPr>
        <w:footnoteReference w:customMarkFollows="1" w:id="1"/>
        <w:t>**</w:t>
      </w:r>
      <w:r w:rsidRPr="007B1288">
        <w:rPr>
          <w:rFonts w:ascii="GHEA Grapalat" w:hAnsi="GHEA Grapalat"/>
          <w:color w:val="000000" w:themeColor="text1"/>
          <w:sz w:val="20"/>
          <w:szCs w:val="20"/>
        </w:rPr>
        <w:t xml:space="preserve"> .</w:t>
      </w:r>
    </w:p>
    <w:p w14:paraId="0944665E" w14:textId="77777777" w:rsidR="006B3E56" w:rsidRPr="007B1288" w:rsidRDefault="006B3E56" w:rsidP="00695415">
      <w:pPr>
        <w:tabs>
          <w:tab w:val="left" w:pos="180"/>
          <w:tab w:val="left" w:pos="7371"/>
        </w:tabs>
        <w:ind w:firstLine="540"/>
        <w:jc w:val="both"/>
        <w:rPr>
          <w:rFonts w:ascii="GHEA Grapalat" w:hAnsi="GHEA Grapalat"/>
          <w:color w:val="000000" w:themeColor="text1"/>
          <w:sz w:val="20"/>
          <w:szCs w:val="20"/>
        </w:rPr>
      </w:pPr>
    </w:p>
    <w:p w14:paraId="2017D754" w14:textId="77777777" w:rsidR="00374F4A" w:rsidRPr="007B1288" w:rsidRDefault="00374F4A" w:rsidP="00695415">
      <w:pPr>
        <w:tabs>
          <w:tab w:val="left" w:pos="1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_______________________________________________</w:t>
      </w:r>
      <w:r w:rsidRPr="007B1288">
        <w:rPr>
          <w:rFonts w:ascii="GHEA Grapalat" w:hAnsi="GHEA Grapalat"/>
          <w:color w:val="000000" w:themeColor="text1"/>
          <w:sz w:val="20"/>
          <w:szCs w:val="20"/>
        </w:rPr>
        <w:tab/>
        <w:t>_____________________</w:t>
      </w:r>
    </w:p>
    <w:p w14:paraId="4DAC6750" w14:textId="77777777" w:rsidR="00374F4A" w:rsidRPr="007B1288" w:rsidRDefault="00374F4A" w:rsidP="00695415">
      <w:pPr>
        <w:tabs>
          <w:tab w:val="left" w:pos="180"/>
          <w:tab w:val="left" w:pos="723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наименование участника (должность,</w:t>
      </w:r>
      <w:r w:rsidRPr="007B1288">
        <w:rPr>
          <w:rFonts w:ascii="GHEA Grapalat" w:hAnsi="GHEA Grapalat"/>
          <w:color w:val="000000" w:themeColor="text1"/>
          <w:sz w:val="20"/>
          <w:szCs w:val="20"/>
        </w:rPr>
        <w:tab/>
        <w:t>подпись)</w:t>
      </w:r>
    </w:p>
    <w:p w14:paraId="6A0451EF" w14:textId="77777777" w:rsidR="00374F4A" w:rsidRPr="007B1288" w:rsidRDefault="00374F4A" w:rsidP="00695415">
      <w:pPr>
        <w:tabs>
          <w:tab w:val="left" w:pos="1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имя, фамилия руководителя)</w:t>
      </w:r>
    </w:p>
    <w:p w14:paraId="42C830EA" w14:textId="77777777" w:rsidR="0094684E" w:rsidRPr="007B1288" w:rsidRDefault="00B2572B" w:rsidP="00695415">
      <w:pPr>
        <w:widowControl w:val="0"/>
        <w:tabs>
          <w:tab w:val="left" w:pos="180"/>
        </w:tabs>
        <w:ind w:firstLine="540"/>
        <w:jc w:val="both"/>
        <w:rPr>
          <w:rFonts w:ascii="GHEA Grapalat" w:hAnsi="GHEA Grapalat"/>
          <w:b/>
          <w:color w:val="000000" w:themeColor="text1"/>
          <w:sz w:val="20"/>
          <w:szCs w:val="20"/>
        </w:rPr>
      </w:pPr>
      <w:r w:rsidRPr="007B1288">
        <w:rPr>
          <w:rFonts w:ascii="GHEA Grapalat" w:hAnsi="GHEA Grapalat"/>
          <w:color w:val="000000" w:themeColor="text1"/>
          <w:sz w:val="20"/>
          <w:szCs w:val="20"/>
        </w:rPr>
        <w:t>М. П.</w:t>
      </w:r>
      <w:r w:rsidR="00A225D9" w:rsidRPr="007B1288">
        <w:rPr>
          <w:rFonts w:ascii="GHEA Grapalat" w:hAnsi="GHEA Grapalat"/>
          <w:b/>
          <w:color w:val="000000" w:themeColor="text1"/>
          <w:sz w:val="20"/>
          <w:szCs w:val="20"/>
        </w:rPr>
        <w:t xml:space="preserve"> </w:t>
      </w:r>
    </w:p>
    <w:p w14:paraId="15095ADA" w14:textId="77777777" w:rsidR="00652A78" w:rsidRPr="007B1288" w:rsidRDefault="00123294" w:rsidP="00695415">
      <w:pPr>
        <w:tabs>
          <w:tab w:val="left" w:pos="180"/>
        </w:tabs>
        <w:ind w:firstLine="540"/>
        <w:jc w:val="both"/>
        <w:rPr>
          <w:ins w:id="6" w:author="Inesa Kocharyan" w:date="2021-09-01T14:04:00Z"/>
          <w:rFonts w:ascii="GHEA Grapalat" w:hAnsi="GHEA Grapalat"/>
          <w:b/>
          <w:color w:val="000000" w:themeColor="text1"/>
          <w:sz w:val="20"/>
          <w:szCs w:val="20"/>
        </w:rPr>
      </w:pPr>
      <w:r w:rsidRPr="007B1288">
        <w:rPr>
          <w:rFonts w:ascii="GHEA Grapalat" w:hAnsi="GHEA Grapalat"/>
          <w:b/>
          <w:color w:val="000000" w:themeColor="text1"/>
          <w:sz w:val="20"/>
          <w:szCs w:val="20"/>
        </w:rPr>
        <w:br w:type="page"/>
      </w:r>
    </w:p>
    <w:p w14:paraId="22EF0882" w14:textId="77777777" w:rsidR="00652A78" w:rsidRPr="007B1288" w:rsidRDefault="00652A78" w:rsidP="00DE29C8">
      <w:pPr>
        <w:ind w:left="-270"/>
        <w:jc w:val="right"/>
        <w:rPr>
          <w:rFonts w:ascii="GHEA Grapalat" w:hAnsi="GHEA Grapalat"/>
          <w:b/>
          <w:color w:val="000000" w:themeColor="text1"/>
          <w:sz w:val="20"/>
          <w:szCs w:val="20"/>
        </w:rPr>
      </w:pPr>
      <w:r w:rsidRPr="007B1288">
        <w:rPr>
          <w:rFonts w:ascii="GHEA Grapalat" w:hAnsi="GHEA Grapalat"/>
          <w:b/>
          <w:color w:val="000000" w:themeColor="text1"/>
          <w:sz w:val="20"/>
          <w:szCs w:val="20"/>
        </w:rPr>
        <w:lastRenderedPageBreak/>
        <w:t>Приложение 1.</w:t>
      </w:r>
      <w:r w:rsidR="00BD3FDD" w:rsidRPr="007B1288">
        <w:rPr>
          <w:rFonts w:ascii="GHEA Grapalat" w:hAnsi="GHEA Grapalat"/>
          <w:b/>
          <w:color w:val="000000" w:themeColor="text1"/>
          <w:sz w:val="20"/>
          <w:szCs w:val="20"/>
        </w:rPr>
        <w:t>1</w:t>
      </w:r>
      <w:r w:rsidRPr="007B1288">
        <w:rPr>
          <w:rFonts w:ascii="GHEA Grapalat" w:hAnsi="GHEA Grapalat"/>
          <w:b/>
          <w:color w:val="000000" w:themeColor="text1"/>
          <w:sz w:val="20"/>
          <w:szCs w:val="20"/>
        </w:rPr>
        <w:t xml:space="preserve"> </w:t>
      </w:r>
    </w:p>
    <w:p w14:paraId="47261641" w14:textId="429C6CD2" w:rsidR="00652A78" w:rsidRPr="007B1288" w:rsidRDefault="00652A78" w:rsidP="00DE29C8">
      <w:pPr>
        <w:ind w:left="-270"/>
        <w:jc w:val="right"/>
        <w:rPr>
          <w:rFonts w:ascii="GHEA Grapalat" w:hAnsi="GHEA Grapalat"/>
          <w:b/>
          <w:color w:val="000000" w:themeColor="text1"/>
          <w:sz w:val="20"/>
          <w:szCs w:val="20"/>
        </w:rPr>
      </w:pPr>
      <w:r w:rsidRPr="007B1288">
        <w:rPr>
          <w:rFonts w:ascii="GHEA Grapalat" w:hAnsi="GHEA Grapalat"/>
          <w:b/>
          <w:color w:val="000000" w:themeColor="text1"/>
          <w:sz w:val="20"/>
          <w:szCs w:val="20"/>
        </w:rPr>
        <w:t xml:space="preserve">к Приглашению на </w:t>
      </w:r>
      <w:r w:rsidR="006252F6" w:rsidRPr="007B1288">
        <w:rPr>
          <w:rFonts w:ascii="GHEA Grapalat" w:hAnsi="GHEA Grapalat"/>
          <w:b/>
          <w:color w:val="000000" w:themeColor="text1"/>
          <w:sz w:val="20"/>
          <w:szCs w:val="20"/>
        </w:rPr>
        <w:t>открытый конкурс</w:t>
      </w:r>
    </w:p>
    <w:p w14:paraId="1B3089D7" w14:textId="30C32F2F" w:rsidR="00B048B2" w:rsidRPr="007B1288" w:rsidRDefault="00652A78" w:rsidP="00DE29C8">
      <w:pPr>
        <w:pStyle w:val="Heading3"/>
        <w:keepNext w:val="0"/>
        <w:widowControl w:val="0"/>
        <w:spacing w:after="160" w:line="240" w:lineRule="auto"/>
        <w:ind w:left="-270"/>
        <w:jc w:val="right"/>
        <w:rPr>
          <w:rFonts w:ascii="GHEA Grapalat" w:hAnsi="GHEA Grapalat"/>
          <w:b/>
          <w:i w:val="0"/>
          <w:color w:val="000000" w:themeColor="text1"/>
        </w:rPr>
      </w:pPr>
      <w:r w:rsidRPr="007B1288">
        <w:rPr>
          <w:rFonts w:ascii="GHEA Grapalat" w:hAnsi="GHEA Grapalat"/>
          <w:b/>
          <w:i w:val="0"/>
          <w:color w:val="000000" w:themeColor="text1"/>
        </w:rPr>
        <w:t xml:space="preserve">под кодом </w:t>
      </w:r>
      <w:r w:rsidR="004A03F5" w:rsidRPr="007B1288">
        <w:rPr>
          <w:rFonts w:ascii="GHEA Grapalat" w:hAnsi="GHEA Grapalat"/>
          <w:b/>
          <w:color w:val="000000" w:themeColor="text1"/>
          <w:szCs w:val="16"/>
          <w:lang w:val="af-ZA"/>
        </w:rPr>
        <w:t>ԵՔԿԱ-ԲՄԾՁԲ-23/29</w:t>
      </w:r>
      <w:r w:rsidR="00525BDA" w:rsidRPr="007B1288">
        <w:rPr>
          <w:rFonts w:ascii="GHEA Grapalat" w:hAnsi="GHEA Grapalat"/>
          <w:b/>
          <w:color w:val="000000" w:themeColor="text1"/>
          <w:szCs w:val="16"/>
          <w:lang w:val="af-ZA"/>
        </w:rPr>
        <w:t xml:space="preserve"> </w:t>
      </w:r>
    </w:p>
    <w:p w14:paraId="3024C8DC" w14:textId="77777777" w:rsidR="00695415" w:rsidRPr="007B1288" w:rsidRDefault="00695415" w:rsidP="00695415">
      <w:pPr>
        <w:jc w:val="center"/>
        <w:rPr>
          <w:rFonts w:ascii="GHEA Grapalat" w:hAnsi="GHEA Grapalat"/>
          <w:b/>
          <w:color w:val="000000" w:themeColor="text1"/>
        </w:rPr>
      </w:pPr>
      <w:r w:rsidRPr="007B1288">
        <w:rPr>
          <w:rFonts w:ascii="GHEA Grapalat" w:hAnsi="GHEA Grapalat"/>
          <w:b/>
          <w:color w:val="000000" w:themeColor="text1"/>
        </w:rPr>
        <w:t>ФОРМА</w:t>
      </w:r>
    </w:p>
    <w:p w14:paraId="0E3A6BE7" w14:textId="77777777" w:rsidR="00695415" w:rsidRPr="007B1288" w:rsidRDefault="00695415" w:rsidP="00695415">
      <w:pPr>
        <w:jc w:val="center"/>
        <w:rPr>
          <w:rFonts w:ascii="GHEA Grapalat" w:hAnsi="GHEA Grapalat"/>
          <w:b/>
          <w:color w:val="000000" w:themeColor="text1"/>
        </w:rPr>
      </w:pPr>
      <w:r w:rsidRPr="007B1288">
        <w:rPr>
          <w:rFonts w:ascii="GHEA Grapalat" w:hAnsi="GHEA Grapalat"/>
          <w:b/>
          <w:color w:val="000000" w:themeColor="text1"/>
        </w:rPr>
        <w:t>ДЕКЛАРАЦИИ О РЕАЛЬНЫХ  БЕНЕФИЦИАРАХ</w:t>
      </w:r>
    </w:p>
    <w:p w14:paraId="724A376F" w14:textId="77777777" w:rsidR="00695415" w:rsidRPr="007B1288" w:rsidRDefault="00695415" w:rsidP="00695415">
      <w:pPr>
        <w:jc w:val="center"/>
        <w:rPr>
          <w:rFonts w:ascii="GHEA Grapalat" w:eastAsia="GHEA Grapalat" w:hAnsi="GHEA Grapalat" w:cs="GHEA Grapalat"/>
          <w:b/>
          <w:color w:val="000000" w:themeColor="text1"/>
        </w:rPr>
      </w:pPr>
    </w:p>
    <w:p w14:paraId="243D9835" w14:textId="77777777" w:rsidR="00695415" w:rsidRPr="007B1288" w:rsidRDefault="00695415" w:rsidP="00C466A6">
      <w:pPr>
        <w:numPr>
          <w:ilvl w:val="0"/>
          <w:numId w:val="2"/>
        </w:numPr>
        <w:pBdr>
          <w:top w:val="nil"/>
          <w:left w:val="nil"/>
          <w:bottom w:val="nil"/>
          <w:right w:val="nil"/>
          <w:between w:val="nil"/>
        </w:pBdr>
        <w:ind w:left="0" w:firstLine="0"/>
        <w:rPr>
          <w:rFonts w:ascii="GHEA Grapalat" w:eastAsia="GHEA Grapalat" w:hAnsi="GHEA Grapalat" w:cs="GHEA Grapalat"/>
          <w:b/>
          <w:color w:val="000000" w:themeColor="text1"/>
        </w:rPr>
      </w:pPr>
      <w:r w:rsidRPr="007B1288">
        <w:rPr>
          <w:rFonts w:ascii="GHEA Grapalat" w:eastAsia="GHEA Grapalat" w:hAnsi="GHEA Grapalat" w:cs="GHEA Grapalat"/>
          <w:b/>
          <w:color w:val="000000" w:themeColor="text1"/>
        </w:rPr>
        <w:t>Организация</w:t>
      </w:r>
    </w:p>
    <w:p w14:paraId="6A04FEE5"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46C77FB7" w14:textId="77777777" w:rsidTr="00695415">
        <w:tc>
          <w:tcPr>
            <w:tcW w:w="5058" w:type="dxa"/>
            <w:shd w:val="clear" w:color="auto" w:fill="D9E2F3"/>
            <w:vAlign w:val="center"/>
          </w:tcPr>
          <w:p w14:paraId="5CB388A2"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Наименование</w:t>
            </w:r>
          </w:p>
        </w:tc>
        <w:tc>
          <w:tcPr>
            <w:tcW w:w="4860" w:type="dxa"/>
            <w:vAlign w:val="center"/>
          </w:tcPr>
          <w:p w14:paraId="6E8D88D7"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67C1CD16" w14:textId="77777777" w:rsidTr="00695415">
        <w:tc>
          <w:tcPr>
            <w:tcW w:w="5058" w:type="dxa"/>
            <w:shd w:val="clear" w:color="auto" w:fill="D9E2F3"/>
            <w:vAlign w:val="center"/>
          </w:tcPr>
          <w:p w14:paraId="6E7B60A0"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Наименование латинскими буквами</w:t>
            </w:r>
          </w:p>
        </w:tc>
        <w:tc>
          <w:tcPr>
            <w:tcW w:w="4860" w:type="dxa"/>
            <w:vAlign w:val="center"/>
          </w:tcPr>
          <w:p w14:paraId="0E36CF77"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66F2FD2D" w14:textId="77777777" w:rsidTr="00695415">
        <w:tc>
          <w:tcPr>
            <w:tcW w:w="5058" w:type="dxa"/>
            <w:shd w:val="clear" w:color="auto" w:fill="D9E2F3"/>
            <w:vAlign w:val="center"/>
          </w:tcPr>
          <w:p w14:paraId="10E5C26D"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Номер государственной регистрации</w:t>
            </w:r>
          </w:p>
        </w:tc>
        <w:tc>
          <w:tcPr>
            <w:tcW w:w="4860" w:type="dxa"/>
            <w:vAlign w:val="center"/>
          </w:tcPr>
          <w:p w14:paraId="5960859F"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021890C2" w14:textId="77777777" w:rsidTr="00695415">
        <w:tc>
          <w:tcPr>
            <w:tcW w:w="5058" w:type="dxa"/>
            <w:shd w:val="clear" w:color="auto" w:fill="D9E2F3"/>
            <w:vAlign w:val="center"/>
          </w:tcPr>
          <w:p w14:paraId="12E78E14"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День, месяц, год регистрации</w:t>
            </w:r>
          </w:p>
        </w:tc>
        <w:tc>
          <w:tcPr>
            <w:tcW w:w="4860" w:type="dxa"/>
            <w:vAlign w:val="center"/>
          </w:tcPr>
          <w:p w14:paraId="584249DD"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03E2D959" w14:textId="77777777" w:rsidTr="00695415">
        <w:tc>
          <w:tcPr>
            <w:tcW w:w="5058" w:type="dxa"/>
            <w:shd w:val="clear" w:color="auto" w:fill="D9E2F3"/>
            <w:vAlign w:val="center"/>
          </w:tcPr>
          <w:p w14:paraId="0376246B"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 xml:space="preserve">Адрес </w:t>
            </w:r>
            <w:ins w:id="7" w:author="Inesa Kocharyan" w:date="2021-08-30T12:39:00Z">
              <w:r w:rsidRPr="007B1288">
                <w:rPr>
                  <w:rFonts w:ascii="GHEA Grapalat" w:eastAsia="GHEA Grapalat" w:hAnsi="GHEA Grapalat" w:cs="GHEA Grapalat"/>
                  <w:color w:val="000000" w:themeColor="text1"/>
                </w:rPr>
                <w:t xml:space="preserve"> </w:t>
              </w:r>
            </w:ins>
            <w:r w:rsidRPr="007B1288">
              <w:rPr>
                <w:rFonts w:ascii="GHEA Grapalat" w:eastAsia="GHEA Grapalat" w:hAnsi="GHEA Grapalat" w:cs="GHEA Grapalat"/>
                <w:color w:val="000000" w:themeColor="text1"/>
              </w:rPr>
              <w:t>регистрации</w:t>
            </w:r>
          </w:p>
        </w:tc>
        <w:tc>
          <w:tcPr>
            <w:tcW w:w="4860" w:type="dxa"/>
            <w:vAlign w:val="center"/>
          </w:tcPr>
          <w:p w14:paraId="665FCA5A"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397E255B" w14:textId="77777777" w:rsidTr="00695415">
        <w:tc>
          <w:tcPr>
            <w:tcW w:w="5058" w:type="dxa"/>
            <w:shd w:val="clear" w:color="auto" w:fill="D9E2F3"/>
            <w:vAlign w:val="center"/>
          </w:tcPr>
          <w:p w14:paraId="30B8DCC9"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Государство регистрации</w:t>
            </w:r>
          </w:p>
        </w:tc>
        <w:tc>
          <w:tcPr>
            <w:tcW w:w="4860" w:type="dxa"/>
            <w:vAlign w:val="center"/>
          </w:tcPr>
          <w:p w14:paraId="3EFAE05D"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190B302C" w14:textId="77777777" w:rsidTr="00695415">
        <w:tc>
          <w:tcPr>
            <w:tcW w:w="5058" w:type="dxa"/>
            <w:shd w:val="clear" w:color="auto" w:fill="D9E2F3"/>
            <w:vAlign w:val="center"/>
          </w:tcPr>
          <w:p w14:paraId="376BD82B"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Имя и фамилия руководителя исполнительного органа</w:t>
            </w:r>
          </w:p>
        </w:tc>
        <w:tc>
          <w:tcPr>
            <w:tcW w:w="4860" w:type="dxa"/>
            <w:vAlign w:val="center"/>
          </w:tcPr>
          <w:p w14:paraId="3F50C7BB" w14:textId="77777777" w:rsidR="00695415" w:rsidRPr="007B1288" w:rsidRDefault="00695415" w:rsidP="00695415">
            <w:pPr>
              <w:rPr>
                <w:rFonts w:ascii="GHEA Grapalat" w:eastAsia="GHEA Grapalat" w:hAnsi="GHEA Grapalat" w:cs="GHEA Grapalat"/>
                <w:color w:val="000000" w:themeColor="text1"/>
              </w:rPr>
            </w:pPr>
          </w:p>
        </w:tc>
      </w:tr>
    </w:tbl>
    <w:p w14:paraId="5D43B64A"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39A476EA" w14:textId="77777777" w:rsidTr="00695415">
        <w:tc>
          <w:tcPr>
            <w:tcW w:w="5058" w:type="dxa"/>
            <w:shd w:val="clear" w:color="auto" w:fill="D9E2F3"/>
            <w:vAlign w:val="center"/>
          </w:tcPr>
          <w:p w14:paraId="09B51877"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Имя и фамилия лица, представляющего декларацию</w:t>
            </w:r>
          </w:p>
        </w:tc>
        <w:tc>
          <w:tcPr>
            <w:tcW w:w="4860" w:type="dxa"/>
            <w:vAlign w:val="center"/>
          </w:tcPr>
          <w:p w14:paraId="03785012"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0F766C31" w14:textId="77777777" w:rsidTr="00695415">
        <w:trPr>
          <w:trHeight w:val="1487"/>
        </w:trPr>
        <w:tc>
          <w:tcPr>
            <w:tcW w:w="5058" w:type="dxa"/>
            <w:shd w:val="clear" w:color="auto" w:fill="D9E2F3"/>
            <w:vAlign w:val="center"/>
          </w:tcPr>
          <w:p w14:paraId="7572C792"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Должность лица, представляющего декларацию</w:t>
            </w:r>
          </w:p>
        </w:tc>
        <w:tc>
          <w:tcPr>
            <w:tcW w:w="4860" w:type="dxa"/>
            <w:vAlign w:val="center"/>
          </w:tcPr>
          <w:p w14:paraId="4F5F20B4" w14:textId="77777777" w:rsidR="00695415" w:rsidRPr="007B1288" w:rsidRDefault="00695415" w:rsidP="00695415">
            <w:pPr>
              <w:rPr>
                <w:rFonts w:ascii="GHEA Grapalat" w:eastAsia="GHEA Grapalat" w:hAnsi="GHEA Grapalat" w:cs="GHEA Grapalat"/>
                <w:color w:val="000000" w:themeColor="text1"/>
              </w:rPr>
            </w:pPr>
          </w:p>
        </w:tc>
      </w:tr>
    </w:tbl>
    <w:p w14:paraId="4D213C43"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06360A2F" w14:textId="77777777" w:rsidTr="00695415">
        <w:tc>
          <w:tcPr>
            <w:tcW w:w="5058" w:type="dxa"/>
            <w:shd w:val="clear" w:color="auto" w:fill="D9E2F3"/>
            <w:vAlign w:val="center"/>
          </w:tcPr>
          <w:p w14:paraId="0F11B37B"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День, месяц, год подписания декларации</w:t>
            </w:r>
          </w:p>
        </w:tc>
        <w:tc>
          <w:tcPr>
            <w:tcW w:w="4860" w:type="dxa"/>
            <w:vAlign w:val="center"/>
          </w:tcPr>
          <w:p w14:paraId="351F20B2"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2CF5577A" w14:textId="77777777" w:rsidTr="00695415">
        <w:tc>
          <w:tcPr>
            <w:tcW w:w="5058" w:type="dxa"/>
            <w:shd w:val="clear" w:color="auto" w:fill="D9E2F3"/>
            <w:vAlign w:val="center"/>
          </w:tcPr>
          <w:p w14:paraId="6231656B"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Количество страниц декларации</w:t>
            </w:r>
          </w:p>
        </w:tc>
        <w:tc>
          <w:tcPr>
            <w:tcW w:w="4860" w:type="dxa"/>
            <w:vAlign w:val="center"/>
          </w:tcPr>
          <w:p w14:paraId="1C0CAA7E"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56C6E075" w14:textId="77777777" w:rsidTr="00695415">
        <w:tc>
          <w:tcPr>
            <w:tcW w:w="5058" w:type="dxa"/>
            <w:shd w:val="clear" w:color="auto" w:fill="D9E2F3"/>
            <w:vAlign w:val="center"/>
          </w:tcPr>
          <w:p w14:paraId="5B29A388"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Подпись лица, представляющего декларацию</w:t>
            </w:r>
          </w:p>
        </w:tc>
        <w:tc>
          <w:tcPr>
            <w:tcW w:w="4860" w:type="dxa"/>
            <w:vAlign w:val="center"/>
          </w:tcPr>
          <w:p w14:paraId="67738BCB" w14:textId="77777777" w:rsidR="00695415" w:rsidRPr="007B1288" w:rsidRDefault="00695415" w:rsidP="00695415">
            <w:pPr>
              <w:rPr>
                <w:rFonts w:ascii="GHEA Grapalat" w:eastAsia="GHEA Grapalat" w:hAnsi="GHEA Grapalat" w:cs="GHEA Grapalat"/>
                <w:color w:val="000000" w:themeColor="text1"/>
              </w:rPr>
            </w:pPr>
          </w:p>
        </w:tc>
      </w:tr>
    </w:tbl>
    <w:p w14:paraId="269DD00F" w14:textId="77777777" w:rsidR="00695415" w:rsidRPr="007B1288" w:rsidRDefault="00695415" w:rsidP="00695415">
      <w:pPr>
        <w:rPr>
          <w:rFonts w:ascii="GHEA Grapalat" w:eastAsia="GHEA Grapalat" w:hAnsi="GHEA Grapalat" w:cs="GHEA Grapalat"/>
          <w:color w:val="000000" w:themeColor="text1"/>
        </w:rPr>
      </w:pPr>
    </w:p>
    <w:p w14:paraId="0F4383FA" w14:textId="77777777" w:rsidR="00695415" w:rsidRPr="007B1288" w:rsidRDefault="00695415" w:rsidP="00C466A6">
      <w:pPr>
        <w:numPr>
          <w:ilvl w:val="0"/>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b/>
          <w:color w:val="000000" w:themeColor="text1"/>
        </w:rPr>
        <w:t>Данные листинга  акций</w:t>
      </w:r>
    </w:p>
    <w:p w14:paraId="2C2ACDF6"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290B545B" w14:textId="77777777" w:rsidTr="00695415">
        <w:tc>
          <w:tcPr>
            <w:tcW w:w="5058" w:type="dxa"/>
            <w:shd w:val="clear" w:color="auto" w:fill="D9E2F3"/>
            <w:vAlign w:val="center"/>
          </w:tcPr>
          <w:p w14:paraId="012C1C6E"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Наименование фондовой биржи</w:t>
            </w:r>
          </w:p>
        </w:tc>
        <w:tc>
          <w:tcPr>
            <w:tcW w:w="4860" w:type="dxa"/>
            <w:vAlign w:val="center"/>
          </w:tcPr>
          <w:p w14:paraId="144B5512"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157500FE" w14:textId="77777777" w:rsidTr="00695415">
        <w:tc>
          <w:tcPr>
            <w:tcW w:w="5058" w:type="dxa"/>
            <w:shd w:val="clear" w:color="auto" w:fill="D9E2F3"/>
            <w:vAlign w:val="center"/>
          </w:tcPr>
          <w:p w14:paraId="32AFEA9C"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 xml:space="preserve">Ссылка на документы, наличествующие на бирже </w:t>
            </w:r>
          </w:p>
        </w:tc>
        <w:tc>
          <w:tcPr>
            <w:tcW w:w="4860" w:type="dxa"/>
            <w:vAlign w:val="center"/>
          </w:tcPr>
          <w:p w14:paraId="21C81FB4" w14:textId="77777777" w:rsidR="00695415" w:rsidRPr="007B1288" w:rsidRDefault="00695415" w:rsidP="00695415">
            <w:pPr>
              <w:rPr>
                <w:rFonts w:ascii="GHEA Grapalat" w:eastAsia="GHEA Grapalat" w:hAnsi="GHEA Grapalat" w:cs="GHEA Grapalat"/>
                <w:color w:val="000000" w:themeColor="text1"/>
              </w:rPr>
            </w:pPr>
          </w:p>
        </w:tc>
      </w:tr>
    </w:tbl>
    <w:p w14:paraId="44B3BBC5"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569D40D2" w14:textId="77777777" w:rsidTr="00695415">
        <w:tc>
          <w:tcPr>
            <w:tcW w:w="5058" w:type="dxa"/>
            <w:shd w:val="clear" w:color="auto" w:fill="D9E2F3"/>
            <w:vAlign w:val="center"/>
          </w:tcPr>
          <w:p w14:paraId="3E374C32"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Наименование</w:t>
            </w:r>
          </w:p>
        </w:tc>
        <w:tc>
          <w:tcPr>
            <w:tcW w:w="4860" w:type="dxa"/>
            <w:vAlign w:val="center"/>
          </w:tcPr>
          <w:p w14:paraId="6A72F13A"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6BBAC9DC" w14:textId="77777777" w:rsidTr="00695415">
        <w:tc>
          <w:tcPr>
            <w:tcW w:w="5058" w:type="dxa"/>
            <w:shd w:val="clear" w:color="auto" w:fill="D9E2F3"/>
            <w:vAlign w:val="center"/>
          </w:tcPr>
          <w:p w14:paraId="69CC90B4"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Наименование латинскими буквами</w:t>
            </w:r>
            <w:r w:rsidRPr="007B1288">
              <w:rPr>
                <w:rFonts w:ascii="GHEA Grapalat" w:hAnsi="GHEA Grapalat"/>
                <w:color w:val="000000" w:themeColor="text1"/>
              </w:rPr>
              <w:t xml:space="preserve"> </w:t>
            </w:r>
          </w:p>
        </w:tc>
        <w:tc>
          <w:tcPr>
            <w:tcW w:w="4860" w:type="dxa"/>
            <w:vAlign w:val="center"/>
          </w:tcPr>
          <w:p w14:paraId="67D8301D"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5EE96247" w14:textId="77777777" w:rsidTr="00695415">
        <w:tc>
          <w:tcPr>
            <w:tcW w:w="5058" w:type="dxa"/>
            <w:shd w:val="clear" w:color="auto" w:fill="D9E2F3"/>
            <w:vAlign w:val="center"/>
          </w:tcPr>
          <w:p w14:paraId="77DEEA64"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Номер государственной регистрации</w:t>
            </w:r>
          </w:p>
        </w:tc>
        <w:tc>
          <w:tcPr>
            <w:tcW w:w="4860" w:type="dxa"/>
            <w:vAlign w:val="center"/>
          </w:tcPr>
          <w:p w14:paraId="3DD2E6B4"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1A7F9C98" w14:textId="77777777" w:rsidTr="00695415">
        <w:tc>
          <w:tcPr>
            <w:tcW w:w="5058" w:type="dxa"/>
            <w:shd w:val="clear" w:color="auto" w:fill="D9E2F3"/>
            <w:vAlign w:val="center"/>
          </w:tcPr>
          <w:p w14:paraId="3A6C244C"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День, месяц, год регистрации</w:t>
            </w:r>
          </w:p>
        </w:tc>
        <w:tc>
          <w:tcPr>
            <w:tcW w:w="4860" w:type="dxa"/>
            <w:vAlign w:val="center"/>
          </w:tcPr>
          <w:p w14:paraId="61B93DAA"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5266F92B" w14:textId="77777777" w:rsidTr="00695415">
        <w:tc>
          <w:tcPr>
            <w:tcW w:w="5058" w:type="dxa"/>
            <w:shd w:val="clear" w:color="auto" w:fill="D9E2F3"/>
            <w:vAlign w:val="center"/>
          </w:tcPr>
          <w:p w14:paraId="2CA73409"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Адрес регистрации</w:t>
            </w:r>
          </w:p>
        </w:tc>
        <w:tc>
          <w:tcPr>
            <w:tcW w:w="4860" w:type="dxa"/>
            <w:vAlign w:val="center"/>
          </w:tcPr>
          <w:p w14:paraId="2583F551"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4A9C0524" w14:textId="77777777" w:rsidTr="00695415">
        <w:trPr>
          <w:trHeight w:val="1361"/>
        </w:trPr>
        <w:tc>
          <w:tcPr>
            <w:tcW w:w="5058" w:type="dxa"/>
            <w:shd w:val="clear" w:color="auto" w:fill="D9E2F3"/>
            <w:vAlign w:val="center"/>
          </w:tcPr>
          <w:p w14:paraId="5371D12B"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Государтво регистрации</w:t>
            </w:r>
          </w:p>
        </w:tc>
        <w:tc>
          <w:tcPr>
            <w:tcW w:w="4860" w:type="dxa"/>
            <w:vAlign w:val="center"/>
          </w:tcPr>
          <w:p w14:paraId="507243B3"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7E4A1261" w14:textId="77777777" w:rsidTr="00695415">
        <w:tc>
          <w:tcPr>
            <w:tcW w:w="5058" w:type="dxa"/>
            <w:shd w:val="clear" w:color="auto" w:fill="D9E2F3"/>
            <w:vAlign w:val="center"/>
          </w:tcPr>
          <w:p w14:paraId="5E7E0B1F"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 xml:space="preserve">Имя и фамилия руководителя </w:t>
            </w:r>
            <w:r w:rsidRPr="007B1288">
              <w:rPr>
                <w:rFonts w:ascii="GHEA Grapalat" w:eastAsia="GHEA Grapalat" w:hAnsi="GHEA Grapalat" w:cs="GHEA Grapalat"/>
                <w:color w:val="000000" w:themeColor="text1"/>
              </w:rPr>
              <w:lastRenderedPageBreak/>
              <w:t>исполнительного органа</w:t>
            </w:r>
          </w:p>
        </w:tc>
        <w:tc>
          <w:tcPr>
            <w:tcW w:w="4860" w:type="dxa"/>
            <w:vAlign w:val="center"/>
          </w:tcPr>
          <w:p w14:paraId="247D8452" w14:textId="77777777" w:rsidR="00695415" w:rsidRPr="007B1288" w:rsidRDefault="00695415" w:rsidP="00695415">
            <w:pPr>
              <w:rPr>
                <w:rFonts w:ascii="GHEA Grapalat" w:eastAsia="GHEA Grapalat" w:hAnsi="GHEA Grapalat" w:cs="GHEA Grapalat"/>
                <w:color w:val="000000" w:themeColor="text1"/>
              </w:rPr>
            </w:pPr>
          </w:p>
        </w:tc>
      </w:tr>
    </w:tbl>
    <w:p w14:paraId="7AB01636"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iCs/>
          <w:color w:val="000000" w:themeColor="text1"/>
        </w:rPr>
      </w:pPr>
      <w:r w:rsidRPr="007B1288">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16FB5C2F" w14:textId="77777777" w:rsidTr="00695415">
        <w:tc>
          <w:tcPr>
            <w:tcW w:w="5058" w:type="dxa"/>
            <w:shd w:val="clear" w:color="auto" w:fill="D9E2F3"/>
            <w:vAlign w:val="center"/>
          </w:tcPr>
          <w:p w14:paraId="505102F0"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Размер участия (%)</w:t>
            </w:r>
          </w:p>
        </w:tc>
        <w:tc>
          <w:tcPr>
            <w:tcW w:w="4860" w:type="dxa"/>
            <w:vAlign w:val="center"/>
          </w:tcPr>
          <w:p w14:paraId="4EEA8BA0"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338BE5BD" w14:textId="77777777" w:rsidTr="00695415">
        <w:tc>
          <w:tcPr>
            <w:tcW w:w="5058" w:type="dxa"/>
            <w:shd w:val="clear" w:color="auto" w:fill="D9E2F3"/>
            <w:vAlign w:val="center"/>
          </w:tcPr>
          <w:p w14:paraId="440C2F7F"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Вид участия</w:t>
            </w:r>
          </w:p>
        </w:tc>
        <w:tc>
          <w:tcPr>
            <w:tcW w:w="4860" w:type="dxa"/>
            <w:vAlign w:val="center"/>
          </w:tcPr>
          <w:p w14:paraId="2286EC5C"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Прямое участие</w:t>
            </w:r>
          </w:p>
          <w:p w14:paraId="2D265B5E"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Косвенное участие</w:t>
            </w:r>
          </w:p>
        </w:tc>
      </w:tr>
    </w:tbl>
    <w:p w14:paraId="18F94D2B" w14:textId="77777777" w:rsidR="00695415" w:rsidRPr="007B1288" w:rsidRDefault="00695415" w:rsidP="00695415">
      <w:pPr>
        <w:pBdr>
          <w:top w:val="nil"/>
          <w:left w:val="nil"/>
          <w:bottom w:val="nil"/>
          <w:right w:val="nil"/>
          <w:between w:val="nil"/>
        </w:pBdr>
        <w:rPr>
          <w:rFonts w:ascii="GHEA Grapalat" w:eastAsia="GHEA Grapalat" w:hAnsi="GHEA Grapalat" w:cs="GHEA Grapalat"/>
          <w:color w:val="000000" w:themeColor="text1"/>
        </w:rPr>
      </w:pPr>
    </w:p>
    <w:p w14:paraId="2F12255E" w14:textId="77777777" w:rsidR="00695415" w:rsidRPr="007B1288" w:rsidRDefault="00695415" w:rsidP="00C466A6">
      <w:pPr>
        <w:numPr>
          <w:ilvl w:val="0"/>
          <w:numId w:val="2"/>
        </w:numPr>
        <w:pBdr>
          <w:top w:val="nil"/>
          <w:left w:val="nil"/>
          <w:bottom w:val="nil"/>
          <w:right w:val="nil"/>
          <w:between w:val="nil"/>
        </w:pBdr>
        <w:ind w:left="0" w:firstLine="0"/>
        <w:rPr>
          <w:rFonts w:ascii="GHEA Grapalat" w:eastAsia="GHEA Grapalat" w:hAnsi="GHEA Grapalat" w:cs="GHEA Grapalat"/>
          <w:b/>
          <w:color w:val="000000" w:themeColor="text1"/>
        </w:rPr>
      </w:pPr>
      <w:r w:rsidRPr="007B1288">
        <w:rPr>
          <w:rFonts w:ascii="GHEA Grapalat" w:eastAsia="GHEA Grapalat" w:hAnsi="GHEA Grapalat" w:cs="GHEA Grapalat"/>
          <w:b/>
          <w:color w:val="000000" w:themeColor="text1"/>
        </w:rPr>
        <w:t>Участие государства, муниципалитета или международной организации</w:t>
      </w:r>
    </w:p>
    <w:p w14:paraId="66304A35"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02CC8AE8" w14:textId="77777777" w:rsidTr="00695415">
        <w:tc>
          <w:tcPr>
            <w:tcW w:w="5058" w:type="dxa"/>
            <w:shd w:val="clear" w:color="auto" w:fill="D9E2F3"/>
            <w:vAlign w:val="center"/>
          </w:tcPr>
          <w:p w14:paraId="659BC2E5"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Название государства</w:t>
            </w:r>
          </w:p>
        </w:tc>
        <w:tc>
          <w:tcPr>
            <w:tcW w:w="4860" w:type="dxa"/>
            <w:vAlign w:val="center"/>
          </w:tcPr>
          <w:p w14:paraId="2390BDC2"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4C26F913" w14:textId="77777777" w:rsidTr="00695415">
        <w:tc>
          <w:tcPr>
            <w:tcW w:w="5058" w:type="dxa"/>
            <w:shd w:val="clear" w:color="auto" w:fill="D9E2F3"/>
            <w:vAlign w:val="center"/>
          </w:tcPr>
          <w:p w14:paraId="7BF98812"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Название муниципалитета</w:t>
            </w:r>
          </w:p>
        </w:tc>
        <w:tc>
          <w:tcPr>
            <w:tcW w:w="4860" w:type="dxa"/>
            <w:vAlign w:val="center"/>
          </w:tcPr>
          <w:p w14:paraId="2EE617AC"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6DC09623" w14:textId="77777777" w:rsidTr="00695415">
        <w:tc>
          <w:tcPr>
            <w:tcW w:w="5058" w:type="dxa"/>
            <w:shd w:val="clear" w:color="auto" w:fill="D9E2F3"/>
            <w:vAlign w:val="center"/>
          </w:tcPr>
          <w:p w14:paraId="0E2E34B5"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Размер участия (%)</w:t>
            </w:r>
          </w:p>
        </w:tc>
        <w:tc>
          <w:tcPr>
            <w:tcW w:w="4860" w:type="dxa"/>
            <w:vAlign w:val="center"/>
          </w:tcPr>
          <w:p w14:paraId="1DA8BF53"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37A18E6A" w14:textId="77777777" w:rsidTr="00695415">
        <w:tc>
          <w:tcPr>
            <w:tcW w:w="5058" w:type="dxa"/>
            <w:shd w:val="clear" w:color="auto" w:fill="D9E2F3"/>
            <w:vAlign w:val="center"/>
          </w:tcPr>
          <w:p w14:paraId="104CA565"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Вид участия</w:t>
            </w:r>
          </w:p>
        </w:tc>
        <w:tc>
          <w:tcPr>
            <w:tcW w:w="4860" w:type="dxa"/>
            <w:vAlign w:val="center"/>
          </w:tcPr>
          <w:p w14:paraId="6771BDB9"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Прямое участие</w:t>
            </w:r>
          </w:p>
          <w:p w14:paraId="11885E97"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Косвенное участие</w:t>
            </w:r>
          </w:p>
        </w:tc>
      </w:tr>
    </w:tbl>
    <w:p w14:paraId="4BE13DE4"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60E2D7FB" w14:textId="77777777" w:rsidTr="00695415">
        <w:tc>
          <w:tcPr>
            <w:tcW w:w="5058" w:type="dxa"/>
            <w:shd w:val="clear" w:color="auto" w:fill="D9E2F3"/>
            <w:vAlign w:val="center"/>
          </w:tcPr>
          <w:p w14:paraId="1B103550"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Название международной организации</w:t>
            </w:r>
          </w:p>
        </w:tc>
        <w:tc>
          <w:tcPr>
            <w:tcW w:w="4860" w:type="dxa"/>
            <w:vAlign w:val="center"/>
          </w:tcPr>
          <w:p w14:paraId="57D9FD9A"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1AD878D9" w14:textId="77777777" w:rsidTr="00695415">
        <w:tc>
          <w:tcPr>
            <w:tcW w:w="5058" w:type="dxa"/>
            <w:shd w:val="clear" w:color="auto" w:fill="D9E2F3"/>
            <w:vAlign w:val="center"/>
          </w:tcPr>
          <w:p w14:paraId="7984AC9E"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Название международной организации латинскими буквами</w:t>
            </w:r>
          </w:p>
        </w:tc>
        <w:tc>
          <w:tcPr>
            <w:tcW w:w="4860" w:type="dxa"/>
            <w:vAlign w:val="center"/>
          </w:tcPr>
          <w:p w14:paraId="71DF33F0"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55C90E70" w14:textId="77777777" w:rsidTr="00695415">
        <w:tc>
          <w:tcPr>
            <w:tcW w:w="5058" w:type="dxa"/>
            <w:shd w:val="clear" w:color="auto" w:fill="D9E2F3"/>
            <w:vAlign w:val="center"/>
          </w:tcPr>
          <w:p w14:paraId="7DA0DDA4"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Размер участия</w:t>
            </w:r>
            <w:r w:rsidRPr="007B1288" w:rsidDel="00C376E4">
              <w:rPr>
                <w:rFonts w:ascii="GHEA Grapalat" w:eastAsia="GHEA Grapalat" w:hAnsi="GHEA Grapalat" w:cs="GHEA Grapalat"/>
                <w:color w:val="000000" w:themeColor="text1"/>
              </w:rPr>
              <w:t xml:space="preserve"> </w:t>
            </w:r>
            <w:r w:rsidRPr="007B1288">
              <w:rPr>
                <w:rFonts w:ascii="GHEA Grapalat" w:eastAsia="GHEA Grapalat" w:hAnsi="GHEA Grapalat" w:cs="GHEA Grapalat"/>
                <w:color w:val="000000" w:themeColor="text1"/>
              </w:rPr>
              <w:t>(%)</w:t>
            </w:r>
          </w:p>
        </w:tc>
        <w:tc>
          <w:tcPr>
            <w:tcW w:w="4860" w:type="dxa"/>
            <w:vAlign w:val="center"/>
          </w:tcPr>
          <w:p w14:paraId="1F63E15A"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5B402B74" w14:textId="77777777" w:rsidTr="00695415">
        <w:tc>
          <w:tcPr>
            <w:tcW w:w="5058" w:type="dxa"/>
            <w:shd w:val="clear" w:color="auto" w:fill="D9E2F3"/>
            <w:vAlign w:val="center"/>
          </w:tcPr>
          <w:p w14:paraId="1D3BC93D"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Вид участия</w:t>
            </w:r>
          </w:p>
        </w:tc>
        <w:tc>
          <w:tcPr>
            <w:tcW w:w="4860" w:type="dxa"/>
            <w:vAlign w:val="center"/>
          </w:tcPr>
          <w:p w14:paraId="19A3E7E1"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Прямое участие</w:t>
            </w:r>
          </w:p>
          <w:p w14:paraId="4003577D"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Косвенное участие</w:t>
            </w:r>
          </w:p>
        </w:tc>
      </w:tr>
    </w:tbl>
    <w:p w14:paraId="47CFE133" w14:textId="77777777" w:rsidR="00695415" w:rsidRPr="007B1288" w:rsidRDefault="00695415" w:rsidP="00695415">
      <w:pPr>
        <w:rPr>
          <w:rFonts w:ascii="GHEA Grapalat" w:eastAsia="GHEA Grapalat" w:hAnsi="GHEA Grapalat" w:cs="GHEA Grapalat"/>
          <w:b/>
          <w:color w:val="000000" w:themeColor="text1"/>
        </w:rPr>
      </w:pPr>
    </w:p>
    <w:p w14:paraId="0CFF3620" w14:textId="77777777" w:rsidR="00695415" w:rsidRPr="007B1288" w:rsidRDefault="00695415" w:rsidP="00C466A6">
      <w:pPr>
        <w:numPr>
          <w:ilvl w:val="0"/>
          <w:numId w:val="2"/>
        </w:numPr>
        <w:pBdr>
          <w:top w:val="nil"/>
          <w:left w:val="nil"/>
          <w:bottom w:val="nil"/>
          <w:right w:val="nil"/>
          <w:between w:val="nil"/>
        </w:pBdr>
        <w:ind w:left="0" w:firstLine="0"/>
        <w:rPr>
          <w:rFonts w:ascii="GHEA Grapalat" w:eastAsia="GHEA Grapalat" w:hAnsi="GHEA Grapalat" w:cs="GHEA Grapalat"/>
          <w:b/>
          <w:color w:val="000000" w:themeColor="text1"/>
        </w:rPr>
      </w:pPr>
      <w:r w:rsidRPr="007B1288">
        <w:rPr>
          <w:rFonts w:ascii="GHEA Grapalat" w:eastAsia="GHEA Grapalat" w:hAnsi="GHEA Grapalat" w:cs="GHEA Grapalat"/>
          <w:b/>
          <w:color w:val="000000" w:themeColor="text1"/>
        </w:rPr>
        <w:t>Данные реального бенефициара</w:t>
      </w:r>
    </w:p>
    <w:p w14:paraId="35CC1FE0"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085BB4C4" w14:textId="77777777" w:rsidTr="00695415">
        <w:tc>
          <w:tcPr>
            <w:tcW w:w="5058" w:type="dxa"/>
            <w:shd w:val="clear" w:color="auto" w:fill="D9E2F3"/>
            <w:vAlign w:val="center"/>
          </w:tcPr>
          <w:p w14:paraId="72EF9B54"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Имя</w:t>
            </w:r>
          </w:p>
        </w:tc>
        <w:tc>
          <w:tcPr>
            <w:tcW w:w="4860" w:type="dxa"/>
            <w:vAlign w:val="center"/>
          </w:tcPr>
          <w:p w14:paraId="6D26E63D"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59C7CFCB" w14:textId="77777777" w:rsidTr="00695415">
        <w:tc>
          <w:tcPr>
            <w:tcW w:w="5058" w:type="dxa"/>
            <w:shd w:val="clear" w:color="auto" w:fill="D9E2F3"/>
            <w:vAlign w:val="center"/>
          </w:tcPr>
          <w:p w14:paraId="41326765"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Фамилия</w:t>
            </w:r>
          </w:p>
        </w:tc>
        <w:tc>
          <w:tcPr>
            <w:tcW w:w="4860" w:type="dxa"/>
            <w:vAlign w:val="center"/>
          </w:tcPr>
          <w:p w14:paraId="45B55D44"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6F024B2D" w14:textId="77777777" w:rsidTr="00695415">
        <w:tc>
          <w:tcPr>
            <w:tcW w:w="5058" w:type="dxa"/>
            <w:shd w:val="clear" w:color="auto" w:fill="D9E2F3"/>
            <w:vAlign w:val="center"/>
          </w:tcPr>
          <w:p w14:paraId="617B93A2"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Имя(латинскими буквами)</w:t>
            </w:r>
          </w:p>
        </w:tc>
        <w:tc>
          <w:tcPr>
            <w:tcW w:w="4860" w:type="dxa"/>
            <w:vAlign w:val="center"/>
          </w:tcPr>
          <w:p w14:paraId="5CDB957A"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6D63F8F7" w14:textId="77777777" w:rsidTr="00695415">
        <w:tc>
          <w:tcPr>
            <w:tcW w:w="5058" w:type="dxa"/>
            <w:shd w:val="clear" w:color="auto" w:fill="D9E2F3"/>
            <w:vAlign w:val="center"/>
          </w:tcPr>
          <w:p w14:paraId="460ADFBA"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Фамилия (латинскими буквами)</w:t>
            </w:r>
          </w:p>
        </w:tc>
        <w:tc>
          <w:tcPr>
            <w:tcW w:w="4860" w:type="dxa"/>
            <w:vAlign w:val="center"/>
          </w:tcPr>
          <w:p w14:paraId="2A35CF71"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6239EF04" w14:textId="77777777" w:rsidTr="00695415">
        <w:tc>
          <w:tcPr>
            <w:tcW w:w="5058" w:type="dxa"/>
            <w:shd w:val="clear" w:color="auto" w:fill="D9E2F3"/>
            <w:vAlign w:val="center"/>
          </w:tcPr>
          <w:p w14:paraId="2F53108C"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Гражданство</w:t>
            </w:r>
          </w:p>
        </w:tc>
        <w:tc>
          <w:tcPr>
            <w:tcW w:w="4860" w:type="dxa"/>
            <w:vAlign w:val="center"/>
          </w:tcPr>
          <w:p w14:paraId="20AE853B"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6B2B72DB" w14:textId="77777777" w:rsidTr="00695415">
        <w:tc>
          <w:tcPr>
            <w:tcW w:w="5058" w:type="dxa"/>
            <w:shd w:val="clear" w:color="auto" w:fill="D9E2F3"/>
            <w:vAlign w:val="center"/>
          </w:tcPr>
          <w:p w14:paraId="63934A56"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День, месяц, год рождения</w:t>
            </w:r>
          </w:p>
        </w:tc>
        <w:tc>
          <w:tcPr>
            <w:tcW w:w="4860" w:type="dxa"/>
            <w:vAlign w:val="center"/>
          </w:tcPr>
          <w:p w14:paraId="2497B5F0" w14:textId="77777777" w:rsidR="00695415" w:rsidRPr="007B1288" w:rsidRDefault="00695415" w:rsidP="00695415">
            <w:pPr>
              <w:rPr>
                <w:rFonts w:ascii="GHEA Grapalat" w:eastAsia="GHEA Grapalat" w:hAnsi="GHEA Grapalat" w:cs="GHEA Grapalat"/>
                <w:color w:val="000000" w:themeColor="text1"/>
              </w:rPr>
            </w:pPr>
          </w:p>
        </w:tc>
      </w:tr>
    </w:tbl>
    <w:p w14:paraId="7CE21E03"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Документ, удостоверяющий личность</w:t>
      </w:r>
    </w:p>
    <w:tbl>
      <w:tblPr>
        <w:tblW w:w="995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2"/>
        <w:gridCol w:w="4860"/>
      </w:tblGrid>
      <w:tr w:rsidR="00695415" w:rsidRPr="007B1288" w14:paraId="2A391190" w14:textId="77777777" w:rsidTr="00695415">
        <w:tc>
          <w:tcPr>
            <w:tcW w:w="5092" w:type="dxa"/>
            <w:shd w:val="clear" w:color="auto" w:fill="D9E2F3"/>
            <w:vAlign w:val="center"/>
          </w:tcPr>
          <w:p w14:paraId="09A64D02"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Тип документа</w:t>
            </w:r>
          </w:p>
        </w:tc>
        <w:tc>
          <w:tcPr>
            <w:tcW w:w="4860" w:type="dxa"/>
            <w:vAlign w:val="center"/>
          </w:tcPr>
          <w:p w14:paraId="4BE4F934"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5707AE26" w14:textId="77777777" w:rsidTr="00695415">
        <w:tc>
          <w:tcPr>
            <w:tcW w:w="5092" w:type="dxa"/>
            <w:shd w:val="clear" w:color="auto" w:fill="D9E2F3"/>
            <w:vAlign w:val="center"/>
          </w:tcPr>
          <w:p w14:paraId="6A639AB3"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Номер документа</w:t>
            </w:r>
          </w:p>
        </w:tc>
        <w:tc>
          <w:tcPr>
            <w:tcW w:w="4860" w:type="dxa"/>
            <w:vAlign w:val="center"/>
          </w:tcPr>
          <w:p w14:paraId="0A32B99F"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2A9FAAAC" w14:textId="77777777" w:rsidTr="00695415">
        <w:tc>
          <w:tcPr>
            <w:tcW w:w="5092" w:type="dxa"/>
            <w:shd w:val="clear" w:color="auto" w:fill="D9E2F3"/>
            <w:vAlign w:val="center"/>
          </w:tcPr>
          <w:p w14:paraId="5CB0DA25"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День, месяц, год предоставления</w:t>
            </w:r>
          </w:p>
        </w:tc>
        <w:tc>
          <w:tcPr>
            <w:tcW w:w="4860" w:type="dxa"/>
            <w:vAlign w:val="center"/>
          </w:tcPr>
          <w:p w14:paraId="07AD9E54"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78F9DD29" w14:textId="77777777" w:rsidTr="00695415">
        <w:tc>
          <w:tcPr>
            <w:tcW w:w="5092" w:type="dxa"/>
            <w:shd w:val="clear" w:color="auto" w:fill="D9E2F3"/>
            <w:vAlign w:val="center"/>
          </w:tcPr>
          <w:p w14:paraId="4A635E21"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Предоставляющий орган</w:t>
            </w:r>
          </w:p>
        </w:tc>
        <w:tc>
          <w:tcPr>
            <w:tcW w:w="4860" w:type="dxa"/>
            <w:vAlign w:val="center"/>
          </w:tcPr>
          <w:p w14:paraId="611EE311"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489E4D15" w14:textId="77777777" w:rsidTr="00695415">
        <w:tc>
          <w:tcPr>
            <w:tcW w:w="5092" w:type="dxa"/>
            <w:shd w:val="clear" w:color="auto" w:fill="D9E2F3"/>
            <w:vAlign w:val="center"/>
          </w:tcPr>
          <w:p w14:paraId="24A673DE"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НЗОУ или эквивалентный номер</w:t>
            </w:r>
          </w:p>
        </w:tc>
        <w:tc>
          <w:tcPr>
            <w:tcW w:w="4860" w:type="dxa"/>
            <w:vAlign w:val="center"/>
          </w:tcPr>
          <w:p w14:paraId="20B7DCCC" w14:textId="77777777" w:rsidR="00695415" w:rsidRPr="007B1288" w:rsidRDefault="00695415" w:rsidP="00695415">
            <w:pPr>
              <w:rPr>
                <w:rFonts w:ascii="GHEA Grapalat" w:eastAsia="GHEA Grapalat" w:hAnsi="GHEA Grapalat" w:cs="GHEA Grapalat"/>
                <w:color w:val="000000" w:themeColor="text1"/>
              </w:rPr>
            </w:pPr>
          </w:p>
        </w:tc>
      </w:tr>
    </w:tbl>
    <w:p w14:paraId="7C0009B3"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1DC2E495" w14:textId="77777777" w:rsidTr="00695415">
        <w:tc>
          <w:tcPr>
            <w:tcW w:w="5058" w:type="dxa"/>
            <w:shd w:val="clear" w:color="auto" w:fill="D9E2F3"/>
            <w:vAlign w:val="center"/>
          </w:tcPr>
          <w:p w14:paraId="28810786"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Государство</w:t>
            </w:r>
          </w:p>
        </w:tc>
        <w:tc>
          <w:tcPr>
            <w:tcW w:w="4860" w:type="dxa"/>
            <w:vAlign w:val="center"/>
          </w:tcPr>
          <w:p w14:paraId="790A5DF1"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693D4345" w14:textId="77777777" w:rsidTr="00695415">
        <w:tc>
          <w:tcPr>
            <w:tcW w:w="5058" w:type="dxa"/>
            <w:shd w:val="clear" w:color="auto" w:fill="D9E2F3"/>
            <w:vAlign w:val="center"/>
          </w:tcPr>
          <w:p w14:paraId="58C7EFAF"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Муниципалитет</w:t>
            </w:r>
          </w:p>
        </w:tc>
        <w:tc>
          <w:tcPr>
            <w:tcW w:w="4860" w:type="dxa"/>
            <w:vAlign w:val="center"/>
          </w:tcPr>
          <w:p w14:paraId="0942F853"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3D102281" w14:textId="77777777" w:rsidTr="00695415">
        <w:tc>
          <w:tcPr>
            <w:tcW w:w="5058" w:type="dxa"/>
            <w:shd w:val="clear" w:color="auto" w:fill="D9E2F3"/>
            <w:vAlign w:val="center"/>
          </w:tcPr>
          <w:p w14:paraId="6E4A93F7"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Административно-территориальная единица</w:t>
            </w:r>
          </w:p>
        </w:tc>
        <w:tc>
          <w:tcPr>
            <w:tcW w:w="4860" w:type="dxa"/>
            <w:vAlign w:val="center"/>
          </w:tcPr>
          <w:p w14:paraId="3E1B6C22"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07768AEE" w14:textId="77777777" w:rsidTr="00695415">
        <w:tc>
          <w:tcPr>
            <w:tcW w:w="5058" w:type="dxa"/>
            <w:shd w:val="clear" w:color="auto" w:fill="D9E2F3"/>
            <w:vAlign w:val="center"/>
          </w:tcPr>
          <w:p w14:paraId="2F0873A6"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Название улицы, здание (дом), квартира</w:t>
            </w:r>
          </w:p>
        </w:tc>
        <w:tc>
          <w:tcPr>
            <w:tcW w:w="4860" w:type="dxa"/>
            <w:vAlign w:val="center"/>
          </w:tcPr>
          <w:p w14:paraId="72497766" w14:textId="77777777" w:rsidR="00695415" w:rsidRPr="007B1288" w:rsidRDefault="00695415" w:rsidP="00695415">
            <w:pPr>
              <w:rPr>
                <w:rFonts w:ascii="GHEA Grapalat" w:eastAsia="GHEA Grapalat" w:hAnsi="GHEA Grapalat" w:cs="GHEA Grapalat"/>
                <w:color w:val="000000" w:themeColor="text1"/>
              </w:rPr>
            </w:pPr>
          </w:p>
        </w:tc>
      </w:tr>
    </w:tbl>
    <w:p w14:paraId="69BC7E23"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0E77B680" w14:textId="77777777" w:rsidTr="00695415">
        <w:tc>
          <w:tcPr>
            <w:tcW w:w="5058" w:type="dxa"/>
            <w:shd w:val="clear" w:color="auto" w:fill="D9E2F3"/>
            <w:vAlign w:val="center"/>
          </w:tcPr>
          <w:p w14:paraId="7F3FEEF6"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Государство</w:t>
            </w:r>
          </w:p>
        </w:tc>
        <w:tc>
          <w:tcPr>
            <w:tcW w:w="4860" w:type="dxa"/>
            <w:vAlign w:val="center"/>
          </w:tcPr>
          <w:p w14:paraId="52BF42EF"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5838D32D" w14:textId="77777777" w:rsidTr="00695415">
        <w:tc>
          <w:tcPr>
            <w:tcW w:w="5058" w:type="dxa"/>
            <w:shd w:val="clear" w:color="auto" w:fill="D9E2F3"/>
            <w:vAlign w:val="center"/>
          </w:tcPr>
          <w:p w14:paraId="21A100A7"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Муниципалитет</w:t>
            </w:r>
          </w:p>
        </w:tc>
        <w:tc>
          <w:tcPr>
            <w:tcW w:w="4860" w:type="dxa"/>
            <w:vAlign w:val="center"/>
          </w:tcPr>
          <w:p w14:paraId="38A2CA54"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3CE8E19C" w14:textId="77777777" w:rsidTr="00695415">
        <w:tc>
          <w:tcPr>
            <w:tcW w:w="5058" w:type="dxa"/>
            <w:shd w:val="clear" w:color="auto" w:fill="D9E2F3"/>
            <w:vAlign w:val="center"/>
          </w:tcPr>
          <w:p w14:paraId="170A5D50"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 xml:space="preserve">Административно-территориальная </w:t>
            </w:r>
            <w:r w:rsidRPr="007B1288">
              <w:rPr>
                <w:rFonts w:ascii="GHEA Grapalat" w:eastAsia="GHEA Grapalat" w:hAnsi="GHEA Grapalat" w:cs="GHEA Grapalat"/>
                <w:color w:val="000000" w:themeColor="text1"/>
              </w:rPr>
              <w:lastRenderedPageBreak/>
              <w:t>единица</w:t>
            </w:r>
          </w:p>
        </w:tc>
        <w:tc>
          <w:tcPr>
            <w:tcW w:w="4860" w:type="dxa"/>
            <w:vAlign w:val="center"/>
          </w:tcPr>
          <w:p w14:paraId="03AA7220"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0B74C4D6" w14:textId="77777777" w:rsidTr="00695415">
        <w:tc>
          <w:tcPr>
            <w:tcW w:w="5058" w:type="dxa"/>
            <w:shd w:val="clear" w:color="auto" w:fill="D9E2F3"/>
            <w:vAlign w:val="center"/>
          </w:tcPr>
          <w:p w14:paraId="4D23E90D"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Название улицы, здание (дом), квартира</w:t>
            </w:r>
          </w:p>
        </w:tc>
        <w:tc>
          <w:tcPr>
            <w:tcW w:w="4860" w:type="dxa"/>
            <w:vAlign w:val="center"/>
          </w:tcPr>
          <w:p w14:paraId="75B06738" w14:textId="77777777" w:rsidR="00695415" w:rsidRPr="007B1288" w:rsidRDefault="00695415" w:rsidP="00695415">
            <w:pPr>
              <w:rPr>
                <w:rFonts w:ascii="GHEA Grapalat" w:eastAsia="GHEA Grapalat" w:hAnsi="GHEA Grapalat" w:cs="GHEA Grapalat"/>
                <w:color w:val="000000" w:themeColor="text1"/>
              </w:rPr>
            </w:pPr>
          </w:p>
        </w:tc>
      </w:tr>
    </w:tbl>
    <w:p w14:paraId="19AFF207"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Основания являться реальным бенефициаром</w:t>
      </w:r>
      <w:r w:rsidRPr="007B1288" w:rsidDel="00F76C18">
        <w:rPr>
          <w:rFonts w:ascii="GHEA Grapalat" w:eastAsia="GHEA Grapalat" w:hAnsi="GHEA Grapalat" w:cs="GHEA Grapalat"/>
          <w:i/>
          <w:color w:val="000000" w:themeColor="text1"/>
        </w:rPr>
        <w:t xml:space="preserve"> </w:t>
      </w:r>
      <w:r w:rsidRPr="007B1288">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1A5DDC57" w14:textId="77777777" w:rsidTr="00695415">
        <w:trPr>
          <w:trHeight w:val="924"/>
        </w:trPr>
        <w:tc>
          <w:tcPr>
            <w:tcW w:w="9918" w:type="dxa"/>
            <w:gridSpan w:val="2"/>
            <w:vAlign w:val="center"/>
          </w:tcPr>
          <w:p w14:paraId="0DE4B76F" w14:textId="77777777" w:rsidR="00695415" w:rsidRPr="007B1288" w:rsidRDefault="002060E0" w:rsidP="00695415">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r>
            <w:r w:rsidR="00695415" w:rsidRPr="007B1288">
              <w:rPr>
                <w:rFonts w:ascii="GHEA Grapalat" w:eastAsia="GHEA Grapalat" w:hAnsi="GHEA Grapalat" w:cs="GHEA Grapalat"/>
                <w:color w:val="000000" w:themeColor="text1"/>
                <w:lang w:val="hy-AM"/>
              </w:rPr>
              <w:t>а</w:t>
            </w:r>
            <w:r w:rsidR="00695415" w:rsidRPr="007B1288">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95415" w:rsidRPr="007B1288" w14:paraId="5601B6D4" w14:textId="77777777" w:rsidTr="00695415">
        <w:trPr>
          <w:trHeight w:val="684"/>
        </w:trPr>
        <w:tc>
          <w:tcPr>
            <w:tcW w:w="5058" w:type="dxa"/>
            <w:shd w:val="clear" w:color="auto" w:fill="D9E2F3"/>
            <w:vAlign w:val="center"/>
          </w:tcPr>
          <w:p w14:paraId="1DDAC63B"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Размер участия</w:t>
            </w:r>
            <w:r w:rsidRPr="007B1288" w:rsidDel="00C376E4">
              <w:rPr>
                <w:rFonts w:ascii="GHEA Grapalat" w:eastAsia="GHEA Grapalat" w:hAnsi="GHEA Grapalat" w:cs="GHEA Grapalat"/>
                <w:color w:val="000000" w:themeColor="text1"/>
              </w:rPr>
              <w:t xml:space="preserve"> </w:t>
            </w:r>
            <w:r w:rsidRPr="007B1288">
              <w:rPr>
                <w:rFonts w:ascii="GHEA Grapalat" w:eastAsia="GHEA Grapalat" w:hAnsi="GHEA Grapalat" w:cs="GHEA Grapalat"/>
                <w:color w:val="000000" w:themeColor="text1"/>
              </w:rPr>
              <w:t>(%)</w:t>
            </w:r>
          </w:p>
        </w:tc>
        <w:tc>
          <w:tcPr>
            <w:tcW w:w="4860" w:type="dxa"/>
            <w:shd w:val="clear" w:color="auto" w:fill="FFFFFF"/>
            <w:vAlign w:val="center"/>
          </w:tcPr>
          <w:p w14:paraId="6CF389FE"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609837C9" w14:textId="77777777" w:rsidTr="00695415">
        <w:trPr>
          <w:trHeight w:val="1282"/>
        </w:trPr>
        <w:tc>
          <w:tcPr>
            <w:tcW w:w="5058" w:type="dxa"/>
            <w:shd w:val="clear" w:color="auto" w:fill="D9E2F3"/>
            <w:vAlign w:val="center"/>
          </w:tcPr>
          <w:p w14:paraId="1ACFD00A"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Вид участия</w:t>
            </w:r>
          </w:p>
        </w:tc>
        <w:tc>
          <w:tcPr>
            <w:tcW w:w="4860" w:type="dxa"/>
            <w:vAlign w:val="center"/>
          </w:tcPr>
          <w:p w14:paraId="316CCE20"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Прямое участие</w:t>
            </w:r>
          </w:p>
          <w:p w14:paraId="362C67D5"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Косвенное участие</w:t>
            </w:r>
          </w:p>
        </w:tc>
      </w:tr>
      <w:tr w:rsidR="00695415" w:rsidRPr="007B1288" w14:paraId="1C7B87CD" w14:textId="77777777" w:rsidTr="00695415">
        <w:tc>
          <w:tcPr>
            <w:tcW w:w="9918" w:type="dxa"/>
            <w:gridSpan w:val="2"/>
            <w:vAlign w:val="center"/>
          </w:tcPr>
          <w:p w14:paraId="4AA0F8F4"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r>
            <w:r w:rsidR="00695415" w:rsidRPr="007B1288">
              <w:rPr>
                <w:rFonts w:ascii="GHEA Grapalat" w:eastAsia="GHEA Grapalat" w:hAnsi="GHEA Grapalat" w:cs="GHEA Grapalat"/>
                <w:color w:val="000000" w:themeColor="text1"/>
                <w:lang w:val="hy-AM"/>
              </w:rPr>
              <w:t>б</w:t>
            </w:r>
            <w:r w:rsidR="00695415" w:rsidRPr="007B1288">
              <w:rPr>
                <w:rFonts w:ascii="Cambria Math" w:eastAsia="Cambria Math" w:hAnsi="Cambria Math" w:cs="Cambria Math"/>
                <w:color w:val="000000" w:themeColor="text1"/>
              </w:rPr>
              <w:t>․</w:t>
            </w:r>
            <w:r w:rsidR="00695415" w:rsidRPr="007B1288">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695415" w:rsidRPr="007B1288" w14:paraId="386F2CB0" w14:textId="77777777" w:rsidTr="00695415">
        <w:tc>
          <w:tcPr>
            <w:tcW w:w="9918" w:type="dxa"/>
            <w:gridSpan w:val="2"/>
            <w:vAlign w:val="center"/>
          </w:tcPr>
          <w:p w14:paraId="4A15912C" w14:textId="77777777" w:rsidR="00695415" w:rsidRPr="007B1288" w:rsidRDefault="002060E0" w:rsidP="00695415">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r>
            <w:r w:rsidR="00695415" w:rsidRPr="007B1288">
              <w:rPr>
                <w:rFonts w:ascii="GHEA Grapalat" w:eastAsia="GHEA Grapalat" w:hAnsi="GHEA Grapalat" w:cs="GHEA Grapalat"/>
                <w:color w:val="000000" w:themeColor="text1"/>
                <w:lang w:val="hy-AM"/>
              </w:rPr>
              <w:t>в</w:t>
            </w:r>
            <w:r w:rsidR="00695415" w:rsidRPr="007B1288">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695415" w:rsidRPr="007B1288">
              <w:rPr>
                <w:rFonts w:ascii="GHEA Grapalat" w:eastAsia="GHEA Grapalat" w:hAnsi="GHEA Grapalat" w:cs="GHEA Grapalat"/>
                <w:color w:val="000000" w:themeColor="text1"/>
                <w:lang w:val="hy-AM"/>
              </w:rPr>
              <w:t>б</w:t>
            </w:r>
            <w:r w:rsidR="00695415" w:rsidRPr="007B1288">
              <w:rPr>
                <w:rFonts w:ascii="GHEA Grapalat" w:eastAsia="GHEA Grapalat" w:hAnsi="GHEA Grapalat" w:cs="GHEA Grapalat"/>
                <w:color w:val="000000" w:themeColor="text1"/>
              </w:rPr>
              <w:t>"</w:t>
            </w:r>
          </w:p>
        </w:tc>
      </w:tr>
    </w:tbl>
    <w:p w14:paraId="1C121E67"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Основания являться реальным бенефициаром</w:t>
      </w:r>
      <w:r w:rsidRPr="007B1288" w:rsidDel="00F76C18">
        <w:rPr>
          <w:rFonts w:ascii="GHEA Grapalat" w:eastAsia="GHEA Grapalat" w:hAnsi="GHEA Grapalat" w:cs="GHEA Grapalat"/>
          <w:i/>
          <w:color w:val="000000" w:themeColor="text1"/>
        </w:rPr>
        <w:t xml:space="preserve"> </w:t>
      </w:r>
      <w:r w:rsidRPr="007B1288">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6E7CA33B" w14:textId="77777777" w:rsidTr="00695415">
        <w:trPr>
          <w:trHeight w:val="924"/>
        </w:trPr>
        <w:tc>
          <w:tcPr>
            <w:tcW w:w="9918" w:type="dxa"/>
            <w:gridSpan w:val="2"/>
            <w:vAlign w:val="center"/>
          </w:tcPr>
          <w:p w14:paraId="7E250D50" w14:textId="77777777" w:rsidR="00695415" w:rsidRPr="007B1288" w:rsidRDefault="002060E0" w:rsidP="00695415">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r>
            <w:r w:rsidR="00695415" w:rsidRPr="007B1288">
              <w:rPr>
                <w:rFonts w:ascii="GHEA Grapalat" w:eastAsia="GHEA Grapalat" w:hAnsi="GHEA Grapalat" w:cs="GHEA Grapalat"/>
                <w:color w:val="000000" w:themeColor="text1"/>
                <w:lang w:val="hy-AM"/>
              </w:rPr>
              <w:t>а</w:t>
            </w:r>
            <w:r w:rsidR="00695415" w:rsidRPr="007B1288">
              <w:rPr>
                <w:rFonts w:ascii="Cambria Math" w:eastAsia="Cambria Math" w:hAnsi="Cambria Math" w:cs="Cambria Math"/>
                <w:color w:val="000000" w:themeColor="text1"/>
              </w:rPr>
              <w:t>․</w:t>
            </w:r>
            <w:r w:rsidR="00695415" w:rsidRPr="007B1288">
              <w:rPr>
                <w:rFonts w:ascii="GHEA Grapalat" w:eastAsia="Cambria Math" w:hAnsi="GHEA Grapalat" w:cs="Cambria Math"/>
                <w:color w:val="000000" w:themeColor="text1"/>
              </w:rPr>
              <w:t xml:space="preserve"> </w:t>
            </w:r>
            <w:r w:rsidR="00695415" w:rsidRPr="007B1288">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695415" w:rsidRPr="007B1288" w14:paraId="7F9FA12F" w14:textId="77777777" w:rsidTr="00695415">
        <w:trPr>
          <w:trHeight w:val="684"/>
        </w:trPr>
        <w:tc>
          <w:tcPr>
            <w:tcW w:w="5058" w:type="dxa"/>
            <w:shd w:val="clear" w:color="auto" w:fill="D9E2F3"/>
            <w:vAlign w:val="center"/>
          </w:tcPr>
          <w:p w14:paraId="3E8F014D"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Размер участия (%)</w:t>
            </w:r>
          </w:p>
        </w:tc>
        <w:tc>
          <w:tcPr>
            <w:tcW w:w="4860" w:type="dxa"/>
            <w:shd w:val="clear" w:color="auto" w:fill="auto"/>
            <w:vAlign w:val="center"/>
          </w:tcPr>
          <w:p w14:paraId="0F31ABFC"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249DF778" w14:textId="77777777" w:rsidTr="00695415">
        <w:trPr>
          <w:trHeight w:val="1282"/>
        </w:trPr>
        <w:tc>
          <w:tcPr>
            <w:tcW w:w="5058" w:type="dxa"/>
            <w:shd w:val="clear" w:color="auto" w:fill="D9E2F3"/>
            <w:vAlign w:val="center"/>
          </w:tcPr>
          <w:p w14:paraId="29F78295"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Вид участия</w:t>
            </w:r>
          </w:p>
        </w:tc>
        <w:tc>
          <w:tcPr>
            <w:tcW w:w="4860" w:type="dxa"/>
            <w:vAlign w:val="center"/>
          </w:tcPr>
          <w:p w14:paraId="1759675F"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Прямое участие</w:t>
            </w:r>
          </w:p>
          <w:p w14:paraId="5BDF67CC"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Косвенное участие</w:t>
            </w:r>
          </w:p>
        </w:tc>
      </w:tr>
      <w:tr w:rsidR="00695415" w:rsidRPr="007B1288" w14:paraId="2F203D37" w14:textId="77777777" w:rsidTr="00695415">
        <w:tc>
          <w:tcPr>
            <w:tcW w:w="9918" w:type="dxa"/>
            <w:gridSpan w:val="2"/>
            <w:vAlign w:val="center"/>
          </w:tcPr>
          <w:p w14:paraId="5B2B81D2"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r>
            <w:r w:rsidR="00695415" w:rsidRPr="007B1288">
              <w:rPr>
                <w:rFonts w:ascii="GHEA Grapalat" w:eastAsia="GHEA Grapalat" w:hAnsi="GHEA Grapalat" w:cs="GHEA Grapalat"/>
                <w:color w:val="000000" w:themeColor="text1"/>
                <w:lang w:val="hy-AM"/>
              </w:rPr>
              <w:t>б</w:t>
            </w:r>
            <w:r w:rsidR="00695415" w:rsidRPr="007B1288">
              <w:rPr>
                <w:rFonts w:ascii="Cambria Math" w:eastAsia="Cambria Math" w:hAnsi="Cambria Math" w:cs="Cambria Math"/>
                <w:color w:val="000000" w:themeColor="text1"/>
              </w:rPr>
              <w:t>․</w:t>
            </w:r>
            <w:r w:rsidR="00695415" w:rsidRPr="007B1288">
              <w:rPr>
                <w:rFonts w:ascii="GHEA Grapalat" w:eastAsia="Cambria Math" w:hAnsi="GHEA Grapalat" w:cs="Cambria Math"/>
                <w:color w:val="000000" w:themeColor="text1"/>
              </w:rPr>
              <w:t xml:space="preserve"> </w:t>
            </w:r>
            <w:r w:rsidR="00695415" w:rsidRPr="007B1288">
              <w:rPr>
                <w:rFonts w:ascii="GHEA Grapalat" w:eastAsia="GHEA Grapalat" w:hAnsi="GHEA Grapalat" w:cs="GHEA Grapalat"/>
                <w:color w:val="000000" w:themeColor="text1"/>
              </w:rPr>
              <w:t xml:space="preserve">имеет право назначать или </w:t>
            </w:r>
            <w:r w:rsidR="00695415" w:rsidRPr="007B1288">
              <w:rPr>
                <w:rFonts w:ascii="GHEA Grapalat" w:eastAsia="GHEA Grapalat" w:hAnsi="GHEA Grapalat" w:cs="GHEA Grapalat"/>
                <w:color w:val="000000" w:themeColor="text1"/>
                <w:lang w:eastAsia="hy-AM"/>
              </w:rPr>
              <w:t>освобождать</w:t>
            </w:r>
            <w:r w:rsidR="00695415" w:rsidRPr="007B1288">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695415" w:rsidRPr="007B1288" w14:paraId="6339AE3A" w14:textId="77777777" w:rsidTr="00695415">
        <w:tc>
          <w:tcPr>
            <w:tcW w:w="9918" w:type="dxa"/>
            <w:gridSpan w:val="2"/>
            <w:vAlign w:val="center"/>
          </w:tcPr>
          <w:p w14:paraId="02D93E5A"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r>
            <w:r w:rsidR="00695415" w:rsidRPr="007B1288">
              <w:rPr>
                <w:rFonts w:ascii="GHEA Grapalat" w:eastAsia="GHEA Grapalat" w:hAnsi="GHEA Grapalat" w:cs="GHEA Grapalat"/>
                <w:color w:val="000000" w:themeColor="text1"/>
                <w:lang w:val="hy-AM"/>
              </w:rPr>
              <w:t>в</w:t>
            </w:r>
            <w:r w:rsidR="00695415" w:rsidRPr="007B1288">
              <w:rPr>
                <w:rFonts w:ascii="Cambria Math" w:eastAsia="Cambria Math" w:hAnsi="Cambria Math" w:cs="Cambria Math"/>
                <w:color w:val="000000" w:themeColor="text1"/>
              </w:rPr>
              <w:t>․</w:t>
            </w:r>
            <w:r w:rsidR="00695415" w:rsidRPr="007B1288">
              <w:rPr>
                <w:rFonts w:ascii="GHEA Grapalat" w:eastAsia="Cambria Math" w:hAnsi="GHEA Grapalat" w:cs="Cambria Math"/>
                <w:color w:val="000000" w:themeColor="text1"/>
              </w:rPr>
              <w:t xml:space="preserve"> </w:t>
            </w:r>
            <w:r w:rsidR="00695415" w:rsidRPr="007B1288">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95415" w:rsidRPr="007B1288" w14:paraId="774F5003" w14:textId="77777777" w:rsidTr="00695415">
        <w:tc>
          <w:tcPr>
            <w:tcW w:w="9918" w:type="dxa"/>
            <w:gridSpan w:val="2"/>
            <w:vAlign w:val="center"/>
          </w:tcPr>
          <w:p w14:paraId="36DDD55E"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r>
            <w:r w:rsidR="00695415" w:rsidRPr="007B1288">
              <w:rPr>
                <w:rFonts w:ascii="GHEA Grapalat" w:eastAsia="GHEA Grapalat" w:hAnsi="GHEA Grapalat" w:cs="GHEA Grapalat"/>
                <w:color w:val="000000" w:themeColor="text1"/>
                <w:lang w:val="hy-AM"/>
              </w:rPr>
              <w:t>г</w:t>
            </w:r>
            <w:r w:rsidR="00695415" w:rsidRPr="007B1288">
              <w:rPr>
                <w:rFonts w:ascii="Cambria Math" w:eastAsia="Cambria Math" w:hAnsi="Cambria Math" w:cs="Cambria Math"/>
                <w:color w:val="000000" w:themeColor="text1"/>
              </w:rPr>
              <w:t>․</w:t>
            </w:r>
            <w:r w:rsidR="00695415" w:rsidRPr="007B1288">
              <w:rPr>
                <w:rFonts w:ascii="GHEA Grapalat" w:eastAsia="Cambria Math" w:hAnsi="GHEA Grapalat" w:cs="Cambria Math"/>
                <w:color w:val="000000" w:themeColor="text1"/>
              </w:rPr>
              <w:t xml:space="preserve"> </w:t>
            </w:r>
            <w:r w:rsidR="00695415" w:rsidRPr="007B1288">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695415" w:rsidRPr="007B1288" w14:paraId="56158C03" w14:textId="77777777" w:rsidTr="00695415">
        <w:tc>
          <w:tcPr>
            <w:tcW w:w="9918" w:type="dxa"/>
            <w:gridSpan w:val="2"/>
            <w:vAlign w:val="center"/>
          </w:tcPr>
          <w:p w14:paraId="38BD6D44"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r>
            <w:r w:rsidR="00695415" w:rsidRPr="007B1288">
              <w:rPr>
                <w:rFonts w:ascii="GHEA Grapalat" w:eastAsia="GHEA Grapalat" w:hAnsi="GHEA Grapalat" w:cs="GHEA Grapalat"/>
                <w:color w:val="000000" w:themeColor="text1"/>
                <w:lang w:val="hy-AM"/>
              </w:rPr>
              <w:t>д</w:t>
            </w:r>
            <w:r w:rsidR="00695415" w:rsidRPr="007B1288">
              <w:rPr>
                <w:rFonts w:ascii="Cambria Math" w:eastAsia="Cambria Math" w:hAnsi="Cambria Math" w:cs="Cambria Math"/>
                <w:color w:val="000000" w:themeColor="text1"/>
              </w:rPr>
              <w:t>․</w:t>
            </w:r>
            <w:r w:rsidR="00695415" w:rsidRPr="007B1288">
              <w:rPr>
                <w:rFonts w:ascii="GHEA Grapalat" w:eastAsia="Cambria Math" w:hAnsi="GHEA Grapalat" w:cs="Cambria Math"/>
                <w:color w:val="000000" w:themeColor="text1"/>
              </w:rPr>
              <w:t xml:space="preserve"> </w:t>
            </w:r>
            <w:r w:rsidR="00695415" w:rsidRPr="007B1288">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3A945C7"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Информация о статусе реального бене фициара</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3A639650" w14:textId="77777777" w:rsidTr="00695415">
        <w:tc>
          <w:tcPr>
            <w:tcW w:w="5058" w:type="dxa"/>
            <w:shd w:val="clear" w:color="auto" w:fill="D9E2F3"/>
            <w:vAlign w:val="center"/>
          </w:tcPr>
          <w:p w14:paraId="5FE6B257"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День, месяц, год становления реальным бенефициаром</w:t>
            </w:r>
          </w:p>
        </w:tc>
        <w:tc>
          <w:tcPr>
            <w:tcW w:w="4860" w:type="dxa"/>
            <w:vAlign w:val="center"/>
          </w:tcPr>
          <w:p w14:paraId="3054A5A6"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22050A7A" w14:textId="77777777" w:rsidTr="00695415">
        <w:tc>
          <w:tcPr>
            <w:tcW w:w="5058" w:type="dxa"/>
            <w:shd w:val="clear" w:color="auto" w:fill="D9E2F3"/>
            <w:vAlign w:val="center"/>
          </w:tcPr>
          <w:p w14:paraId="198A6012"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Осуществление контроля за организацией</w:t>
            </w:r>
          </w:p>
        </w:tc>
        <w:tc>
          <w:tcPr>
            <w:tcW w:w="4860" w:type="dxa"/>
            <w:vAlign w:val="center"/>
          </w:tcPr>
          <w:p w14:paraId="6C944051"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Отдельно</w:t>
            </w:r>
          </w:p>
          <w:p w14:paraId="0E7462F5"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Совместно с аффилированными лицами</w:t>
            </w:r>
          </w:p>
        </w:tc>
      </w:tr>
      <w:tr w:rsidR="00695415" w:rsidRPr="007B1288" w14:paraId="525DC1A2" w14:textId="77777777" w:rsidTr="00695415">
        <w:tc>
          <w:tcPr>
            <w:tcW w:w="5058" w:type="dxa"/>
            <w:shd w:val="clear" w:color="auto" w:fill="D9E2F3"/>
            <w:vAlign w:val="center"/>
          </w:tcPr>
          <w:p w14:paraId="366FAA03"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 xml:space="preserve">Реальным бенефициаром отчетной </w:t>
            </w:r>
            <w:r w:rsidRPr="007B1288">
              <w:rPr>
                <w:rFonts w:ascii="GHEA Grapalat" w:eastAsia="GHEA Grapalat" w:hAnsi="GHEA Grapalat" w:cs="GHEA Grapalat"/>
                <w:color w:val="000000" w:themeColor="text1"/>
              </w:rPr>
              <w:lastRenderedPageBreak/>
              <w:t xml:space="preserve">организации в сфере недропользования является должностное лицо или член его семьи </w:t>
            </w:r>
          </w:p>
        </w:tc>
        <w:tc>
          <w:tcPr>
            <w:tcW w:w="4860" w:type="dxa"/>
            <w:vAlign w:val="center"/>
          </w:tcPr>
          <w:p w14:paraId="74D9F7B3"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Да</w:t>
            </w:r>
          </w:p>
          <w:p w14:paraId="69007A39" w14:textId="77777777" w:rsidR="00695415" w:rsidRPr="007B1288" w:rsidRDefault="002060E0" w:rsidP="0069541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695415" w:rsidRPr="007B1288">
                  <w:rPr>
                    <w:rFonts w:ascii="Segoe UI Symbol" w:eastAsia="MS Gothic" w:hAnsi="Segoe UI Symbol" w:cs="Segoe UI Symbol"/>
                    <w:color w:val="000000" w:themeColor="text1"/>
                  </w:rPr>
                  <w:t>☐</w:t>
                </w:r>
              </w:sdtContent>
            </w:sdt>
            <w:r w:rsidR="00695415" w:rsidRPr="007B1288">
              <w:rPr>
                <w:rFonts w:ascii="GHEA Grapalat" w:eastAsia="GHEA Grapalat" w:hAnsi="GHEA Grapalat" w:cs="GHEA Grapalat"/>
                <w:color w:val="000000" w:themeColor="text1"/>
              </w:rPr>
              <w:tab/>
              <w:t>Нет</w:t>
            </w:r>
          </w:p>
        </w:tc>
      </w:tr>
    </w:tbl>
    <w:p w14:paraId="71DA5763"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1FC80D7B" w14:textId="77777777" w:rsidTr="00695415">
        <w:tc>
          <w:tcPr>
            <w:tcW w:w="5058" w:type="dxa"/>
            <w:shd w:val="clear" w:color="auto" w:fill="D9E2F3"/>
            <w:vAlign w:val="center"/>
          </w:tcPr>
          <w:p w14:paraId="6057749D"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 xml:space="preserve">Адрес </w:t>
            </w:r>
            <w:r w:rsidRPr="007B1288">
              <w:rPr>
                <w:rFonts w:ascii="Calibri" w:eastAsia="GHEA Grapalat" w:hAnsi="Calibri" w:cs="Calibri"/>
                <w:color w:val="000000" w:themeColor="text1"/>
              </w:rPr>
              <w:t> </w:t>
            </w:r>
            <w:r w:rsidRPr="007B1288">
              <w:rPr>
                <w:rFonts w:ascii="GHEA Grapalat" w:eastAsia="GHEA Grapalat" w:hAnsi="GHEA Grapalat" w:cs="GHEA Grapalat"/>
                <w:color w:val="000000" w:themeColor="text1"/>
              </w:rPr>
              <w:t>электронной почты</w:t>
            </w:r>
          </w:p>
        </w:tc>
        <w:tc>
          <w:tcPr>
            <w:tcW w:w="4860" w:type="dxa"/>
            <w:vAlign w:val="center"/>
          </w:tcPr>
          <w:p w14:paraId="16218A6C"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24A62AE1" w14:textId="77777777" w:rsidTr="00695415">
        <w:tc>
          <w:tcPr>
            <w:tcW w:w="5058" w:type="dxa"/>
            <w:shd w:val="clear" w:color="auto" w:fill="D9E2F3"/>
            <w:vAlign w:val="center"/>
          </w:tcPr>
          <w:p w14:paraId="58B9DCA8"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Номер телефона</w:t>
            </w:r>
          </w:p>
        </w:tc>
        <w:tc>
          <w:tcPr>
            <w:tcW w:w="4860" w:type="dxa"/>
            <w:vAlign w:val="center"/>
          </w:tcPr>
          <w:p w14:paraId="6D5302FA" w14:textId="77777777" w:rsidR="00695415" w:rsidRPr="007B1288" w:rsidRDefault="00695415" w:rsidP="00695415">
            <w:pPr>
              <w:rPr>
                <w:rFonts w:ascii="GHEA Grapalat" w:eastAsia="GHEA Grapalat" w:hAnsi="GHEA Grapalat" w:cs="GHEA Grapalat"/>
                <w:color w:val="000000" w:themeColor="text1"/>
              </w:rPr>
            </w:pPr>
          </w:p>
        </w:tc>
      </w:tr>
    </w:tbl>
    <w:p w14:paraId="15C7CF89" w14:textId="77777777" w:rsidR="00695415" w:rsidRPr="007B1288" w:rsidRDefault="00695415" w:rsidP="00695415">
      <w:pPr>
        <w:pBdr>
          <w:top w:val="nil"/>
          <w:left w:val="nil"/>
          <w:bottom w:val="nil"/>
          <w:right w:val="nil"/>
          <w:between w:val="nil"/>
        </w:pBdr>
        <w:rPr>
          <w:rFonts w:ascii="GHEA Grapalat" w:eastAsia="GHEA Grapalat" w:hAnsi="GHEA Grapalat" w:cs="GHEA Grapalat"/>
          <w:i/>
          <w:color w:val="000000" w:themeColor="text1"/>
        </w:rPr>
      </w:pPr>
    </w:p>
    <w:p w14:paraId="2D716D6C" w14:textId="77777777" w:rsidR="00695415" w:rsidRPr="007B1288" w:rsidRDefault="00695415" w:rsidP="00C466A6">
      <w:pPr>
        <w:numPr>
          <w:ilvl w:val="0"/>
          <w:numId w:val="2"/>
        </w:numPr>
        <w:pBdr>
          <w:top w:val="nil"/>
          <w:left w:val="nil"/>
          <w:bottom w:val="nil"/>
          <w:right w:val="nil"/>
          <w:between w:val="nil"/>
        </w:pBdr>
        <w:ind w:left="0" w:firstLine="0"/>
        <w:rPr>
          <w:rFonts w:ascii="GHEA Grapalat" w:eastAsia="GHEA Grapalat" w:hAnsi="GHEA Grapalat" w:cs="GHEA Grapalat"/>
          <w:b/>
          <w:color w:val="000000" w:themeColor="text1"/>
        </w:rPr>
      </w:pPr>
      <w:r w:rsidRPr="007B1288">
        <w:rPr>
          <w:rFonts w:ascii="GHEA Grapalat" w:eastAsia="GHEA Grapalat" w:hAnsi="GHEA Grapalat" w:cs="GHEA Grapalat"/>
          <w:b/>
          <w:color w:val="000000" w:themeColor="text1"/>
        </w:rPr>
        <w:t>Промежуточные юридические лица</w:t>
      </w:r>
    </w:p>
    <w:p w14:paraId="737F99FA"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63C727D0" w14:textId="77777777" w:rsidTr="00695415">
        <w:tc>
          <w:tcPr>
            <w:tcW w:w="5058" w:type="dxa"/>
            <w:shd w:val="clear" w:color="auto" w:fill="D9E2F3"/>
            <w:vAlign w:val="center"/>
          </w:tcPr>
          <w:p w14:paraId="0143128C"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Наименование</w:t>
            </w:r>
          </w:p>
        </w:tc>
        <w:tc>
          <w:tcPr>
            <w:tcW w:w="4860" w:type="dxa"/>
            <w:vAlign w:val="center"/>
          </w:tcPr>
          <w:p w14:paraId="052B28C1"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37ADE7B7" w14:textId="77777777" w:rsidTr="00695415">
        <w:tc>
          <w:tcPr>
            <w:tcW w:w="5058" w:type="dxa"/>
            <w:shd w:val="clear" w:color="auto" w:fill="D9E2F3"/>
            <w:vAlign w:val="center"/>
          </w:tcPr>
          <w:p w14:paraId="6A4F48A2"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Наименование латинскими буквами</w:t>
            </w:r>
          </w:p>
        </w:tc>
        <w:tc>
          <w:tcPr>
            <w:tcW w:w="4860" w:type="dxa"/>
            <w:vAlign w:val="center"/>
          </w:tcPr>
          <w:p w14:paraId="7EA26948"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06453D9C" w14:textId="77777777" w:rsidTr="00695415">
        <w:tc>
          <w:tcPr>
            <w:tcW w:w="5058" w:type="dxa"/>
            <w:shd w:val="clear" w:color="auto" w:fill="D9E2F3"/>
            <w:vAlign w:val="center"/>
          </w:tcPr>
          <w:p w14:paraId="259F3B5D"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Номер государственной регистрации</w:t>
            </w:r>
          </w:p>
        </w:tc>
        <w:tc>
          <w:tcPr>
            <w:tcW w:w="4860" w:type="dxa"/>
            <w:vAlign w:val="center"/>
          </w:tcPr>
          <w:p w14:paraId="68B51721"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5737DB61" w14:textId="77777777" w:rsidTr="00695415">
        <w:tc>
          <w:tcPr>
            <w:tcW w:w="5058" w:type="dxa"/>
            <w:shd w:val="clear" w:color="auto" w:fill="D9E2F3"/>
            <w:vAlign w:val="center"/>
          </w:tcPr>
          <w:p w14:paraId="29593D60"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День, месяц, год регистрации</w:t>
            </w:r>
          </w:p>
        </w:tc>
        <w:tc>
          <w:tcPr>
            <w:tcW w:w="4860" w:type="dxa"/>
            <w:vAlign w:val="center"/>
          </w:tcPr>
          <w:p w14:paraId="5F944C16"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3CE841E7" w14:textId="77777777" w:rsidTr="00695415">
        <w:tc>
          <w:tcPr>
            <w:tcW w:w="5058" w:type="dxa"/>
            <w:shd w:val="clear" w:color="auto" w:fill="D9E2F3"/>
            <w:vAlign w:val="center"/>
          </w:tcPr>
          <w:p w14:paraId="14E80DF4"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Адрес регистрации</w:t>
            </w:r>
          </w:p>
        </w:tc>
        <w:tc>
          <w:tcPr>
            <w:tcW w:w="4860" w:type="dxa"/>
            <w:vAlign w:val="center"/>
          </w:tcPr>
          <w:p w14:paraId="256C0AD5"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600EFAB7" w14:textId="77777777" w:rsidTr="00695415">
        <w:tc>
          <w:tcPr>
            <w:tcW w:w="5058" w:type="dxa"/>
            <w:shd w:val="clear" w:color="auto" w:fill="D9E2F3"/>
            <w:vAlign w:val="center"/>
          </w:tcPr>
          <w:p w14:paraId="3535216C"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Государство регистрации</w:t>
            </w:r>
          </w:p>
        </w:tc>
        <w:tc>
          <w:tcPr>
            <w:tcW w:w="4860" w:type="dxa"/>
            <w:vAlign w:val="center"/>
          </w:tcPr>
          <w:p w14:paraId="524FF24B"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441CCFCB" w14:textId="77777777" w:rsidTr="00695415">
        <w:tc>
          <w:tcPr>
            <w:tcW w:w="5058" w:type="dxa"/>
            <w:shd w:val="clear" w:color="auto" w:fill="D9E2F3"/>
            <w:vAlign w:val="center"/>
          </w:tcPr>
          <w:p w14:paraId="39B525A8"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Имя и фамилия руководителя исполнительного органа</w:t>
            </w:r>
          </w:p>
        </w:tc>
        <w:tc>
          <w:tcPr>
            <w:tcW w:w="4860" w:type="dxa"/>
            <w:vAlign w:val="center"/>
          </w:tcPr>
          <w:p w14:paraId="75727C70" w14:textId="77777777" w:rsidR="00695415" w:rsidRPr="007B1288" w:rsidRDefault="00695415" w:rsidP="00695415">
            <w:pPr>
              <w:rPr>
                <w:rFonts w:ascii="GHEA Grapalat" w:eastAsia="GHEA Grapalat" w:hAnsi="GHEA Grapalat" w:cs="GHEA Grapalat"/>
                <w:color w:val="000000" w:themeColor="text1"/>
              </w:rPr>
            </w:pPr>
          </w:p>
        </w:tc>
      </w:tr>
    </w:tbl>
    <w:p w14:paraId="205C895F"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0498F3F4" w14:textId="77777777" w:rsidTr="00695415">
        <w:trPr>
          <w:trHeight w:val="70"/>
        </w:trPr>
        <w:tc>
          <w:tcPr>
            <w:tcW w:w="5058" w:type="dxa"/>
            <w:vMerge w:val="restart"/>
            <w:shd w:val="clear" w:color="auto" w:fill="D9E2F3"/>
            <w:vAlign w:val="center"/>
          </w:tcPr>
          <w:p w14:paraId="190EC733"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4860" w:type="dxa"/>
          </w:tcPr>
          <w:p w14:paraId="66FCA027"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56EAD1A4" w14:textId="77777777" w:rsidTr="00695415">
        <w:trPr>
          <w:trHeight w:val="70"/>
        </w:trPr>
        <w:tc>
          <w:tcPr>
            <w:tcW w:w="5058" w:type="dxa"/>
            <w:vMerge/>
            <w:shd w:val="clear" w:color="auto" w:fill="D9E2F3"/>
            <w:vAlign w:val="center"/>
          </w:tcPr>
          <w:p w14:paraId="7AD38DCF"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860" w:type="dxa"/>
          </w:tcPr>
          <w:p w14:paraId="20F44AEB"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4EBBD0D1" w14:textId="77777777" w:rsidTr="00695415">
        <w:trPr>
          <w:trHeight w:val="70"/>
        </w:trPr>
        <w:tc>
          <w:tcPr>
            <w:tcW w:w="5058" w:type="dxa"/>
            <w:vMerge/>
            <w:shd w:val="clear" w:color="auto" w:fill="D9E2F3"/>
            <w:vAlign w:val="center"/>
          </w:tcPr>
          <w:p w14:paraId="09796A3B"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860" w:type="dxa"/>
          </w:tcPr>
          <w:p w14:paraId="11ED1142"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0D1E6353" w14:textId="77777777" w:rsidTr="00695415">
        <w:trPr>
          <w:trHeight w:val="70"/>
        </w:trPr>
        <w:tc>
          <w:tcPr>
            <w:tcW w:w="5058" w:type="dxa"/>
            <w:vMerge/>
            <w:shd w:val="clear" w:color="auto" w:fill="D9E2F3"/>
            <w:vAlign w:val="center"/>
          </w:tcPr>
          <w:p w14:paraId="1646B27A"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860" w:type="dxa"/>
          </w:tcPr>
          <w:p w14:paraId="3139AFEA"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406B510F" w14:textId="77777777" w:rsidTr="00695415">
        <w:trPr>
          <w:trHeight w:val="70"/>
        </w:trPr>
        <w:tc>
          <w:tcPr>
            <w:tcW w:w="5058" w:type="dxa"/>
            <w:vMerge/>
            <w:shd w:val="clear" w:color="auto" w:fill="D9E2F3"/>
            <w:vAlign w:val="center"/>
          </w:tcPr>
          <w:p w14:paraId="61D52D49"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860" w:type="dxa"/>
          </w:tcPr>
          <w:p w14:paraId="4A3723F5" w14:textId="77777777" w:rsidR="00695415" w:rsidRPr="007B1288" w:rsidRDefault="00695415" w:rsidP="00695415">
            <w:pPr>
              <w:rPr>
                <w:rFonts w:ascii="GHEA Grapalat" w:eastAsia="GHEA Grapalat" w:hAnsi="GHEA Grapalat" w:cs="GHEA Grapalat"/>
                <w:color w:val="000000" w:themeColor="text1"/>
              </w:rPr>
            </w:pPr>
          </w:p>
        </w:tc>
      </w:tr>
    </w:tbl>
    <w:p w14:paraId="70118B3B" w14:textId="77777777" w:rsidR="00695415" w:rsidRPr="007B1288" w:rsidRDefault="00695415" w:rsidP="00C466A6">
      <w:pPr>
        <w:numPr>
          <w:ilvl w:val="1"/>
          <w:numId w:val="2"/>
        </w:numPr>
        <w:pBdr>
          <w:top w:val="nil"/>
          <w:left w:val="nil"/>
          <w:bottom w:val="nil"/>
          <w:right w:val="nil"/>
          <w:between w:val="nil"/>
        </w:pBdr>
        <w:ind w:left="0" w:firstLine="0"/>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860"/>
      </w:tblGrid>
      <w:tr w:rsidR="00695415" w:rsidRPr="007B1288" w14:paraId="38195881" w14:textId="77777777" w:rsidTr="00695415">
        <w:tc>
          <w:tcPr>
            <w:tcW w:w="5058" w:type="dxa"/>
            <w:shd w:val="clear" w:color="auto" w:fill="D9E2F3"/>
            <w:vAlign w:val="center"/>
          </w:tcPr>
          <w:p w14:paraId="6C174E04"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Наименование фондовой биржи</w:t>
            </w:r>
          </w:p>
        </w:tc>
        <w:tc>
          <w:tcPr>
            <w:tcW w:w="4860" w:type="dxa"/>
            <w:vAlign w:val="center"/>
          </w:tcPr>
          <w:p w14:paraId="5518EBC2" w14:textId="77777777" w:rsidR="00695415" w:rsidRPr="007B1288" w:rsidRDefault="00695415" w:rsidP="00695415">
            <w:pPr>
              <w:rPr>
                <w:rFonts w:ascii="GHEA Grapalat" w:eastAsia="GHEA Grapalat" w:hAnsi="GHEA Grapalat" w:cs="GHEA Grapalat"/>
                <w:color w:val="000000" w:themeColor="text1"/>
              </w:rPr>
            </w:pPr>
          </w:p>
        </w:tc>
      </w:tr>
      <w:tr w:rsidR="00695415" w:rsidRPr="007B1288" w14:paraId="55BD1FDE" w14:textId="77777777" w:rsidTr="00695415">
        <w:tc>
          <w:tcPr>
            <w:tcW w:w="5058" w:type="dxa"/>
            <w:shd w:val="clear" w:color="auto" w:fill="D9E2F3"/>
            <w:vAlign w:val="center"/>
          </w:tcPr>
          <w:p w14:paraId="3F651D56" w14:textId="77777777" w:rsidR="00695415" w:rsidRPr="007B1288" w:rsidRDefault="00695415" w:rsidP="00C466A6">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rPr>
            </w:pPr>
            <w:r w:rsidRPr="007B1288">
              <w:rPr>
                <w:rFonts w:ascii="GHEA Grapalat" w:eastAsia="GHEA Grapalat" w:hAnsi="GHEA Grapalat" w:cs="GHEA Grapalat"/>
                <w:color w:val="000000" w:themeColor="text1"/>
              </w:rPr>
              <w:t>Ссылка на документы, наличествующие на бирже</w:t>
            </w:r>
          </w:p>
        </w:tc>
        <w:tc>
          <w:tcPr>
            <w:tcW w:w="4860" w:type="dxa"/>
            <w:vAlign w:val="center"/>
          </w:tcPr>
          <w:p w14:paraId="2523493B" w14:textId="77777777" w:rsidR="00695415" w:rsidRPr="007B1288" w:rsidRDefault="00695415" w:rsidP="00695415">
            <w:pPr>
              <w:rPr>
                <w:rFonts w:ascii="GHEA Grapalat" w:eastAsia="GHEA Grapalat" w:hAnsi="GHEA Grapalat" w:cs="GHEA Grapalat"/>
                <w:color w:val="000000" w:themeColor="text1"/>
              </w:rPr>
            </w:pPr>
          </w:p>
        </w:tc>
      </w:tr>
    </w:tbl>
    <w:p w14:paraId="537C73C5" w14:textId="77777777" w:rsidR="00695415" w:rsidRPr="007B1288" w:rsidRDefault="00695415" w:rsidP="00695415">
      <w:pPr>
        <w:pBdr>
          <w:top w:val="nil"/>
          <w:left w:val="nil"/>
          <w:bottom w:val="nil"/>
          <w:right w:val="nil"/>
          <w:between w:val="nil"/>
        </w:pBdr>
        <w:rPr>
          <w:rFonts w:ascii="GHEA Grapalat" w:eastAsia="GHEA Grapalat" w:hAnsi="GHEA Grapalat" w:cs="GHEA Grapalat"/>
          <w:i/>
          <w:color w:val="000000" w:themeColor="text1"/>
        </w:rPr>
      </w:pPr>
    </w:p>
    <w:p w14:paraId="68722A86" w14:textId="77777777" w:rsidR="00695415" w:rsidRPr="007B1288" w:rsidRDefault="00695415" w:rsidP="00695415">
      <w:pPr>
        <w:pBdr>
          <w:top w:val="nil"/>
          <w:left w:val="nil"/>
          <w:bottom w:val="nil"/>
          <w:right w:val="nil"/>
          <w:between w:val="nil"/>
        </w:pBdr>
        <w:rPr>
          <w:rFonts w:ascii="GHEA Grapalat" w:eastAsia="GHEA Grapalat" w:hAnsi="GHEA Grapalat" w:cs="GHEA Grapalat"/>
          <w:b/>
          <w:color w:val="000000" w:themeColor="text1"/>
        </w:rPr>
      </w:pPr>
      <w:r w:rsidRPr="007B1288">
        <w:rPr>
          <w:rFonts w:ascii="GHEA Grapalat" w:eastAsia="GHEA Grapalat" w:hAnsi="GHEA Grapalat" w:cs="GHEA Grapalat"/>
          <w:b/>
          <w:color w:val="000000" w:themeColor="text1"/>
        </w:rPr>
        <w:t>Дополнительные примечания</w:t>
      </w:r>
    </w:p>
    <w:tbl>
      <w:tblPr>
        <w:tblStyle w:val="TableGrid"/>
        <w:tblW w:w="0" w:type="auto"/>
        <w:tblLayout w:type="fixed"/>
        <w:tblLook w:val="04A0" w:firstRow="1" w:lastRow="0" w:firstColumn="1" w:lastColumn="0" w:noHBand="0" w:noVBand="1"/>
      </w:tblPr>
      <w:tblGrid>
        <w:gridCol w:w="9918"/>
      </w:tblGrid>
      <w:tr w:rsidR="00695415" w:rsidRPr="007B1288" w14:paraId="7E883C83" w14:textId="77777777" w:rsidTr="00695415">
        <w:tc>
          <w:tcPr>
            <w:tcW w:w="9918" w:type="dxa"/>
            <w:shd w:val="clear" w:color="auto" w:fill="DBE5F1" w:themeFill="accent1" w:themeFillTint="33"/>
          </w:tcPr>
          <w:p w14:paraId="7ED64E56" w14:textId="77777777" w:rsidR="00695415" w:rsidRPr="007B1288" w:rsidRDefault="00695415" w:rsidP="00695415">
            <w:pPr>
              <w:rPr>
                <w:rFonts w:ascii="GHEA Grapalat" w:eastAsia="GHEA Grapalat" w:hAnsi="GHEA Grapalat" w:cs="GHEA Grapalat"/>
                <w:i/>
                <w:color w:val="000000" w:themeColor="text1"/>
              </w:rPr>
            </w:pPr>
            <w:r w:rsidRPr="007B1288">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695415" w:rsidRPr="007B1288" w14:paraId="0087C6FA" w14:textId="77777777" w:rsidTr="00695415">
        <w:trPr>
          <w:trHeight w:val="70"/>
        </w:trPr>
        <w:tc>
          <w:tcPr>
            <w:tcW w:w="9918" w:type="dxa"/>
          </w:tcPr>
          <w:p w14:paraId="4B8676C8" w14:textId="77777777" w:rsidR="00695415" w:rsidRPr="007B1288" w:rsidRDefault="00695415" w:rsidP="00695415">
            <w:pPr>
              <w:rPr>
                <w:rFonts w:ascii="GHEA Grapalat" w:eastAsia="GHEA Grapalat" w:hAnsi="GHEA Grapalat" w:cs="GHEA Grapalat"/>
                <w:b/>
                <w:color w:val="000000" w:themeColor="text1"/>
              </w:rPr>
            </w:pPr>
          </w:p>
        </w:tc>
      </w:tr>
    </w:tbl>
    <w:p w14:paraId="73E92302" w14:textId="77777777" w:rsidR="00695415" w:rsidRPr="007B1288" w:rsidRDefault="00695415" w:rsidP="00DE29C8">
      <w:pPr>
        <w:ind w:left="-270"/>
        <w:contextualSpacing/>
        <w:jc w:val="center"/>
        <w:rPr>
          <w:rFonts w:ascii="GHEA Grapalat" w:hAnsi="GHEA Grapalat"/>
          <w:b/>
          <w:color w:val="000000" w:themeColor="text1"/>
          <w:sz w:val="20"/>
          <w:szCs w:val="20"/>
        </w:rPr>
      </w:pPr>
    </w:p>
    <w:p w14:paraId="51F0FACA" w14:textId="77777777" w:rsidR="00695415" w:rsidRPr="007B1288" w:rsidRDefault="00695415" w:rsidP="00DE29C8">
      <w:pPr>
        <w:ind w:left="-270"/>
        <w:contextualSpacing/>
        <w:jc w:val="center"/>
        <w:rPr>
          <w:rFonts w:ascii="GHEA Grapalat" w:hAnsi="GHEA Grapalat"/>
          <w:b/>
          <w:color w:val="000000" w:themeColor="text1"/>
          <w:sz w:val="20"/>
          <w:szCs w:val="20"/>
        </w:rPr>
        <w:sectPr w:rsidR="00695415" w:rsidRPr="007B1288" w:rsidSect="00695415">
          <w:footerReference w:type="default" r:id="rId9"/>
          <w:headerReference w:type="first" r:id="rId10"/>
          <w:footnotePr>
            <w:pos w:val="beneathText"/>
          </w:footnotePr>
          <w:pgSz w:w="11907" w:h="16840" w:code="9"/>
          <w:pgMar w:top="370" w:right="747" w:bottom="450" w:left="720" w:header="561" w:footer="561" w:gutter="0"/>
          <w:cols w:space="720"/>
          <w:titlePg/>
          <w:docGrid w:linePitch="326"/>
        </w:sectPr>
      </w:pPr>
    </w:p>
    <w:p w14:paraId="24D1EE87" w14:textId="77777777" w:rsidR="00A9306E" w:rsidRPr="007B1288" w:rsidRDefault="00DE29C8" w:rsidP="00695415">
      <w:pPr>
        <w:ind w:firstLine="540"/>
        <w:contextualSpacing/>
        <w:jc w:val="center"/>
        <w:rPr>
          <w:rFonts w:ascii="GHEA Grapalat" w:hAnsi="GHEA Grapalat"/>
          <w:b/>
          <w:i/>
          <w:iCs/>
          <w:color w:val="000000" w:themeColor="text1"/>
          <w:sz w:val="18"/>
          <w:szCs w:val="18"/>
        </w:rPr>
      </w:pPr>
      <w:r w:rsidRPr="007B1288">
        <w:rPr>
          <w:rFonts w:ascii="GHEA Grapalat" w:hAnsi="GHEA Grapalat"/>
          <w:b/>
          <w:i/>
          <w:iCs/>
          <w:color w:val="000000" w:themeColor="text1"/>
          <w:sz w:val="18"/>
          <w:szCs w:val="18"/>
          <w:lang w:val="en-US"/>
        </w:rPr>
        <w:lastRenderedPageBreak/>
        <w:t>1.</w:t>
      </w:r>
      <w:r w:rsidR="00A9306E" w:rsidRPr="007B1288">
        <w:rPr>
          <w:rFonts w:ascii="GHEA Grapalat" w:hAnsi="GHEA Grapalat"/>
          <w:b/>
          <w:i/>
          <w:iCs/>
          <w:color w:val="000000" w:themeColor="text1"/>
          <w:sz w:val="18"/>
          <w:szCs w:val="18"/>
        </w:rPr>
        <w:t>Порядок заполнения декларации</w:t>
      </w:r>
    </w:p>
    <w:p w14:paraId="24B86E09" w14:textId="77777777" w:rsidR="00DE29C8" w:rsidRPr="007B1288" w:rsidRDefault="00DE29C8" w:rsidP="00695415">
      <w:pPr>
        <w:ind w:firstLine="540"/>
        <w:contextualSpacing/>
        <w:jc w:val="center"/>
        <w:rPr>
          <w:rFonts w:ascii="GHEA Grapalat" w:hAnsi="GHEA Grapalat"/>
          <w:b/>
          <w:i/>
          <w:iCs/>
          <w:color w:val="000000" w:themeColor="text1"/>
          <w:sz w:val="18"/>
          <w:szCs w:val="18"/>
          <w:lang w:val="hy-AM"/>
        </w:rPr>
      </w:pPr>
    </w:p>
    <w:p w14:paraId="52622390" w14:textId="77777777" w:rsidR="00A9306E" w:rsidRPr="007B1288" w:rsidRDefault="00A9306E" w:rsidP="00C466A6">
      <w:pPr>
        <w:pStyle w:val="ListParagraph"/>
        <w:numPr>
          <w:ilvl w:val="0"/>
          <w:numId w:val="3"/>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9FB326B" w14:textId="77777777" w:rsidR="00A9306E" w:rsidRPr="007B1288" w:rsidRDefault="00A9306E" w:rsidP="00C466A6">
      <w:pPr>
        <w:pStyle w:val="ListParagraph"/>
        <w:numPr>
          <w:ilvl w:val="0"/>
          <w:numId w:val="4"/>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4C9E3F3" w14:textId="77777777" w:rsidR="00A9306E" w:rsidRPr="007B1288" w:rsidRDefault="00A9306E" w:rsidP="00C466A6">
      <w:pPr>
        <w:pStyle w:val="ListParagraph"/>
        <w:numPr>
          <w:ilvl w:val="0"/>
          <w:numId w:val="4"/>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03ABA24" w14:textId="77777777" w:rsidR="00A9306E" w:rsidRPr="007B1288" w:rsidRDefault="00A9306E" w:rsidP="00C466A6">
      <w:pPr>
        <w:pStyle w:val="ListParagraph"/>
        <w:numPr>
          <w:ilvl w:val="0"/>
          <w:numId w:val="4"/>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803E140" w14:textId="77777777" w:rsidR="00A9306E" w:rsidRPr="007B1288" w:rsidRDefault="00A9306E" w:rsidP="00C466A6">
      <w:pPr>
        <w:pStyle w:val="ListParagraph"/>
        <w:numPr>
          <w:ilvl w:val="0"/>
          <w:numId w:val="3"/>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7E53CD9" w14:textId="77777777" w:rsidR="00A9306E" w:rsidRPr="007B1288" w:rsidRDefault="00A9306E" w:rsidP="00C466A6">
      <w:pPr>
        <w:pStyle w:val="ListParagraph"/>
        <w:numPr>
          <w:ilvl w:val="0"/>
          <w:numId w:val="5"/>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05C408E" w14:textId="77777777" w:rsidR="00A9306E" w:rsidRPr="007B1288" w:rsidRDefault="00A9306E" w:rsidP="00C466A6">
      <w:pPr>
        <w:pStyle w:val="ListParagraph"/>
        <w:numPr>
          <w:ilvl w:val="0"/>
          <w:numId w:val="5"/>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E253465" w14:textId="77777777" w:rsidR="00A9306E" w:rsidRPr="007B1288" w:rsidRDefault="00A9306E" w:rsidP="00C466A6">
      <w:pPr>
        <w:pStyle w:val="ListParagraph"/>
        <w:numPr>
          <w:ilvl w:val="0"/>
          <w:numId w:val="5"/>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457D1FF" w14:textId="77777777" w:rsidR="00A9306E" w:rsidRPr="007B1288" w:rsidRDefault="00A9306E" w:rsidP="00C466A6">
      <w:pPr>
        <w:pStyle w:val="ListParagraph"/>
        <w:numPr>
          <w:ilvl w:val="0"/>
          <w:numId w:val="3"/>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7B1288">
        <w:rPr>
          <w:rFonts w:ascii="Cambria Math" w:eastAsia="MS Mincho" w:hAnsi="Cambria Math" w:cs="Cambria Math"/>
          <w:i/>
          <w:iCs/>
          <w:color w:val="000000" w:themeColor="text1"/>
          <w:sz w:val="18"/>
          <w:szCs w:val="18"/>
        </w:rPr>
        <w:t>․</w:t>
      </w:r>
    </w:p>
    <w:p w14:paraId="281FEC2B" w14:textId="77777777" w:rsidR="00A9306E" w:rsidRPr="007B1288" w:rsidRDefault="00A9306E" w:rsidP="00C466A6">
      <w:pPr>
        <w:pStyle w:val="ListParagraph"/>
        <w:numPr>
          <w:ilvl w:val="0"/>
          <w:numId w:val="6"/>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B400DD"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39216EB" w14:textId="77777777" w:rsidR="00A9306E" w:rsidRPr="007B1288" w:rsidRDefault="00A9306E" w:rsidP="00C466A6">
      <w:pPr>
        <w:pStyle w:val="ListParagraph"/>
        <w:numPr>
          <w:ilvl w:val="0"/>
          <w:numId w:val="3"/>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B1288">
        <w:rPr>
          <w:rFonts w:ascii="Cambria Math" w:eastAsia="MS Mincho" w:hAnsi="Cambria Math" w:cs="Cambria Math"/>
          <w:i/>
          <w:iCs/>
          <w:color w:val="000000" w:themeColor="text1"/>
          <w:sz w:val="18"/>
          <w:szCs w:val="18"/>
        </w:rPr>
        <w:t>․</w:t>
      </w:r>
    </w:p>
    <w:p w14:paraId="4686204B" w14:textId="77777777" w:rsidR="00A9306E" w:rsidRPr="007B1288" w:rsidRDefault="00A9306E" w:rsidP="00C466A6">
      <w:pPr>
        <w:pStyle w:val="ListParagraph"/>
        <w:numPr>
          <w:ilvl w:val="0"/>
          <w:numId w:val="7"/>
        </w:numPr>
        <w:spacing w:after="200"/>
        <w:ind w:left="0"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291BEE1"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2)  в подразделе "Документ, удостоверяющий личность" вносятся сведения о документе, удостоверяющем личность реального бенефициара;</w:t>
      </w:r>
    </w:p>
    <w:p w14:paraId="4C548B37"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3) в подразделе "Адрес учета лица" заполняется адрес места учета реального бенефициара;</w:t>
      </w:r>
    </w:p>
    <w:p w14:paraId="626D8FC6"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031941F"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lastRenderedPageBreak/>
        <w:t xml:space="preserve">5) подраздел "Основания </w:t>
      </w:r>
      <w:r w:rsidRPr="007B1288">
        <w:rPr>
          <w:rFonts w:ascii="GHEA Grapalat" w:eastAsiaTheme="minorHAnsi" w:hAnsi="GHEA Grapalat" w:cstheme="minorBidi"/>
          <w:i/>
          <w:iCs/>
          <w:color w:val="000000" w:themeColor="text1"/>
          <w:sz w:val="18"/>
          <w:szCs w:val="18"/>
        </w:rPr>
        <w:t>являться</w:t>
      </w:r>
      <w:r w:rsidRPr="007B1288">
        <w:rPr>
          <w:rFonts w:ascii="GHEA Grapalat" w:hAnsi="GHEA Grapalat"/>
          <w:i/>
          <w:iCs/>
          <w:color w:val="000000" w:themeColor="text1"/>
          <w:sz w:val="18"/>
          <w:szCs w:val="18"/>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90C2009" w14:textId="77777777" w:rsidR="00A9306E" w:rsidRPr="007B1288" w:rsidRDefault="00A9306E" w:rsidP="00695415">
      <w:pPr>
        <w:ind w:firstLine="540"/>
        <w:contextualSpacing/>
        <w:jc w:val="both"/>
        <w:rPr>
          <w:rFonts w:ascii="GHEA Grapalat" w:eastAsia="GHEA Grapalat" w:hAnsi="GHEA Grapalat" w:cs="GHEA Grapalat"/>
          <w:i/>
          <w:iCs/>
          <w:color w:val="000000" w:themeColor="text1"/>
          <w:sz w:val="18"/>
          <w:szCs w:val="18"/>
        </w:rPr>
      </w:pPr>
      <w:r w:rsidRPr="007B1288">
        <w:rPr>
          <w:rFonts w:ascii="GHEA Grapalat" w:hAnsi="GHEA Grapalat"/>
          <w:i/>
          <w:iCs/>
          <w:color w:val="000000" w:themeColor="text1"/>
          <w:sz w:val="18"/>
          <w:szCs w:val="18"/>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B1288">
        <w:rPr>
          <w:rFonts w:ascii="GHEA Grapalat" w:hAnsi="GHEA Grapalat"/>
          <w:i/>
          <w:iCs/>
          <w:color w:val="000000" w:themeColor="text1"/>
          <w:sz w:val="18"/>
          <w:szCs w:val="18"/>
          <w:lang w:val="hy-AM"/>
        </w:rPr>
        <w:t>Օ</w:t>
      </w:r>
      <w:r w:rsidRPr="007B1288">
        <w:rPr>
          <w:rFonts w:ascii="GHEA Grapalat" w:hAnsi="GHEA Grapalat"/>
          <w:i/>
          <w:iCs/>
          <w:color w:val="000000" w:themeColor="text1"/>
          <w:sz w:val="18"/>
          <w:szCs w:val="18"/>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7B1288">
        <w:rPr>
          <w:rFonts w:ascii="GHEA Grapalat" w:hAnsi="GHEA Grapalat"/>
          <w:i/>
          <w:iCs/>
          <w:color w:val="000000" w:themeColor="text1"/>
          <w:sz w:val="18"/>
          <w:szCs w:val="18"/>
          <w:lang w:val="hy-AM"/>
        </w:rPr>
        <w:t>Օ</w:t>
      </w:r>
      <w:r w:rsidRPr="007B1288">
        <w:rPr>
          <w:rFonts w:ascii="GHEA Grapalat" w:hAnsi="GHEA Grapalat"/>
          <w:i/>
          <w:iCs/>
          <w:color w:val="000000" w:themeColor="text1"/>
          <w:sz w:val="18"/>
          <w:szCs w:val="18"/>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B1288">
        <w:rPr>
          <w:rFonts w:ascii="GHEA Grapalat" w:hAnsi="GHEA Grapalat"/>
          <w:i/>
          <w:iCs/>
          <w:color w:val="000000" w:themeColor="text1"/>
          <w:sz w:val="18"/>
          <w:szCs w:val="18"/>
          <w:lang w:val="hy-AM"/>
        </w:rPr>
        <w:t>Օ</w:t>
      </w:r>
      <w:r w:rsidRPr="007B1288">
        <w:rPr>
          <w:rFonts w:ascii="GHEA Grapalat" w:hAnsi="GHEA Grapalat"/>
          <w:i/>
          <w:iCs/>
          <w:color w:val="000000" w:themeColor="text1"/>
          <w:sz w:val="18"/>
          <w:szCs w:val="18"/>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B1288">
        <w:rPr>
          <w:rFonts w:ascii="GHEA Grapalat" w:eastAsia="GHEA Grapalat" w:hAnsi="GHEA Grapalat" w:cs="GHEA Grapalat"/>
          <w:i/>
          <w:iCs/>
          <w:color w:val="000000" w:themeColor="text1"/>
          <w:sz w:val="18"/>
          <w:szCs w:val="18"/>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135CAA4" w14:textId="77777777" w:rsidR="00A9306E" w:rsidRPr="007B1288" w:rsidRDefault="00A9306E" w:rsidP="00695415">
      <w:pPr>
        <w:ind w:firstLine="540"/>
        <w:contextualSpacing/>
        <w:jc w:val="both"/>
        <w:rPr>
          <w:rFonts w:ascii="GHEA Grapalat" w:hAnsi="GHEA Grapalat"/>
          <w:i/>
          <w:iCs/>
          <w:color w:val="000000" w:themeColor="text1"/>
          <w:sz w:val="18"/>
          <w:szCs w:val="18"/>
          <w:lang w:val="hy-AM"/>
        </w:rPr>
      </w:pPr>
      <w:r w:rsidRPr="007B1288">
        <w:rPr>
          <w:rFonts w:ascii="GHEA Grapalat" w:hAnsi="GHEA Grapalat"/>
          <w:i/>
          <w:iCs/>
          <w:color w:val="000000" w:themeColor="text1"/>
          <w:sz w:val="18"/>
          <w:szCs w:val="18"/>
        </w:rPr>
        <w:t xml:space="preserve">б. в пункте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б</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этого подраздела делается отметка, если лицо по смыслу пункта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а</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не является реальным бенефициаром Организации, но контролирует </w:t>
      </w:r>
      <w:r w:rsidRPr="007B1288">
        <w:rPr>
          <w:rFonts w:ascii="GHEA Grapalat" w:hAnsi="GHEA Grapalat"/>
          <w:i/>
          <w:iCs/>
          <w:color w:val="000000" w:themeColor="text1"/>
          <w:sz w:val="18"/>
          <w:szCs w:val="18"/>
          <w:lang w:val="hy-AM"/>
        </w:rPr>
        <w:t>Օ</w:t>
      </w:r>
      <w:r w:rsidRPr="007B1288">
        <w:rPr>
          <w:rFonts w:ascii="GHEA Grapalat" w:hAnsi="GHEA Grapalat"/>
          <w:i/>
          <w:iCs/>
          <w:color w:val="000000" w:themeColor="text1"/>
          <w:sz w:val="18"/>
          <w:szCs w:val="18"/>
        </w:rPr>
        <w:t>рганизацию в силу правовых инструментов (в том числе заключенных сделок), на основе личного влияния иного характера или иными средствами;</w:t>
      </w:r>
    </w:p>
    <w:p w14:paraId="17ABD976"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в</w:t>
      </w:r>
      <w:r w:rsidRPr="007B1288">
        <w:rPr>
          <w:rFonts w:ascii="GHEA Grapalat" w:hAnsi="GHEA Grapalat"/>
          <w:i/>
          <w:iCs/>
          <w:color w:val="000000" w:themeColor="text1"/>
          <w:sz w:val="18"/>
          <w:szCs w:val="18"/>
          <w:lang w:val="hy-AM"/>
        </w:rPr>
        <w:t xml:space="preserve">. </w:t>
      </w:r>
      <w:r w:rsidRPr="007B1288">
        <w:rPr>
          <w:rFonts w:ascii="GHEA Grapalat" w:hAnsi="GHEA Grapalat"/>
          <w:i/>
          <w:iCs/>
          <w:color w:val="000000" w:themeColor="text1"/>
          <w:sz w:val="18"/>
          <w:szCs w:val="18"/>
        </w:rPr>
        <w:t>в</w:t>
      </w:r>
      <w:r w:rsidRPr="007B1288">
        <w:rPr>
          <w:rFonts w:ascii="GHEA Grapalat" w:hAnsi="GHEA Grapalat"/>
          <w:i/>
          <w:iCs/>
          <w:color w:val="000000" w:themeColor="text1"/>
          <w:sz w:val="18"/>
          <w:szCs w:val="18"/>
          <w:lang w:val="hy-AM"/>
        </w:rPr>
        <w:t xml:space="preserve"> пункте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в</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w:t>
      </w:r>
      <w:r w:rsidRPr="007B1288">
        <w:rPr>
          <w:rFonts w:ascii="GHEA Grapalat" w:hAnsi="GHEA Grapalat"/>
          <w:i/>
          <w:iCs/>
          <w:color w:val="000000" w:themeColor="text1"/>
          <w:sz w:val="18"/>
          <w:szCs w:val="18"/>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B1288">
        <w:rPr>
          <w:rFonts w:ascii="GHEA Grapalat" w:hAnsi="GHEA Grapalat"/>
          <w:i/>
          <w:iCs/>
          <w:color w:val="000000" w:themeColor="text1"/>
          <w:sz w:val="18"/>
          <w:szCs w:val="18"/>
        </w:rPr>
        <w:t>О</w:t>
      </w:r>
      <w:r w:rsidRPr="007B1288">
        <w:rPr>
          <w:rFonts w:ascii="GHEA Grapalat" w:hAnsi="GHEA Grapalat"/>
          <w:i/>
          <w:iCs/>
          <w:color w:val="000000" w:themeColor="text1"/>
          <w:sz w:val="18"/>
          <w:szCs w:val="18"/>
          <w:lang w:val="hy-AM"/>
        </w:rPr>
        <w:t xml:space="preserve">рганизации, в случае если не имеется физическое лицо, соответствующее требованиям пунктов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а</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w:t>
      </w:r>
      <w:r w:rsidRPr="007B1288">
        <w:rPr>
          <w:rFonts w:ascii="GHEA Grapalat" w:hAnsi="GHEA Grapalat"/>
          <w:i/>
          <w:iCs/>
          <w:color w:val="000000" w:themeColor="text1"/>
          <w:sz w:val="18"/>
          <w:szCs w:val="18"/>
          <w:lang w:val="hy-AM"/>
        </w:rPr>
        <w:t xml:space="preserve">и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б</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w:t>
      </w:r>
      <w:r w:rsidRPr="007B1288">
        <w:rPr>
          <w:rFonts w:ascii="GHEA Grapalat" w:hAnsi="GHEA Grapalat"/>
          <w:i/>
          <w:iCs/>
          <w:color w:val="000000" w:themeColor="text1"/>
          <w:sz w:val="18"/>
          <w:szCs w:val="18"/>
          <w:lang w:val="hy-AM"/>
        </w:rPr>
        <w:t>этого подраздела</w:t>
      </w:r>
      <w:r w:rsidRPr="007B1288">
        <w:rPr>
          <w:rFonts w:ascii="GHEA Grapalat" w:hAnsi="GHEA Grapalat"/>
          <w:i/>
          <w:iCs/>
          <w:color w:val="000000" w:themeColor="text1"/>
          <w:sz w:val="18"/>
          <w:szCs w:val="18"/>
        </w:rPr>
        <w:t>.</w:t>
      </w:r>
    </w:p>
    <w:p w14:paraId="36C23C37" w14:textId="77777777" w:rsidR="00A9306E" w:rsidRPr="007B1288" w:rsidRDefault="00A9306E" w:rsidP="00695415">
      <w:pPr>
        <w:ind w:firstLine="540"/>
        <w:contextualSpacing/>
        <w:jc w:val="both"/>
        <w:rPr>
          <w:rFonts w:ascii="GHEA Grapalat" w:hAnsi="GHEA Grapalat" w:cs="Cambria Math"/>
          <w:i/>
          <w:iCs/>
          <w:color w:val="000000" w:themeColor="text1"/>
          <w:sz w:val="18"/>
          <w:szCs w:val="18"/>
        </w:rPr>
      </w:pPr>
      <w:r w:rsidRPr="007B1288">
        <w:rPr>
          <w:rFonts w:ascii="GHEA Grapalat" w:hAnsi="GHEA Grapalat"/>
          <w:i/>
          <w:iCs/>
          <w:color w:val="000000" w:themeColor="text1"/>
          <w:sz w:val="18"/>
          <w:szCs w:val="18"/>
          <w:lang w:val="hy-AM"/>
        </w:rPr>
        <w:t xml:space="preserve">6) </w:t>
      </w:r>
      <w:r w:rsidRPr="007B1288">
        <w:rPr>
          <w:rFonts w:ascii="GHEA Grapalat" w:hAnsi="GHEA Grapalat"/>
          <w:i/>
          <w:iCs/>
          <w:color w:val="000000" w:themeColor="text1"/>
          <w:sz w:val="18"/>
          <w:szCs w:val="18"/>
        </w:rPr>
        <w:t>П</w:t>
      </w:r>
      <w:r w:rsidRPr="007B1288">
        <w:rPr>
          <w:rFonts w:ascii="GHEA Grapalat" w:hAnsi="GHEA Grapalat"/>
          <w:i/>
          <w:iCs/>
          <w:color w:val="000000" w:themeColor="text1"/>
          <w:sz w:val="18"/>
          <w:szCs w:val="18"/>
          <w:lang w:val="hy-AM"/>
        </w:rPr>
        <w:t xml:space="preserve">одраздел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О</w:t>
      </w:r>
      <w:r w:rsidRPr="007B1288">
        <w:rPr>
          <w:rFonts w:ascii="GHEA Grapalat" w:hAnsi="GHEA Grapalat"/>
          <w:i/>
          <w:iCs/>
          <w:color w:val="000000" w:themeColor="text1"/>
          <w:sz w:val="18"/>
          <w:szCs w:val="18"/>
          <w:lang w:val="hy-AM"/>
        </w:rPr>
        <w:t xml:space="preserve">снования </w:t>
      </w:r>
      <w:r w:rsidRPr="007B1288">
        <w:rPr>
          <w:rFonts w:ascii="GHEA Grapalat" w:hAnsi="GHEA Grapalat"/>
          <w:i/>
          <w:iCs/>
          <w:color w:val="000000" w:themeColor="text1"/>
          <w:sz w:val="18"/>
          <w:szCs w:val="18"/>
        </w:rPr>
        <w:t>являться</w:t>
      </w:r>
      <w:r w:rsidRPr="007B1288">
        <w:rPr>
          <w:rFonts w:ascii="GHEA Grapalat" w:hAnsi="GHEA Grapalat"/>
          <w:i/>
          <w:iCs/>
          <w:color w:val="000000" w:themeColor="text1"/>
          <w:sz w:val="18"/>
          <w:szCs w:val="18"/>
          <w:lang w:val="hy-AM"/>
        </w:rPr>
        <w:t xml:space="preserve"> реальн</w:t>
      </w:r>
      <w:r w:rsidRPr="007B1288">
        <w:rPr>
          <w:rFonts w:ascii="GHEA Grapalat" w:hAnsi="GHEA Grapalat"/>
          <w:i/>
          <w:iCs/>
          <w:color w:val="000000" w:themeColor="text1"/>
          <w:sz w:val="18"/>
          <w:szCs w:val="18"/>
        </w:rPr>
        <w:t>ым</w:t>
      </w:r>
      <w:r w:rsidRPr="007B1288">
        <w:rPr>
          <w:rFonts w:ascii="GHEA Grapalat" w:hAnsi="GHEA Grapalat"/>
          <w:i/>
          <w:iCs/>
          <w:color w:val="000000" w:themeColor="text1"/>
          <w:sz w:val="18"/>
          <w:szCs w:val="18"/>
          <w:lang w:val="hy-AM"/>
        </w:rPr>
        <w:t xml:space="preserve"> </w:t>
      </w:r>
      <w:r w:rsidRPr="007B1288">
        <w:rPr>
          <w:rFonts w:ascii="GHEA Grapalat" w:hAnsi="GHEA Grapalat"/>
          <w:i/>
          <w:iCs/>
          <w:color w:val="000000" w:themeColor="text1"/>
          <w:sz w:val="18"/>
          <w:szCs w:val="18"/>
        </w:rPr>
        <w:t>бенефициаром</w:t>
      </w:r>
      <w:r w:rsidRPr="007B1288">
        <w:rPr>
          <w:rFonts w:ascii="GHEA Grapalat" w:hAnsi="GHEA Grapalat"/>
          <w:i/>
          <w:iCs/>
          <w:color w:val="000000" w:themeColor="text1"/>
          <w:sz w:val="18"/>
          <w:szCs w:val="18"/>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7B1288">
        <w:rPr>
          <w:rFonts w:ascii="GHEA Grapalat" w:hAnsi="GHEA Grapalat"/>
          <w:i/>
          <w:iCs/>
          <w:color w:val="000000" w:themeColor="text1"/>
          <w:sz w:val="18"/>
          <w:szCs w:val="18"/>
        </w:rPr>
        <w:t xml:space="preserve"> </w:t>
      </w:r>
      <w:r w:rsidRPr="007B1288">
        <w:rPr>
          <w:rFonts w:ascii="GHEA Grapalat" w:hAnsi="GHEA Grapalat"/>
          <w:i/>
          <w:iCs/>
          <w:color w:val="000000" w:themeColor="text1"/>
          <w:sz w:val="18"/>
          <w:szCs w:val="18"/>
          <w:lang w:val="hy-AM"/>
        </w:rPr>
        <w:t xml:space="preserve">Раскрытие реальных </w:t>
      </w:r>
      <w:r w:rsidRPr="007B1288">
        <w:rPr>
          <w:rFonts w:ascii="GHEA Grapalat" w:hAnsi="GHEA Grapalat"/>
          <w:i/>
          <w:iCs/>
          <w:color w:val="000000" w:themeColor="text1"/>
          <w:sz w:val="18"/>
          <w:szCs w:val="18"/>
        </w:rPr>
        <w:t>бенефициаров</w:t>
      </w:r>
      <w:r w:rsidRPr="007B1288">
        <w:rPr>
          <w:rFonts w:ascii="GHEA Grapalat" w:hAnsi="GHEA Grapalat"/>
          <w:i/>
          <w:iCs/>
          <w:color w:val="000000" w:themeColor="text1"/>
          <w:sz w:val="18"/>
          <w:szCs w:val="18"/>
          <w:lang w:val="hy-AM"/>
        </w:rPr>
        <w:t xml:space="preserve"> осуществляется по критериям, установленным Кодексом О недрах</w:t>
      </w:r>
      <w:r w:rsidRPr="007B1288">
        <w:rPr>
          <w:rFonts w:ascii="GHEA Grapalat" w:hAnsi="GHEA Grapalat"/>
          <w:i/>
          <w:iCs/>
          <w:color w:val="000000" w:themeColor="text1"/>
          <w:sz w:val="18"/>
          <w:szCs w:val="18"/>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B1288">
        <w:rPr>
          <w:rFonts w:ascii="GHEA Grapalat" w:hAnsi="GHEA Grapalat" w:cs="Cambria Math"/>
          <w:i/>
          <w:iCs/>
          <w:color w:val="000000" w:themeColor="text1"/>
          <w:sz w:val="18"/>
          <w:szCs w:val="18"/>
        </w:rPr>
        <w:t>:</w:t>
      </w:r>
    </w:p>
    <w:p w14:paraId="548CD43C"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 xml:space="preserve">а. в пункте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а</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а</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подпункта 5 пункта 4 настоящего Порядка;</w:t>
      </w:r>
    </w:p>
    <w:p w14:paraId="39B6DBDD" w14:textId="77777777" w:rsidR="00A9306E" w:rsidRPr="007B1288" w:rsidRDefault="00A9306E" w:rsidP="00695415">
      <w:pPr>
        <w:ind w:firstLine="540"/>
        <w:contextualSpacing/>
        <w:jc w:val="both"/>
        <w:rPr>
          <w:rFonts w:ascii="GHEA Grapalat" w:hAnsi="GHEA Grapalat"/>
          <w:i/>
          <w:iCs/>
          <w:color w:val="000000" w:themeColor="text1"/>
          <w:sz w:val="18"/>
          <w:szCs w:val="18"/>
          <w:lang w:val="hy-AM"/>
        </w:rPr>
      </w:pPr>
      <w:r w:rsidRPr="007B1288">
        <w:rPr>
          <w:rFonts w:ascii="GHEA Grapalat" w:hAnsi="GHEA Grapalat"/>
          <w:i/>
          <w:iCs/>
          <w:color w:val="000000" w:themeColor="text1"/>
          <w:sz w:val="18"/>
          <w:szCs w:val="18"/>
          <w:lang w:val="hy-AM"/>
        </w:rPr>
        <w:t xml:space="preserve">б.в пункте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б</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w:t>
      </w:r>
      <w:r w:rsidRPr="007B1288">
        <w:rPr>
          <w:rFonts w:ascii="GHEA Grapalat" w:hAnsi="GHEA Grapalat"/>
          <w:i/>
          <w:iCs/>
          <w:color w:val="000000" w:themeColor="text1"/>
          <w:sz w:val="18"/>
          <w:szCs w:val="18"/>
          <w:lang w:val="hy-AM"/>
        </w:rPr>
        <w:t xml:space="preserve">этого подраздела производится отметка, если лицо имеет право назначать или </w:t>
      </w:r>
      <w:r w:rsidRPr="007B1288">
        <w:rPr>
          <w:rFonts w:ascii="GHEA Grapalat" w:hAnsi="GHEA Grapalat"/>
          <w:i/>
          <w:iCs/>
          <w:color w:val="000000" w:themeColor="text1"/>
          <w:sz w:val="18"/>
          <w:szCs w:val="18"/>
        </w:rPr>
        <w:t>отстраня</w:t>
      </w:r>
      <w:r w:rsidRPr="007B1288">
        <w:rPr>
          <w:rFonts w:ascii="GHEA Grapalat" w:hAnsi="GHEA Grapalat"/>
          <w:i/>
          <w:iCs/>
          <w:color w:val="000000" w:themeColor="text1"/>
          <w:sz w:val="18"/>
          <w:szCs w:val="18"/>
          <w:lang w:val="hy-AM"/>
        </w:rPr>
        <w:t>ть большинство членов органов управления юридического лица;</w:t>
      </w:r>
    </w:p>
    <w:p w14:paraId="371D6D80"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 xml:space="preserve">в. В пункте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в</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EFE9486"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 xml:space="preserve">г. в пункте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г</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этого подраздела производится отметка, если лицо по смыслу пунктов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а</w:t>
      </w:r>
      <w:r w:rsidRPr="007B1288">
        <w:rPr>
          <w:rFonts w:ascii="GHEA Grapalat" w:eastAsia="GHEA Grapalat" w:hAnsi="GHEA Grapalat" w:cs="GHEA Grapalat"/>
          <w:i/>
          <w:iCs/>
          <w:color w:val="000000" w:themeColor="text1"/>
          <w:sz w:val="18"/>
          <w:szCs w:val="18"/>
        </w:rPr>
        <w:t>"</w:t>
      </w:r>
      <w:r w:rsidRPr="007B1288">
        <w:rPr>
          <w:rFonts w:ascii="GHEA Grapalat" w:eastAsia="GHEA Grapalat" w:hAnsi="GHEA Grapalat" w:cs="GHEA Grapalat"/>
          <w:i/>
          <w:iCs/>
          <w:color w:val="000000" w:themeColor="text1"/>
          <w:sz w:val="18"/>
          <w:szCs w:val="18"/>
          <w:lang w:val="hy-AM"/>
        </w:rPr>
        <w:t xml:space="preserve"> </w:t>
      </w:r>
      <w:r w:rsidRPr="007B1288">
        <w:rPr>
          <w:rFonts w:ascii="GHEA Grapalat" w:hAnsi="GHEA Grapalat"/>
          <w:i/>
          <w:iCs/>
          <w:color w:val="000000" w:themeColor="text1"/>
          <w:sz w:val="18"/>
          <w:szCs w:val="18"/>
        </w:rPr>
        <w:t>-</w:t>
      </w:r>
      <w:r w:rsidRPr="007B1288">
        <w:rPr>
          <w:rFonts w:ascii="GHEA Grapalat" w:hAnsi="GHEA Grapalat"/>
          <w:i/>
          <w:iCs/>
          <w:color w:val="000000" w:themeColor="text1"/>
          <w:sz w:val="18"/>
          <w:szCs w:val="18"/>
          <w:lang w:val="hy-AM"/>
        </w:rPr>
        <w:t xml:space="preserve">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в</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794CE65"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 xml:space="preserve">д. в пункте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д</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а</w:t>
      </w:r>
      <w:r w:rsidRPr="007B1288">
        <w:rPr>
          <w:rFonts w:ascii="GHEA Grapalat" w:eastAsia="GHEA Grapalat" w:hAnsi="GHEA Grapalat" w:cs="GHEA Grapalat"/>
          <w:i/>
          <w:iCs/>
          <w:color w:val="000000" w:themeColor="text1"/>
          <w:sz w:val="18"/>
          <w:szCs w:val="18"/>
        </w:rPr>
        <w:t xml:space="preserve">" </w:t>
      </w:r>
      <w:r w:rsidRPr="007B1288">
        <w:rPr>
          <w:rFonts w:ascii="GHEA Grapalat" w:hAnsi="GHEA Grapalat"/>
          <w:i/>
          <w:iCs/>
          <w:color w:val="000000" w:themeColor="text1"/>
          <w:sz w:val="18"/>
          <w:szCs w:val="18"/>
        </w:rPr>
        <w:t xml:space="preserve">-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г</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 xml:space="preserve"> этого подраздела.</w:t>
      </w:r>
    </w:p>
    <w:p w14:paraId="72BEB9F4"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B1288">
        <w:rPr>
          <w:rFonts w:ascii="GHEA Grapalat" w:hAnsi="GHEA Grapalat"/>
          <w:i/>
          <w:iCs/>
          <w:color w:val="000000" w:themeColor="text1"/>
          <w:sz w:val="18"/>
          <w:szCs w:val="18"/>
          <w:lang w:val="hy-AM"/>
        </w:rPr>
        <w:t>Օ</w:t>
      </w:r>
      <w:r w:rsidRPr="007B1288">
        <w:rPr>
          <w:rFonts w:ascii="GHEA Grapalat" w:hAnsi="GHEA Grapalat"/>
          <w:i/>
          <w:iCs/>
          <w:color w:val="000000" w:themeColor="text1"/>
          <w:sz w:val="18"/>
          <w:szCs w:val="18"/>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9F0A780" w14:textId="77777777" w:rsidR="00A9306E" w:rsidRPr="007B1288" w:rsidRDefault="00A9306E" w:rsidP="00695415">
      <w:pPr>
        <w:ind w:firstLine="540"/>
        <w:contextualSpacing/>
        <w:jc w:val="both"/>
        <w:rPr>
          <w:rFonts w:ascii="GHEA Grapalat" w:eastAsia="GHEA Grapalat" w:hAnsi="GHEA Grapalat" w:cs="GHEA Grapalat"/>
          <w:i/>
          <w:iCs/>
          <w:color w:val="000000" w:themeColor="text1"/>
          <w:sz w:val="18"/>
          <w:szCs w:val="18"/>
        </w:rPr>
      </w:pPr>
      <w:r w:rsidRPr="007B1288">
        <w:rPr>
          <w:rFonts w:ascii="GHEA Grapalat" w:eastAsia="GHEA Grapalat" w:hAnsi="GHEA Grapalat" w:cs="GHEA Grapalat"/>
          <w:i/>
          <w:iCs/>
          <w:color w:val="000000" w:themeColor="text1"/>
          <w:sz w:val="18"/>
          <w:szCs w:val="18"/>
        </w:rPr>
        <w:t>8) в подразделе</w:t>
      </w:r>
      <w:r w:rsidRPr="007B1288">
        <w:rPr>
          <w:rFonts w:ascii="GHEA Grapalat" w:eastAsia="GHEA Grapalat" w:hAnsi="GHEA Grapalat" w:cs="GHEA Grapalat"/>
          <w:i/>
          <w:iCs/>
          <w:color w:val="000000" w:themeColor="text1"/>
          <w:sz w:val="18"/>
          <w:szCs w:val="18"/>
          <w:lang w:val="hy-AM"/>
        </w:rPr>
        <w:t xml:space="preserve"> </w:t>
      </w:r>
      <w:r w:rsidRPr="007B1288">
        <w:rPr>
          <w:rFonts w:ascii="GHEA Grapalat" w:eastAsia="GHEA Grapalat" w:hAnsi="GHEA Grapalat" w:cs="GHEA Grapalat"/>
          <w:i/>
          <w:iCs/>
          <w:color w:val="000000" w:themeColor="text1"/>
          <w:sz w:val="18"/>
          <w:szCs w:val="18"/>
        </w:rPr>
        <w:t xml:space="preserve">"Контактные данные реального </w:t>
      </w:r>
      <w:r w:rsidRPr="007B1288">
        <w:rPr>
          <w:rFonts w:ascii="GHEA Grapalat" w:hAnsi="GHEA Grapalat"/>
          <w:i/>
          <w:iCs/>
          <w:color w:val="000000" w:themeColor="text1"/>
          <w:sz w:val="18"/>
          <w:szCs w:val="18"/>
        </w:rPr>
        <w:t>бенефициара</w:t>
      </w:r>
      <w:r w:rsidRPr="007B1288">
        <w:rPr>
          <w:rFonts w:ascii="GHEA Grapalat" w:eastAsia="GHEA Grapalat" w:hAnsi="GHEA Grapalat" w:cs="GHEA Grapalat"/>
          <w:i/>
          <w:iCs/>
          <w:color w:val="000000" w:themeColor="text1"/>
          <w:sz w:val="18"/>
          <w:szCs w:val="18"/>
        </w:rPr>
        <w:t xml:space="preserve">" заполняются адрес электронной почты и номер телефона реального </w:t>
      </w:r>
      <w:r w:rsidRPr="007B1288">
        <w:rPr>
          <w:rFonts w:ascii="GHEA Grapalat" w:hAnsi="GHEA Grapalat"/>
          <w:i/>
          <w:iCs/>
          <w:color w:val="000000" w:themeColor="text1"/>
          <w:sz w:val="18"/>
          <w:szCs w:val="18"/>
        </w:rPr>
        <w:t>бенефициара</w:t>
      </w:r>
      <w:r w:rsidRPr="007B1288">
        <w:rPr>
          <w:rFonts w:ascii="GHEA Grapalat" w:eastAsia="GHEA Grapalat" w:hAnsi="GHEA Grapalat" w:cs="GHEA Grapalat"/>
          <w:i/>
          <w:iCs/>
          <w:color w:val="000000" w:themeColor="text1"/>
          <w:sz w:val="18"/>
          <w:szCs w:val="18"/>
        </w:rPr>
        <w:t>.</w:t>
      </w:r>
    </w:p>
    <w:p w14:paraId="405695AB"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 xml:space="preserve">5. Раздел 5 декларации (Промежуточные юридические лица) заполняется, </w:t>
      </w:r>
    </w:p>
    <w:p w14:paraId="54B8957D"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B1288">
        <w:rPr>
          <w:rFonts w:ascii="Cambria Math" w:eastAsia="MS Mincho" w:hAnsi="Cambria Math" w:cs="Cambria Math"/>
          <w:i/>
          <w:iCs/>
          <w:color w:val="000000" w:themeColor="text1"/>
          <w:sz w:val="18"/>
          <w:szCs w:val="18"/>
        </w:rPr>
        <w:t>․</w:t>
      </w:r>
    </w:p>
    <w:p w14:paraId="484BCA7B"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lastRenderedPageBreak/>
        <w:t>1) в подразделе</w:t>
      </w:r>
      <w:r w:rsidRPr="007B1288">
        <w:rPr>
          <w:rFonts w:ascii="GHEA Grapalat" w:hAnsi="GHEA Grapalat"/>
          <w:i/>
          <w:iCs/>
          <w:color w:val="000000" w:themeColor="text1"/>
          <w:sz w:val="18"/>
          <w:szCs w:val="18"/>
          <w:lang w:val="hy-AM"/>
        </w:rPr>
        <w:t xml:space="preserve">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Данные организации"</w:t>
      </w:r>
      <w:r w:rsidRPr="007B1288">
        <w:rPr>
          <w:rFonts w:ascii="GHEA Grapalat" w:hAnsi="GHEA Grapalat"/>
          <w:i/>
          <w:iCs/>
          <w:color w:val="000000" w:themeColor="text1"/>
          <w:sz w:val="18"/>
          <w:szCs w:val="18"/>
          <w:lang w:val="hy-AM"/>
        </w:rPr>
        <w:t xml:space="preserve"> </w:t>
      </w:r>
      <w:r w:rsidRPr="007B1288">
        <w:rPr>
          <w:rFonts w:ascii="GHEA Grapalat" w:hAnsi="GHEA Grapalat"/>
          <w:i/>
          <w:iCs/>
          <w:color w:val="000000" w:themeColor="text1"/>
          <w:sz w:val="18"/>
          <w:szCs w:val="18"/>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EA3A402"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6D7939B"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3) Подраздел</w:t>
      </w:r>
      <w:r w:rsidRPr="007B1288">
        <w:rPr>
          <w:rFonts w:ascii="GHEA Grapalat" w:hAnsi="GHEA Grapalat"/>
          <w:i/>
          <w:iCs/>
          <w:color w:val="000000" w:themeColor="text1"/>
          <w:sz w:val="18"/>
          <w:szCs w:val="18"/>
          <w:lang w:val="hy-AM"/>
        </w:rPr>
        <w:t xml:space="preserve"> </w:t>
      </w:r>
      <w:r w:rsidRPr="007B1288">
        <w:rPr>
          <w:rFonts w:ascii="GHEA Grapalat" w:eastAsia="GHEA Grapalat" w:hAnsi="GHEA Grapalat" w:cs="GHEA Grapalat"/>
          <w:i/>
          <w:iCs/>
          <w:color w:val="000000" w:themeColor="text1"/>
          <w:sz w:val="18"/>
          <w:szCs w:val="18"/>
        </w:rPr>
        <w:t>"</w:t>
      </w:r>
      <w:r w:rsidRPr="007B1288">
        <w:rPr>
          <w:rFonts w:ascii="GHEA Grapalat" w:hAnsi="GHEA Grapalat"/>
          <w:i/>
          <w:iCs/>
          <w:color w:val="000000" w:themeColor="text1"/>
          <w:sz w:val="18"/>
          <w:szCs w:val="18"/>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746619A"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 xml:space="preserve">6. Раздел 6 декларации (Дополнительные </w:t>
      </w:r>
      <w:r w:rsidR="00B832AD" w:rsidRPr="007B1288">
        <w:rPr>
          <w:rFonts w:ascii="GHEA Grapalat" w:hAnsi="GHEA Grapalat"/>
          <w:i/>
          <w:iCs/>
          <w:color w:val="000000" w:themeColor="text1"/>
          <w:sz w:val="18"/>
          <w:szCs w:val="18"/>
        </w:rPr>
        <w:t>примечания</w:t>
      </w:r>
      <w:r w:rsidRPr="007B1288">
        <w:rPr>
          <w:rFonts w:ascii="GHEA Grapalat" w:hAnsi="GHEA Grapalat"/>
          <w:i/>
          <w:iCs/>
          <w:color w:val="000000" w:themeColor="text1"/>
          <w:sz w:val="18"/>
          <w:szCs w:val="18"/>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1AFE95" w14:textId="77777777" w:rsidR="00A9306E" w:rsidRPr="007B1288" w:rsidRDefault="00A9306E" w:rsidP="00695415">
      <w:pPr>
        <w:ind w:firstLine="540"/>
        <w:contextualSpacing/>
        <w:jc w:val="both"/>
        <w:rPr>
          <w:rFonts w:ascii="GHEA Grapalat" w:hAnsi="GHEA Grapalat"/>
          <w:i/>
          <w:iCs/>
          <w:color w:val="000000" w:themeColor="text1"/>
          <w:sz w:val="18"/>
          <w:szCs w:val="18"/>
        </w:rPr>
      </w:pPr>
      <w:r w:rsidRPr="007B1288">
        <w:rPr>
          <w:rFonts w:ascii="GHEA Grapalat" w:hAnsi="GHEA Grapalat"/>
          <w:i/>
          <w:iCs/>
          <w:color w:val="000000" w:themeColor="text1"/>
          <w:sz w:val="18"/>
          <w:szCs w:val="18"/>
        </w:rPr>
        <w:t>7. Декларация заполняется и подписывается лицом, подающим заявку.</w:t>
      </w:r>
      <w:r w:rsidRPr="007B1288">
        <w:rPr>
          <w:rFonts w:ascii="GHEA Grapalat" w:hAnsi="GHEA Grapalat"/>
          <w:i/>
          <w:iCs/>
          <w:color w:val="000000" w:themeColor="text1"/>
          <w:sz w:val="18"/>
          <w:szCs w:val="18"/>
          <w:lang w:val="hy-AM"/>
        </w:rPr>
        <w:t xml:space="preserve"> </w:t>
      </w:r>
    </w:p>
    <w:p w14:paraId="60A53EFE" w14:textId="77777777" w:rsidR="00B32672" w:rsidRPr="007B1288" w:rsidRDefault="00B32672" w:rsidP="00695415">
      <w:pPr>
        <w:ind w:firstLine="540"/>
        <w:contextualSpacing/>
        <w:jc w:val="both"/>
        <w:rPr>
          <w:rFonts w:ascii="GHEA Grapalat" w:hAnsi="GHEA Grapalat"/>
          <w:i/>
          <w:iCs/>
          <w:color w:val="000000" w:themeColor="text1"/>
          <w:sz w:val="18"/>
          <w:szCs w:val="18"/>
        </w:rPr>
      </w:pPr>
    </w:p>
    <w:p w14:paraId="3E6E7E34" w14:textId="77777777" w:rsidR="00A9306E" w:rsidRPr="007B1288" w:rsidRDefault="00A9306E" w:rsidP="00695415">
      <w:pPr>
        <w:ind w:firstLine="540"/>
        <w:contextualSpacing/>
        <w:jc w:val="both"/>
        <w:rPr>
          <w:rFonts w:ascii="GHEA Grapalat" w:hAnsi="GHEA Grapalat"/>
          <w:i/>
          <w:iCs/>
          <w:color w:val="000000" w:themeColor="text1"/>
          <w:sz w:val="14"/>
          <w:szCs w:val="14"/>
        </w:rPr>
      </w:pPr>
      <w:r w:rsidRPr="007B1288">
        <w:rPr>
          <w:rFonts w:ascii="GHEA Grapalat" w:hAnsi="GHEA Grapalat"/>
          <w:i/>
          <w:iCs/>
          <w:color w:val="000000" w:themeColor="text1"/>
          <w:sz w:val="14"/>
          <w:szCs w:val="14"/>
        </w:rPr>
        <w:t>* заполняется секретарем комиссии до публикации приглашения в бюллетене:</w:t>
      </w:r>
    </w:p>
    <w:p w14:paraId="2FEC58E6" w14:textId="77777777" w:rsidR="00A9306E" w:rsidRPr="007B1288" w:rsidRDefault="00A9306E" w:rsidP="00695415">
      <w:pPr>
        <w:ind w:firstLine="540"/>
        <w:contextualSpacing/>
        <w:jc w:val="both"/>
        <w:rPr>
          <w:rFonts w:ascii="GHEA Grapalat" w:hAnsi="GHEA Grapalat"/>
          <w:i/>
          <w:iCs/>
          <w:color w:val="000000" w:themeColor="text1"/>
          <w:sz w:val="14"/>
          <w:szCs w:val="14"/>
        </w:rPr>
      </w:pPr>
      <w:r w:rsidRPr="007B1288">
        <w:rPr>
          <w:rFonts w:ascii="GHEA Grapalat" w:hAnsi="GHEA Grapalat"/>
          <w:i/>
          <w:iCs/>
          <w:color w:val="000000" w:themeColor="text1"/>
          <w:sz w:val="14"/>
          <w:szCs w:val="14"/>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191B3863" w14:textId="77777777" w:rsidR="00A9306E" w:rsidRPr="007B1288" w:rsidRDefault="00A9306E" w:rsidP="001C25FC">
      <w:pPr>
        <w:ind w:left="-270"/>
        <w:jc w:val="both"/>
        <w:rPr>
          <w:rFonts w:ascii="GHEA Grapalat" w:hAnsi="GHEA Grapalat"/>
          <w:b/>
          <w:color w:val="000000" w:themeColor="text1"/>
          <w:sz w:val="20"/>
          <w:szCs w:val="20"/>
        </w:rPr>
      </w:pPr>
      <w:r w:rsidRPr="007B1288">
        <w:rPr>
          <w:rFonts w:ascii="GHEA Grapalat" w:hAnsi="GHEA Grapalat"/>
          <w:b/>
          <w:color w:val="000000" w:themeColor="text1"/>
          <w:sz w:val="20"/>
          <w:szCs w:val="20"/>
        </w:rPr>
        <w:br w:type="page"/>
      </w:r>
    </w:p>
    <w:p w14:paraId="444EF6B8" w14:textId="77777777" w:rsidR="00B2572B" w:rsidRPr="007B1288" w:rsidRDefault="00B2572B" w:rsidP="00695415">
      <w:pPr>
        <w:pStyle w:val="BodyTextIndent3"/>
        <w:widowControl w:val="0"/>
        <w:spacing w:line="240" w:lineRule="auto"/>
        <w:ind w:firstLine="0"/>
        <w:jc w:val="right"/>
        <w:rPr>
          <w:rFonts w:ascii="GHEA Grapalat" w:hAnsi="GHEA Grapalat" w:cs="Arial"/>
          <w:b/>
          <w:color w:val="000000" w:themeColor="text1"/>
        </w:rPr>
      </w:pPr>
      <w:r w:rsidRPr="007B1288">
        <w:rPr>
          <w:rFonts w:ascii="GHEA Grapalat" w:hAnsi="GHEA Grapalat"/>
          <w:b/>
          <w:color w:val="000000" w:themeColor="text1"/>
        </w:rPr>
        <w:lastRenderedPageBreak/>
        <w:t xml:space="preserve">Приложение № </w:t>
      </w:r>
      <w:r w:rsidR="00B048B2" w:rsidRPr="007B1288">
        <w:rPr>
          <w:rFonts w:ascii="GHEA Grapalat" w:hAnsi="GHEA Grapalat"/>
          <w:b/>
          <w:color w:val="000000" w:themeColor="text1"/>
        </w:rPr>
        <w:t>2</w:t>
      </w:r>
    </w:p>
    <w:p w14:paraId="245BD8FF" w14:textId="552F8BFA" w:rsidR="00B2572B" w:rsidRPr="007B1288" w:rsidRDefault="00B2572B" w:rsidP="00695415">
      <w:pPr>
        <w:pStyle w:val="BodyTextIndent3"/>
        <w:widowControl w:val="0"/>
        <w:spacing w:after="160" w:line="240" w:lineRule="auto"/>
        <w:ind w:firstLine="0"/>
        <w:jc w:val="right"/>
        <w:rPr>
          <w:rFonts w:ascii="GHEA Grapalat" w:hAnsi="GHEA Grapalat" w:cs="Arial"/>
          <w:b/>
          <w:color w:val="000000" w:themeColor="text1"/>
        </w:rPr>
      </w:pPr>
      <w:r w:rsidRPr="007B1288">
        <w:rPr>
          <w:rFonts w:ascii="GHEA Grapalat" w:hAnsi="GHEA Grapalat"/>
          <w:b/>
          <w:color w:val="000000" w:themeColor="text1"/>
        </w:rPr>
        <w:t xml:space="preserve">к Приглашению на </w:t>
      </w:r>
      <w:r w:rsidR="006252F6" w:rsidRPr="007B1288">
        <w:rPr>
          <w:rFonts w:ascii="GHEA Grapalat" w:hAnsi="GHEA Grapalat"/>
          <w:b/>
          <w:color w:val="000000" w:themeColor="text1"/>
        </w:rPr>
        <w:t>открытый конкурс</w:t>
      </w:r>
      <w:r w:rsidR="005744FC" w:rsidRPr="007B1288">
        <w:rPr>
          <w:rFonts w:ascii="GHEA Grapalat" w:hAnsi="GHEA Grapalat" w:cs="Arial"/>
          <w:b/>
          <w:color w:val="000000" w:themeColor="text1"/>
        </w:rPr>
        <w:br/>
      </w:r>
      <w:r w:rsidRPr="007B1288">
        <w:rPr>
          <w:rFonts w:ascii="GHEA Grapalat" w:hAnsi="GHEA Grapalat"/>
          <w:b/>
          <w:color w:val="000000" w:themeColor="text1"/>
        </w:rPr>
        <w:t xml:space="preserve">под кодом </w:t>
      </w:r>
      <w:r w:rsidR="004A03F5" w:rsidRPr="007B1288">
        <w:rPr>
          <w:rFonts w:ascii="GHEA Grapalat" w:hAnsi="GHEA Grapalat"/>
          <w:b/>
          <w:color w:val="000000" w:themeColor="text1"/>
          <w:szCs w:val="16"/>
          <w:lang w:val="af-ZA"/>
        </w:rPr>
        <w:t>ԵՔԿԱ-ԲՄԾՁԲ-23/29</w:t>
      </w:r>
      <w:r w:rsidR="00525BDA" w:rsidRPr="007B1288">
        <w:rPr>
          <w:rFonts w:ascii="GHEA Grapalat" w:hAnsi="GHEA Grapalat"/>
          <w:b/>
          <w:color w:val="000000" w:themeColor="text1"/>
          <w:szCs w:val="16"/>
          <w:lang w:val="af-ZA"/>
        </w:rPr>
        <w:t xml:space="preserve"> </w:t>
      </w:r>
    </w:p>
    <w:p w14:paraId="72A0748B" w14:textId="77777777" w:rsidR="00B2572B" w:rsidRPr="007B1288" w:rsidRDefault="00B2572B" w:rsidP="00695415">
      <w:pPr>
        <w:widowControl w:val="0"/>
        <w:spacing w:after="120"/>
        <w:jc w:val="both"/>
        <w:rPr>
          <w:rFonts w:ascii="GHEA Grapalat" w:hAnsi="GHEA Grapalat"/>
          <w:color w:val="000000" w:themeColor="text1"/>
          <w:sz w:val="20"/>
          <w:szCs w:val="20"/>
        </w:rPr>
      </w:pPr>
    </w:p>
    <w:p w14:paraId="10A3E465" w14:textId="77777777" w:rsidR="00B2572B" w:rsidRPr="007B1288" w:rsidRDefault="00B2572B" w:rsidP="00695415">
      <w:pPr>
        <w:widowControl w:val="0"/>
        <w:spacing w:after="12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ЦЕНОВОЕ ПРЕДЛОЖЕНИЕ</w:t>
      </w:r>
    </w:p>
    <w:p w14:paraId="7A7DBFBE" w14:textId="77777777" w:rsidR="00B2572B" w:rsidRPr="007B1288" w:rsidRDefault="00B2572B" w:rsidP="00695415">
      <w:pPr>
        <w:widowControl w:val="0"/>
        <w:spacing w:after="120"/>
        <w:jc w:val="both"/>
        <w:rPr>
          <w:rFonts w:ascii="GHEA Grapalat" w:hAnsi="GHEA Grapalat"/>
          <w:color w:val="000000" w:themeColor="text1"/>
          <w:sz w:val="20"/>
          <w:szCs w:val="20"/>
        </w:rPr>
      </w:pPr>
    </w:p>
    <w:p w14:paraId="4531E00C" w14:textId="27CFBA95" w:rsidR="005744FC" w:rsidRPr="007B1288" w:rsidRDefault="00B2572B" w:rsidP="00695415">
      <w:pPr>
        <w:widowControl w:val="0"/>
        <w:spacing w:after="160"/>
        <w:jc w:val="both"/>
        <w:rPr>
          <w:rFonts w:ascii="GHEA Grapalat" w:hAnsi="GHEA Grapalat"/>
          <w:color w:val="000000" w:themeColor="text1"/>
          <w:sz w:val="20"/>
          <w:szCs w:val="20"/>
        </w:rPr>
      </w:pPr>
      <w:r w:rsidRPr="007B1288">
        <w:rPr>
          <w:rFonts w:ascii="GHEA Grapalat" w:hAnsi="GHEA Grapalat"/>
          <w:color w:val="000000" w:themeColor="text1"/>
          <w:spacing w:val="-6"/>
          <w:sz w:val="20"/>
          <w:szCs w:val="20"/>
        </w:rPr>
        <w:t xml:space="preserve">Рассмотрев приглашение на </w:t>
      </w:r>
      <w:r w:rsidR="006252F6" w:rsidRPr="007B1288">
        <w:rPr>
          <w:rFonts w:ascii="GHEA Grapalat" w:hAnsi="GHEA Grapalat"/>
          <w:color w:val="000000" w:themeColor="text1"/>
          <w:spacing w:val="-6"/>
          <w:sz w:val="20"/>
          <w:szCs w:val="20"/>
        </w:rPr>
        <w:t>открытый конкурс</w:t>
      </w:r>
      <w:r w:rsidRPr="007B1288">
        <w:rPr>
          <w:rFonts w:ascii="GHEA Grapalat" w:hAnsi="GHEA Grapalat"/>
          <w:color w:val="000000" w:themeColor="text1"/>
          <w:spacing w:val="-6"/>
          <w:sz w:val="20"/>
          <w:szCs w:val="20"/>
        </w:rPr>
        <w:t xml:space="preserve"> под кодом </w:t>
      </w:r>
      <w:r w:rsidR="004A03F5" w:rsidRPr="007B1288">
        <w:rPr>
          <w:rFonts w:ascii="GHEA Grapalat" w:hAnsi="GHEA Grapalat"/>
          <w:b/>
          <w:color w:val="000000" w:themeColor="text1"/>
          <w:szCs w:val="16"/>
          <w:lang w:val="af-ZA"/>
        </w:rPr>
        <w:t>ԵՔԿԱ-ԲՄԾՁԲ-23/29</w:t>
      </w:r>
      <w:r w:rsidR="00525BDA" w:rsidRPr="007B1288">
        <w:rPr>
          <w:rFonts w:ascii="GHEA Grapalat" w:hAnsi="GHEA Grapalat"/>
          <w:b/>
          <w:color w:val="000000" w:themeColor="text1"/>
          <w:szCs w:val="16"/>
          <w:lang w:val="af-ZA"/>
        </w:rPr>
        <w:t xml:space="preserve"> </w:t>
      </w:r>
      <w:r w:rsidRPr="007B1288">
        <w:rPr>
          <w:rFonts w:ascii="GHEA Grapalat" w:hAnsi="GHEA Grapalat"/>
          <w:color w:val="000000" w:themeColor="text1"/>
          <w:spacing w:val="-6"/>
          <w:sz w:val="20"/>
          <w:szCs w:val="20"/>
        </w:rPr>
        <w:t>,</w:t>
      </w:r>
      <w:r w:rsidRPr="007B1288">
        <w:rPr>
          <w:rFonts w:ascii="GHEA Grapalat" w:hAnsi="GHEA Grapalat"/>
          <w:color w:val="000000" w:themeColor="text1"/>
          <w:sz w:val="20"/>
          <w:szCs w:val="20"/>
        </w:rPr>
        <w:t xml:space="preserve"> </w:t>
      </w:r>
    </w:p>
    <w:p w14:paraId="256D084C" w14:textId="77777777" w:rsidR="005646FC" w:rsidRPr="007B1288" w:rsidRDefault="005744FC" w:rsidP="00695415">
      <w:pPr>
        <w:widowControl w:val="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в </w:t>
      </w:r>
      <w:r w:rsidR="00B2572B" w:rsidRPr="007B1288">
        <w:rPr>
          <w:rFonts w:ascii="GHEA Grapalat" w:hAnsi="GHEA Grapalat"/>
          <w:color w:val="000000" w:themeColor="text1"/>
          <w:sz w:val="20"/>
          <w:szCs w:val="20"/>
        </w:rPr>
        <w:t>том числе проект заключаемого договора</w:t>
      </w:r>
      <w:r w:rsidRPr="007B1288">
        <w:rPr>
          <w:rFonts w:ascii="GHEA Grapalat" w:hAnsi="GHEA Grapalat"/>
          <w:color w:val="000000" w:themeColor="text1"/>
          <w:sz w:val="20"/>
          <w:szCs w:val="20"/>
        </w:rPr>
        <w:t xml:space="preserve"> </w:t>
      </w:r>
      <w:r w:rsidR="00B2572B" w:rsidRPr="007B1288">
        <w:rPr>
          <w:rFonts w:ascii="GHEA Grapalat" w:hAnsi="GHEA Grapalat"/>
          <w:color w:val="000000" w:themeColor="text1"/>
          <w:sz w:val="20"/>
          <w:szCs w:val="20"/>
        </w:rPr>
        <w:t>___</w:t>
      </w:r>
      <w:r w:rsidRPr="007B1288">
        <w:rPr>
          <w:rFonts w:ascii="GHEA Grapalat" w:hAnsi="GHEA Grapalat"/>
          <w:color w:val="000000" w:themeColor="text1"/>
          <w:sz w:val="20"/>
          <w:szCs w:val="20"/>
        </w:rPr>
        <w:t>________________________</w:t>
      </w:r>
      <w:r w:rsidR="00B2572B" w:rsidRPr="007B1288">
        <w:rPr>
          <w:rFonts w:ascii="GHEA Grapalat" w:hAnsi="GHEA Grapalat"/>
          <w:color w:val="000000" w:themeColor="text1"/>
          <w:sz w:val="20"/>
          <w:szCs w:val="20"/>
        </w:rPr>
        <w:t>____</w:t>
      </w:r>
      <w:r w:rsidR="00191D27" w:rsidRPr="007B1288">
        <w:rPr>
          <w:rFonts w:ascii="GHEA Grapalat" w:hAnsi="GHEA Grapalat"/>
          <w:color w:val="000000" w:themeColor="text1"/>
          <w:sz w:val="20"/>
          <w:szCs w:val="20"/>
        </w:rPr>
        <w:t>___</w:t>
      </w:r>
    </w:p>
    <w:p w14:paraId="62E42094" w14:textId="77777777" w:rsidR="005646FC" w:rsidRPr="007B1288" w:rsidRDefault="005646FC" w:rsidP="00695415">
      <w:pPr>
        <w:widowControl w:val="0"/>
        <w:spacing w:after="160"/>
        <w:jc w:val="both"/>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наименование участника</w:t>
      </w:r>
    </w:p>
    <w:p w14:paraId="64C2A6DA" w14:textId="77777777" w:rsidR="00B2572B" w:rsidRPr="007B1288" w:rsidRDefault="00B2572B" w:rsidP="00695415">
      <w:pPr>
        <w:widowControl w:val="0"/>
        <w:spacing w:after="160"/>
        <w:jc w:val="both"/>
        <w:rPr>
          <w:rFonts w:ascii="GHEA Grapalat" w:hAnsi="GHEA Grapalat"/>
          <w:color w:val="000000" w:themeColor="text1"/>
          <w:sz w:val="20"/>
          <w:szCs w:val="20"/>
        </w:rPr>
      </w:pPr>
      <w:r w:rsidRPr="007B1288">
        <w:rPr>
          <w:rFonts w:ascii="GHEA Grapalat" w:hAnsi="GHEA Grapalat"/>
          <w:color w:val="000000" w:themeColor="text1"/>
          <w:sz w:val="20"/>
          <w:szCs w:val="20"/>
        </w:rPr>
        <w:t>предлагает</w:t>
      </w:r>
      <w:r w:rsidR="005646FC"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выполнить договор по нижеуказанным общим ценам:</w:t>
      </w:r>
    </w:p>
    <w:p w14:paraId="1A87F847" w14:textId="77777777" w:rsidR="00B2572B" w:rsidRPr="007B1288" w:rsidRDefault="005646FC" w:rsidP="00695415">
      <w:pPr>
        <w:widowControl w:val="0"/>
        <w:spacing w:after="160"/>
        <w:jc w:val="right"/>
        <w:rPr>
          <w:rFonts w:ascii="GHEA Grapalat" w:hAnsi="GHEA Grapalat"/>
          <w:color w:val="000000" w:themeColor="text1"/>
          <w:sz w:val="20"/>
          <w:szCs w:val="20"/>
        </w:rPr>
      </w:pPr>
      <w:r w:rsidRPr="007B1288">
        <w:rPr>
          <w:rFonts w:ascii="GHEA Grapalat" w:hAnsi="GHEA Grapalat"/>
          <w:color w:val="000000" w:themeColor="text1"/>
          <w:sz w:val="20"/>
          <w:szCs w:val="20"/>
        </w:rPr>
        <w:t>д</w:t>
      </w:r>
      <w:r w:rsidR="00B2572B" w:rsidRPr="007B1288">
        <w:rPr>
          <w:rFonts w:ascii="GHEA Grapalat" w:hAnsi="GHEA Grapalat"/>
          <w:color w:val="000000" w:themeColor="text1"/>
          <w:sz w:val="20"/>
          <w:szCs w:val="20"/>
        </w:rPr>
        <w:t>рамов РА</w:t>
      </w:r>
    </w:p>
    <w:tbl>
      <w:tblPr>
        <w:tblW w:w="98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57"/>
        <w:gridCol w:w="2153"/>
        <w:gridCol w:w="2250"/>
        <w:gridCol w:w="1890"/>
        <w:gridCol w:w="2432"/>
      </w:tblGrid>
      <w:tr w:rsidR="004A317B" w:rsidRPr="007B1288" w14:paraId="09CDBC6C" w14:textId="77777777" w:rsidTr="00DE29C8">
        <w:trPr>
          <w:trHeight w:val="1529"/>
          <w:jc w:val="center"/>
        </w:trPr>
        <w:tc>
          <w:tcPr>
            <w:tcW w:w="1157" w:type="dxa"/>
            <w:tcBorders>
              <w:top w:val="single" w:sz="4" w:space="0" w:color="auto"/>
              <w:left w:val="single" w:sz="4" w:space="0" w:color="auto"/>
              <w:right w:val="single" w:sz="4" w:space="0" w:color="auto"/>
            </w:tcBorders>
            <w:vAlign w:val="center"/>
          </w:tcPr>
          <w:p w14:paraId="6D4C71AA" w14:textId="77777777" w:rsidR="004A317B" w:rsidRPr="007B1288" w:rsidRDefault="004A317B" w:rsidP="00DE29C8">
            <w:pPr>
              <w:widowControl w:val="0"/>
              <w:ind w:left="160" w:right="274"/>
              <w:jc w:val="center"/>
              <w:rPr>
                <w:rFonts w:ascii="GHEA Grapalat" w:hAnsi="GHEA Grapalat"/>
                <w:b/>
                <w:bCs/>
                <w:color w:val="000000" w:themeColor="text1"/>
                <w:sz w:val="20"/>
                <w:szCs w:val="20"/>
                <w:lang w:val="en-US"/>
              </w:rPr>
            </w:pPr>
            <w:r w:rsidRPr="007B1288">
              <w:rPr>
                <w:rFonts w:ascii="GHEA Grapalat" w:hAnsi="GHEA Grapalat"/>
                <w:b/>
                <w:color w:val="000000" w:themeColor="text1"/>
                <w:sz w:val="20"/>
                <w:szCs w:val="20"/>
              </w:rPr>
              <w:t>Номера лотов</w:t>
            </w:r>
          </w:p>
        </w:tc>
        <w:tc>
          <w:tcPr>
            <w:tcW w:w="2153" w:type="dxa"/>
            <w:tcBorders>
              <w:top w:val="single" w:sz="4" w:space="0" w:color="auto"/>
              <w:left w:val="single" w:sz="4" w:space="0" w:color="auto"/>
              <w:right w:val="single" w:sz="4" w:space="0" w:color="auto"/>
            </w:tcBorders>
            <w:vAlign w:val="center"/>
          </w:tcPr>
          <w:p w14:paraId="28B1779A" w14:textId="77777777" w:rsidR="004A317B" w:rsidRPr="007B1288" w:rsidRDefault="004A317B" w:rsidP="00D519E9">
            <w:pPr>
              <w:widowControl w:val="0"/>
              <w:ind w:left="-133" w:right="-828"/>
              <w:jc w:val="center"/>
              <w:rPr>
                <w:rFonts w:ascii="GHEA Grapalat" w:hAnsi="GHEA Grapalat"/>
                <w:b/>
                <w:bCs/>
                <w:color w:val="000000" w:themeColor="text1"/>
                <w:sz w:val="20"/>
                <w:szCs w:val="20"/>
              </w:rPr>
            </w:pPr>
            <w:r w:rsidRPr="007B1288">
              <w:rPr>
                <w:rFonts w:ascii="GHEA Grapalat" w:hAnsi="GHEA Grapalat"/>
                <w:b/>
                <w:color w:val="000000" w:themeColor="text1"/>
                <w:sz w:val="20"/>
                <w:szCs w:val="20"/>
              </w:rPr>
              <w:t>Наименование</w:t>
            </w:r>
            <w:r w:rsidRPr="007B1288">
              <w:rPr>
                <w:rFonts w:ascii="Calibri" w:hAnsi="Calibri" w:cs="Calibri"/>
                <w:b/>
                <w:color w:val="000000" w:themeColor="text1"/>
                <w:sz w:val="20"/>
                <w:szCs w:val="20"/>
              </w:rPr>
              <w:t> </w:t>
            </w:r>
            <w:r w:rsidRPr="007B1288">
              <w:rPr>
                <w:rFonts w:ascii="GHEA Grapalat" w:hAnsi="GHEA Grapalat"/>
                <w:b/>
                <w:color w:val="000000" w:themeColor="text1"/>
                <w:sz w:val="20"/>
                <w:szCs w:val="20"/>
              </w:rPr>
              <w:t>услуги</w:t>
            </w:r>
          </w:p>
        </w:tc>
        <w:tc>
          <w:tcPr>
            <w:tcW w:w="2250" w:type="dxa"/>
            <w:tcBorders>
              <w:top w:val="single" w:sz="4" w:space="0" w:color="auto"/>
              <w:left w:val="single" w:sz="4" w:space="0" w:color="auto"/>
              <w:right w:val="single" w:sz="4" w:space="0" w:color="auto"/>
            </w:tcBorders>
            <w:vAlign w:val="center"/>
          </w:tcPr>
          <w:p w14:paraId="3B4617B4" w14:textId="77777777" w:rsidR="004A317B" w:rsidRPr="007B1288" w:rsidRDefault="004A317B" w:rsidP="00D519E9">
            <w:pPr>
              <w:widowControl w:val="0"/>
              <w:ind w:left="-558" w:right="-828" w:firstLine="2"/>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Стоимость</w:t>
            </w:r>
          </w:p>
          <w:p w14:paraId="0B08162E" w14:textId="77777777" w:rsidR="004A317B" w:rsidRPr="007B1288" w:rsidRDefault="004A317B" w:rsidP="00D519E9">
            <w:pPr>
              <w:widowControl w:val="0"/>
              <w:ind w:left="-558" w:right="-828" w:firstLine="2"/>
              <w:jc w:val="center"/>
              <w:rPr>
                <w:rFonts w:ascii="GHEA Grapalat" w:hAnsi="GHEA Grapalat"/>
                <w:b/>
                <w:bCs/>
                <w:color w:val="000000" w:themeColor="text1"/>
                <w:sz w:val="20"/>
                <w:szCs w:val="20"/>
              </w:rPr>
            </w:pPr>
            <w:r w:rsidRPr="007B1288">
              <w:rPr>
                <w:rFonts w:ascii="GHEA Grapalat" w:hAnsi="GHEA Grapalat"/>
                <w:color w:val="000000" w:themeColor="text1"/>
                <w:sz w:val="20"/>
                <w:szCs w:val="20"/>
              </w:rPr>
              <w:t xml:space="preserve">(совокупность себестоимости и прогнозируемой прибыли)  </w:t>
            </w:r>
            <w:r w:rsidRPr="007B1288">
              <w:rPr>
                <w:rFonts w:ascii="GHEA Grapalat" w:hAnsi="GHEA Grapalat"/>
                <w:b/>
                <w:color w:val="000000" w:themeColor="text1"/>
                <w:sz w:val="20"/>
                <w:szCs w:val="20"/>
              </w:rPr>
              <w:t xml:space="preserve"> /прописью и цифрами/</w:t>
            </w:r>
          </w:p>
        </w:tc>
        <w:tc>
          <w:tcPr>
            <w:tcW w:w="1890" w:type="dxa"/>
            <w:tcBorders>
              <w:top w:val="single" w:sz="4" w:space="0" w:color="auto"/>
              <w:left w:val="single" w:sz="4" w:space="0" w:color="auto"/>
              <w:right w:val="single" w:sz="4" w:space="0" w:color="auto"/>
            </w:tcBorders>
            <w:vAlign w:val="center"/>
          </w:tcPr>
          <w:p w14:paraId="5047A89E" w14:textId="77777777" w:rsidR="004A317B" w:rsidRPr="007B1288" w:rsidRDefault="004A317B" w:rsidP="00D519E9">
            <w:pPr>
              <w:widowControl w:val="0"/>
              <w:ind w:left="-101" w:right="-828" w:firstLine="9"/>
              <w:jc w:val="center"/>
              <w:rPr>
                <w:rFonts w:ascii="GHEA Grapalat" w:hAnsi="GHEA Grapalat"/>
                <w:b/>
                <w:bCs/>
                <w:color w:val="000000" w:themeColor="text1"/>
                <w:sz w:val="20"/>
                <w:szCs w:val="20"/>
              </w:rPr>
            </w:pPr>
            <w:r w:rsidRPr="007B1288">
              <w:rPr>
                <w:rFonts w:ascii="GHEA Grapalat" w:hAnsi="GHEA Grapalat"/>
                <w:b/>
                <w:color w:val="000000" w:themeColor="text1"/>
                <w:sz w:val="20"/>
                <w:szCs w:val="20"/>
              </w:rPr>
              <w:t>НДС</w:t>
            </w:r>
            <w:r w:rsidRPr="007B1288">
              <w:rPr>
                <w:rStyle w:val="FootnoteReference"/>
                <w:rFonts w:ascii="GHEA Grapalat" w:hAnsi="GHEA Grapalat"/>
                <w:b/>
                <w:color w:val="000000" w:themeColor="text1"/>
                <w:sz w:val="20"/>
                <w:szCs w:val="20"/>
              </w:rPr>
              <w:footnoteReference w:customMarkFollows="1" w:id="2"/>
              <w:t>**</w:t>
            </w:r>
            <w:r w:rsidRPr="007B1288">
              <w:rPr>
                <w:rFonts w:ascii="GHEA Grapalat" w:hAnsi="GHEA Grapalat"/>
                <w:b/>
                <w:color w:val="000000" w:themeColor="text1"/>
                <w:sz w:val="20"/>
                <w:szCs w:val="20"/>
              </w:rPr>
              <w:t>/прописью и цифрами/</w:t>
            </w:r>
          </w:p>
        </w:tc>
        <w:tc>
          <w:tcPr>
            <w:tcW w:w="2432" w:type="dxa"/>
            <w:tcBorders>
              <w:top w:val="single" w:sz="4" w:space="0" w:color="auto"/>
              <w:left w:val="single" w:sz="4" w:space="0" w:color="auto"/>
              <w:right w:val="single" w:sz="4" w:space="0" w:color="auto"/>
            </w:tcBorders>
            <w:vAlign w:val="center"/>
          </w:tcPr>
          <w:p w14:paraId="681CA14B" w14:textId="77777777" w:rsidR="004A317B" w:rsidRPr="007B1288" w:rsidRDefault="004A317B" w:rsidP="00D519E9">
            <w:pPr>
              <w:widowControl w:val="0"/>
              <w:ind w:left="-1093" w:right="-828" w:firstLine="9"/>
              <w:jc w:val="center"/>
              <w:rPr>
                <w:rFonts w:ascii="GHEA Grapalat" w:hAnsi="GHEA Grapalat"/>
                <w:b/>
                <w:bCs/>
                <w:color w:val="000000" w:themeColor="text1"/>
                <w:sz w:val="20"/>
                <w:szCs w:val="20"/>
              </w:rPr>
            </w:pPr>
            <w:r w:rsidRPr="007B1288">
              <w:rPr>
                <w:rFonts w:ascii="GHEA Grapalat" w:hAnsi="GHEA Grapalat"/>
                <w:b/>
                <w:color w:val="000000" w:themeColor="text1"/>
                <w:sz w:val="20"/>
                <w:szCs w:val="20"/>
              </w:rPr>
              <w:t>Общая цена</w:t>
            </w:r>
          </w:p>
          <w:p w14:paraId="2D64A9AA" w14:textId="77777777" w:rsidR="004A317B" w:rsidRPr="007B1288" w:rsidRDefault="004A317B" w:rsidP="00D519E9">
            <w:pPr>
              <w:widowControl w:val="0"/>
              <w:ind w:left="-1012" w:right="-828" w:hanging="1013"/>
              <w:jc w:val="center"/>
              <w:rPr>
                <w:rFonts w:ascii="GHEA Grapalat" w:hAnsi="GHEA Grapalat"/>
                <w:b/>
                <w:bCs/>
                <w:color w:val="000000" w:themeColor="text1"/>
                <w:sz w:val="20"/>
                <w:szCs w:val="20"/>
              </w:rPr>
            </w:pPr>
            <w:r w:rsidRPr="007B1288">
              <w:rPr>
                <w:rFonts w:ascii="GHEA Grapalat" w:hAnsi="GHEA Grapalat"/>
                <w:b/>
                <w:color w:val="000000" w:themeColor="text1"/>
                <w:sz w:val="20"/>
                <w:szCs w:val="20"/>
              </w:rPr>
              <w:t>/прописью и цифрами/</w:t>
            </w:r>
          </w:p>
        </w:tc>
      </w:tr>
      <w:tr w:rsidR="004A317B" w:rsidRPr="007B1288" w14:paraId="1F85A724" w14:textId="77777777" w:rsidTr="00DE29C8">
        <w:trPr>
          <w:jc w:val="center"/>
        </w:trPr>
        <w:tc>
          <w:tcPr>
            <w:tcW w:w="1157" w:type="dxa"/>
            <w:tcBorders>
              <w:top w:val="single" w:sz="4" w:space="0" w:color="auto"/>
              <w:left w:val="single" w:sz="4" w:space="0" w:color="auto"/>
              <w:bottom w:val="single" w:sz="4" w:space="0" w:color="auto"/>
              <w:right w:val="single" w:sz="4" w:space="0" w:color="auto"/>
            </w:tcBorders>
            <w:shd w:val="clear" w:color="auto" w:fill="99CCFF"/>
            <w:vAlign w:val="center"/>
          </w:tcPr>
          <w:p w14:paraId="34C230A9" w14:textId="77777777" w:rsidR="004A317B" w:rsidRPr="007B1288" w:rsidRDefault="004A317B" w:rsidP="00DE29C8">
            <w:pPr>
              <w:widowControl w:val="0"/>
              <w:ind w:left="160" w:right="274"/>
              <w:jc w:val="center"/>
              <w:rPr>
                <w:rFonts w:ascii="GHEA Grapalat" w:hAnsi="GHEA Grapalat"/>
                <w:b/>
                <w:i/>
                <w:color w:val="000000" w:themeColor="text1"/>
                <w:sz w:val="20"/>
                <w:szCs w:val="20"/>
              </w:rPr>
            </w:pPr>
            <w:r w:rsidRPr="007B1288">
              <w:rPr>
                <w:rFonts w:ascii="GHEA Grapalat" w:hAnsi="GHEA Grapalat"/>
                <w:b/>
                <w:i/>
                <w:color w:val="000000" w:themeColor="text1"/>
                <w:sz w:val="20"/>
                <w:szCs w:val="20"/>
              </w:rPr>
              <w:t>1</w:t>
            </w:r>
          </w:p>
        </w:tc>
        <w:tc>
          <w:tcPr>
            <w:tcW w:w="2153" w:type="dxa"/>
            <w:tcBorders>
              <w:top w:val="single" w:sz="4" w:space="0" w:color="auto"/>
              <w:left w:val="single" w:sz="4" w:space="0" w:color="auto"/>
              <w:bottom w:val="single" w:sz="4" w:space="0" w:color="auto"/>
              <w:right w:val="single" w:sz="4" w:space="0" w:color="auto"/>
            </w:tcBorders>
            <w:shd w:val="clear" w:color="auto" w:fill="99CCFF"/>
          </w:tcPr>
          <w:p w14:paraId="18D18A6E" w14:textId="77777777" w:rsidR="004A317B" w:rsidRPr="007B1288" w:rsidRDefault="004A317B" w:rsidP="00DE29C8">
            <w:pPr>
              <w:widowControl w:val="0"/>
              <w:ind w:left="-133" w:right="-828"/>
              <w:jc w:val="center"/>
              <w:rPr>
                <w:rFonts w:ascii="GHEA Grapalat" w:hAnsi="GHEA Grapalat"/>
                <w:b/>
                <w:i/>
                <w:color w:val="000000" w:themeColor="text1"/>
                <w:sz w:val="20"/>
                <w:szCs w:val="20"/>
              </w:rPr>
            </w:pPr>
            <w:r w:rsidRPr="007B1288">
              <w:rPr>
                <w:rFonts w:ascii="GHEA Grapalat" w:hAnsi="GHEA Grapalat"/>
                <w:b/>
                <w:i/>
                <w:color w:val="000000" w:themeColor="text1"/>
                <w:sz w:val="20"/>
                <w:szCs w:val="20"/>
              </w:rPr>
              <w:t>2</w:t>
            </w:r>
          </w:p>
        </w:tc>
        <w:tc>
          <w:tcPr>
            <w:tcW w:w="2250" w:type="dxa"/>
            <w:tcBorders>
              <w:top w:val="single" w:sz="4" w:space="0" w:color="auto"/>
              <w:left w:val="single" w:sz="4" w:space="0" w:color="auto"/>
              <w:bottom w:val="single" w:sz="4" w:space="0" w:color="auto"/>
              <w:right w:val="single" w:sz="4" w:space="0" w:color="auto"/>
            </w:tcBorders>
            <w:shd w:val="clear" w:color="auto" w:fill="99CCFF"/>
          </w:tcPr>
          <w:p w14:paraId="39B858EE" w14:textId="77777777" w:rsidR="004A317B" w:rsidRPr="007B1288" w:rsidRDefault="004A317B" w:rsidP="00DE29C8">
            <w:pPr>
              <w:widowControl w:val="0"/>
              <w:ind w:left="160" w:right="-828"/>
              <w:jc w:val="center"/>
              <w:rPr>
                <w:rFonts w:ascii="GHEA Grapalat" w:hAnsi="GHEA Grapalat"/>
                <w:i/>
                <w:color w:val="000000" w:themeColor="text1"/>
                <w:sz w:val="20"/>
                <w:szCs w:val="20"/>
              </w:rPr>
            </w:pPr>
            <w:r w:rsidRPr="007B1288">
              <w:rPr>
                <w:rFonts w:ascii="GHEA Grapalat" w:hAnsi="GHEA Grapalat"/>
                <w:b/>
                <w:i/>
                <w:color w:val="000000" w:themeColor="text1"/>
                <w:sz w:val="20"/>
                <w:szCs w:val="20"/>
              </w:rPr>
              <w:t>3</w:t>
            </w:r>
          </w:p>
        </w:tc>
        <w:tc>
          <w:tcPr>
            <w:tcW w:w="1890" w:type="dxa"/>
            <w:tcBorders>
              <w:top w:val="single" w:sz="4" w:space="0" w:color="auto"/>
              <w:left w:val="single" w:sz="4" w:space="0" w:color="auto"/>
              <w:bottom w:val="single" w:sz="4" w:space="0" w:color="auto"/>
              <w:right w:val="single" w:sz="4" w:space="0" w:color="auto"/>
            </w:tcBorders>
            <w:shd w:val="clear" w:color="auto" w:fill="99CCFF"/>
          </w:tcPr>
          <w:p w14:paraId="70387A6D" w14:textId="77777777" w:rsidR="004A317B" w:rsidRPr="007B1288" w:rsidRDefault="004A317B" w:rsidP="00DE29C8">
            <w:pPr>
              <w:widowControl w:val="0"/>
              <w:ind w:left="160" w:right="-828"/>
              <w:jc w:val="center"/>
              <w:rPr>
                <w:rFonts w:ascii="GHEA Grapalat" w:hAnsi="GHEA Grapalat"/>
                <w:i/>
                <w:color w:val="000000" w:themeColor="text1"/>
                <w:sz w:val="20"/>
                <w:szCs w:val="20"/>
                <w:lang w:val="en-US"/>
              </w:rPr>
            </w:pPr>
            <w:r w:rsidRPr="007B1288">
              <w:rPr>
                <w:rFonts w:ascii="GHEA Grapalat" w:hAnsi="GHEA Grapalat"/>
                <w:b/>
                <w:i/>
                <w:color w:val="000000" w:themeColor="text1"/>
                <w:sz w:val="20"/>
                <w:szCs w:val="20"/>
                <w:lang w:val="en-US"/>
              </w:rPr>
              <w:t>4</w:t>
            </w:r>
          </w:p>
        </w:tc>
        <w:tc>
          <w:tcPr>
            <w:tcW w:w="2432" w:type="dxa"/>
            <w:tcBorders>
              <w:top w:val="single" w:sz="4" w:space="0" w:color="auto"/>
              <w:left w:val="single" w:sz="4" w:space="0" w:color="auto"/>
              <w:bottom w:val="single" w:sz="4" w:space="0" w:color="auto"/>
              <w:right w:val="single" w:sz="4" w:space="0" w:color="auto"/>
            </w:tcBorders>
            <w:shd w:val="clear" w:color="auto" w:fill="99CCFF"/>
          </w:tcPr>
          <w:p w14:paraId="41BD8AE1" w14:textId="77777777" w:rsidR="004A317B" w:rsidRPr="007B1288" w:rsidRDefault="004A317B" w:rsidP="00DE29C8">
            <w:pPr>
              <w:widowControl w:val="0"/>
              <w:ind w:left="-1012" w:right="-828"/>
              <w:jc w:val="center"/>
              <w:rPr>
                <w:rFonts w:ascii="GHEA Grapalat" w:hAnsi="GHEA Grapalat"/>
                <w:i/>
                <w:color w:val="000000" w:themeColor="text1"/>
                <w:sz w:val="20"/>
                <w:szCs w:val="20"/>
              </w:rPr>
            </w:pPr>
            <w:r w:rsidRPr="007B1288">
              <w:rPr>
                <w:rFonts w:ascii="GHEA Grapalat" w:hAnsi="GHEA Grapalat"/>
                <w:b/>
                <w:i/>
                <w:color w:val="000000" w:themeColor="text1"/>
                <w:sz w:val="20"/>
                <w:szCs w:val="20"/>
                <w:lang w:val="en-US"/>
              </w:rPr>
              <w:t>5</w:t>
            </w:r>
            <w:r w:rsidRPr="007B1288">
              <w:rPr>
                <w:rFonts w:ascii="GHEA Grapalat" w:hAnsi="GHEA Grapalat"/>
                <w:b/>
                <w:i/>
                <w:color w:val="000000" w:themeColor="text1"/>
                <w:sz w:val="20"/>
                <w:szCs w:val="20"/>
              </w:rPr>
              <w:t>=3+4</w:t>
            </w:r>
          </w:p>
        </w:tc>
      </w:tr>
      <w:tr w:rsidR="004A317B" w:rsidRPr="007B1288" w14:paraId="4E39380F" w14:textId="77777777" w:rsidTr="00DE29C8">
        <w:trPr>
          <w:trHeight w:val="20"/>
          <w:jc w:val="center"/>
        </w:trPr>
        <w:tc>
          <w:tcPr>
            <w:tcW w:w="1157" w:type="dxa"/>
            <w:tcBorders>
              <w:top w:val="single" w:sz="4" w:space="0" w:color="auto"/>
              <w:left w:val="single" w:sz="4" w:space="0" w:color="auto"/>
              <w:bottom w:val="single" w:sz="4" w:space="0" w:color="auto"/>
              <w:right w:val="single" w:sz="4" w:space="0" w:color="auto"/>
            </w:tcBorders>
            <w:vAlign w:val="center"/>
          </w:tcPr>
          <w:p w14:paraId="6569DBE7" w14:textId="77777777" w:rsidR="004A317B" w:rsidRPr="007B1288" w:rsidRDefault="004A317B" w:rsidP="00DE29C8">
            <w:pPr>
              <w:widowControl w:val="0"/>
              <w:ind w:left="160" w:right="274"/>
              <w:jc w:val="center"/>
              <w:rPr>
                <w:rFonts w:ascii="GHEA Grapalat" w:hAnsi="GHEA Grapalat"/>
                <w:b/>
                <w:bCs/>
                <w:color w:val="000000" w:themeColor="text1"/>
                <w:sz w:val="20"/>
                <w:szCs w:val="20"/>
              </w:rPr>
            </w:pPr>
            <w:r w:rsidRPr="007B1288">
              <w:rPr>
                <w:rFonts w:ascii="GHEA Grapalat" w:hAnsi="GHEA Grapalat"/>
                <w:b/>
                <w:color w:val="000000" w:themeColor="text1"/>
                <w:sz w:val="20"/>
                <w:szCs w:val="20"/>
              </w:rPr>
              <w:t>1</w:t>
            </w:r>
          </w:p>
        </w:tc>
        <w:tc>
          <w:tcPr>
            <w:tcW w:w="2153" w:type="dxa"/>
            <w:tcBorders>
              <w:top w:val="single" w:sz="4" w:space="0" w:color="auto"/>
              <w:left w:val="single" w:sz="4" w:space="0" w:color="auto"/>
              <w:bottom w:val="single" w:sz="4" w:space="0" w:color="auto"/>
              <w:right w:val="single" w:sz="4" w:space="0" w:color="auto"/>
            </w:tcBorders>
            <w:vAlign w:val="center"/>
          </w:tcPr>
          <w:p w14:paraId="2926263B" w14:textId="77777777" w:rsidR="004A317B" w:rsidRPr="007B1288" w:rsidRDefault="004A317B" w:rsidP="00DE29C8">
            <w:pPr>
              <w:widowControl w:val="0"/>
              <w:ind w:left="-133" w:right="-828"/>
              <w:jc w:val="center"/>
              <w:rPr>
                <w:rFonts w:ascii="GHEA Grapalat" w:hAnsi="GHEA Grapalat"/>
                <w:color w:val="000000" w:themeColor="text1"/>
                <w:sz w:val="20"/>
                <w:szCs w:val="20"/>
              </w:rPr>
            </w:pPr>
            <w:r w:rsidRPr="007B1288">
              <w:rPr>
                <w:rFonts w:ascii="GHEA Grapalat" w:hAnsi="GHEA Grapalat"/>
                <w:color w:val="000000" w:themeColor="text1"/>
                <w:sz w:val="20"/>
                <w:szCs w:val="20"/>
                <w:u w:val="single"/>
                <w:vertAlign w:val="subscript"/>
              </w:rPr>
              <w:t>"Наименование лота предмета закупки № 1"</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7955BD5" w14:textId="77777777" w:rsidR="004A317B" w:rsidRPr="007B1288" w:rsidRDefault="004A317B" w:rsidP="00DE29C8">
            <w:pPr>
              <w:widowControl w:val="0"/>
              <w:ind w:left="160" w:right="-828"/>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7F0CF45" w14:textId="77777777" w:rsidR="004A317B" w:rsidRPr="007B1288" w:rsidRDefault="004A317B" w:rsidP="00DE29C8">
            <w:pPr>
              <w:widowControl w:val="0"/>
              <w:ind w:left="160" w:right="-828"/>
              <w:jc w:val="center"/>
              <w:rPr>
                <w:rFonts w:ascii="GHEA Grapalat" w:hAnsi="GHEA Grapalat"/>
                <w:color w:val="000000" w:themeColor="text1"/>
                <w:sz w:val="20"/>
                <w:szCs w:val="20"/>
              </w:rPr>
            </w:pPr>
          </w:p>
        </w:tc>
        <w:tc>
          <w:tcPr>
            <w:tcW w:w="2432" w:type="dxa"/>
            <w:tcBorders>
              <w:top w:val="single" w:sz="4" w:space="0" w:color="auto"/>
              <w:left w:val="single" w:sz="4" w:space="0" w:color="auto"/>
              <w:bottom w:val="single" w:sz="4" w:space="0" w:color="auto"/>
              <w:right w:val="single" w:sz="4" w:space="0" w:color="auto"/>
            </w:tcBorders>
            <w:shd w:val="clear" w:color="auto" w:fill="auto"/>
          </w:tcPr>
          <w:p w14:paraId="6C4C828C" w14:textId="77777777" w:rsidR="004A317B" w:rsidRPr="007B1288" w:rsidRDefault="004A317B" w:rsidP="00DE29C8">
            <w:pPr>
              <w:widowControl w:val="0"/>
              <w:ind w:left="-1012" w:right="-828"/>
              <w:jc w:val="center"/>
              <w:rPr>
                <w:rFonts w:ascii="GHEA Grapalat" w:hAnsi="GHEA Grapalat"/>
                <w:color w:val="000000" w:themeColor="text1"/>
                <w:sz w:val="20"/>
                <w:szCs w:val="20"/>
              </w:rPr>
            </w:pPr>
          </w:p>
        </w:tc>
      </w:tr>
      <w:tr w:rsidR="004A317B" w:rsidRPr="007B1288" w14:paraId="1F7A7FE5" w14:textId="77777777" w:rsidTr="00DE29C8">
        <w:trPr>
          <w:trHeight w:val="521"/>
          <w:jc w:val="center"/>
        </w:trPr>
        <w:tc>
          <w:tcPr>
            <w:tcW w:w="1157" w:type="dxa"/>
            <w:tcBorders>
              <w:top w:val="single" w:sz="4" w:space="0" w:color="auto"/>
              <w:left w:val="single" w:sz="4" w:space="0" w:color="auto"/>
              <w:bottom w:val="single" w:sz="4" w:space="0" w:color="auto"/>
              <w:right w:val="single" w:sz="4" w:space="0" w:color="auto"/>
            </w:tcBorders>
            <w:vAlign w:val="center"/>
          </w:tcPr>
          <w:p w14:paraId="04287364" w14:textId="77777777" w:rsidR="004A317B" w:rsidRPr="007B1288" w:rsidRDefault="004A317B" w:rsidP="00DE29C8">
            <w:pPr>
              <w:widowControl w:val="0"/>
              <w:ind w:left="160" w:right="274"/>
              <w:jc w:val="center"/>
              <w:rPr>
                <w:rFonts w:ascii="GHEA Grapalat" w:hAnsi="GHEA Grapalat"/>
                <w:b/>
                <w:bCs/>
                <w:color w:val="000000" w:themeColor="text1"/>
                <w:sz w:val="20"/>
                <w:szCs w:val="20"/>
              </w:rPr>
            </w:pPr>
            <w:r w:rsidRPr="007B1288">
              <w:rPr>
                <w:rFonts w:ascii="GHEA Grapalat" w:hAnsi="GHEA Grapalat"/>
                <w:b/>
                <w:color w:val="000000" w:themeColor="text1"/>
                <w:sz w:val="20"/>
                <w:szCs w:val="20"/>
              </w:rPr>
              <w:t>2</w:t>
            </w:r>
          </w:p>
        </w:tc>
        <w:tc>
          <w:tcPr>
            <w:tcW w:w="2153" w:type="dxa"/>
            <w:tcBorders>
              <w:top w:val="single" w:sz="4" w:space="0" w:color="auto"/>
              <w:left w:val="single" w:sz="4" w:space="0" w:color="auto"/>
              <w:bottom w:val="single" w:sz="4" w:space="0" w:color="auto"/>
              <w:right w:val="single" w:sz="4" w:space="0" w:color="auto"/>
            </w:tcBorders>
            <w:vAlign w:val="center"/>
          </w:tcPr>
          <w:p w14:paraId="1EDF71F0" w14:textId="77777777" w:rsidR="004A317B" w:rsidRPr="007B1288" w:rsidRDefault="004A317B" w:rsidP="00DE29C8">
            <w:pPr>
              <w:widowControl w:val="0"/>
              <w:ind w:left="-133" w:right="-828"/>
              <w:jc w:val="center"/>
              <w:rPr>
                <w:rFonts w:ascii="GHEA Grapalat" w:hAnsi="GHEA Grapalat"/>
                <w:color w:val="000000" w:themeColor="text1"/>
                <w:sz w:val="20"/>
                <w:szCs w:val="20"/>
              </w:rPr>
            </w:pPr>
            <w:r w:rsidRPr="007B1288">
              <w:rPr>
                <w:rFonts w:ascii="GHEA Grapalat" w:hAnsi="GHEA Grapalat"/>
                <w:color w:val="000000" w:themeColor="text1"/>
                <w:sz w:val="20"/>
                <w:szCs w:val="20"/>
                <w:u w:val="single"/>
                <w:vertAlign w:val="subscript"/>
              </w:rPr>
              <w:t>"Наименование лота предмета закупки № 2"</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D22B6E9" w14:textId="77777777" w:rsidR="004A317B" w:rsidRPr="007B1288" w:rsidRDefault="004A317B" w:rsidP="00DE29C8">
            <w:pPr>
              <w:widowControl w:val="0"/>
              <w:ind w:left="160" w:right="-828"/>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37D007B9" w14:textId="77777777" w:rsidR="004A317B" w:rsidRPr="007B1288" w:rsidRDefault="004A317B" w:rsidP="00DE29C8">
            <w:pPr>
              <w:widowControl w:val="0"/>
              <w:ind w:left="160" w:right="-828"/>
              <w:jc w:val="center"/>
              <w:rPr>
                <w:rFonts w:ascii="GHEA Grapalat" w:hAnsi="GHEA Grapalat"/>
                <w:color w:val="000000" w:themeColor="text1"/>
                <w:sz w:val="20"/>
                <w:szCs w:val="20"/>
              </w:rPr>
            </w:pPr>
          </w:p>
        </w:tc>
        <w:tc>
          <w:tcPr>
            <w:tcW w:w="2432" w:type="dxa"/>
            <w:tcBorders>
              <w:top w:val="single" w:sz="4" w:space="0" w:color="auto"/>
              <w:left w:val="single" w:sz="4" w:space="0" w:color="auto"/>
              <w:bottom w:val="single" w:sz="4" w:space="0" w:color="auto"/>
              <w:right w:val="single" w:sz="4" w:space="0" w:color="auto"/>
            </w:tcBorders>
            <w:shd w:val="clear" w:color="auto" w:fill="auto"/>
          </w:tcPr>
          <w:p w14:paraId="42C52072" w14:textId="77777777" w:rsidR="004A317B" w:rsidRPr="007B1288" w:rsidRDefault="004A317B" w:rsidP="00DE29C8">
            <w:pPr>
              <w:widowControl w:val="0"/>
              <w:ind w:left="-1012" w:right="-828"/>
              <w:jc w:val="center"/>
              <w:rPr>
                <w:rFonts w:ascii="GHEA Grapalat" w:hAnsi="GHEA Grapalat"/>
                <w:color w:val="000000" w:themeColor="text1"/>
                <w:sz w:val="20"/>
                <w:szCs w:val="20"/>
              </w:rPr>
            </w:pPr>
          </w:p>
        </w:tc>
      </w:tr>
      <w:tr w:rsidR="004A317B" w:rsidRPr="007B1288" w14:paraId="7C56F600" w14:textId="77777777" w:rsidTr="00DE29C8">
        <w:trPr>
          <w:trHeight w:val="20"/>
          <w:jc w:val="center"/>
        </w:trPr>
        <w:tc>
          <w:tcPr>
            <w:tcW w:w="1157" w:type="dxa"/>
            <w:tcBorders>
              <w:top w:val="single" w:sz="4" w:space="0" w:color="auto"/>
              <w:left w:val="single" w:sz="4" w:space="0" w:color="auto"/>
              <w:bottom w:val="single" w:sz="4" w:space="0" w:color="auto"/>
              <w:right w:val="single" w:sz="4" w:space="0" w:color="auto"/>
            </w:tcBorders>
            <w:vAlign w:val="center"/>
          </w:tcPr>
          <w:p w14:paraId="39893CCC" w14:textId="77777777" w:rsidR="004A317B" w:rsidRPr="007B1288" w:rsidRDefault="004A317B" w:rsidP="00DE29C8">
            <w:pPr>
              <w:widowControl w:val="0"/>
              <w:ind w:left="160" w:right="274"/>
              <w:jc w:val="center"/>
              <w:rPr>
                <w:rFonts w:ascii="GHEA Grapalat" w:hAnsi="GHEA Grapalat"/>
                <w:b/>
                <w:bCs/>
                <w:color w:val="000000" w:themeColor="text1"/>
                <w:sz w:val="20"/>
                <w:szCs w:val="20"/>
              </w:rPr>
            </w:pPr>
            <w:r w:rsidRPr="007B1288">
              <w:rPr>
                <w:rFonts w:ascii="GHEA Grapalat" w:hAnsi="GHEA Grapalat"/>
                <w:b/>
                <w:color w:val="000000" w:themeColor="text1"/>
                <w:sz w:val="20"/>
                <w:szCs w:val="20"/>
              </w:rPr>
              <w:t>3</w:t>
            </w:r>
          </w:p>
        </w:tc>
        <w:tc>
          <w:tcPr>
            <w:tcW w:w="2153" w:type="dxa"/>
            <w:tcBorders>
              <w:top w:val="single" w:sz="4" w:space="0" w:color="auto"/>
              <w:left w:val="single" w:sz="4" w:space="0" w:color="auto"/>
              <w:bottom w:val="single" w:sz="4" w:space="0" w:color="auto"/>
              <w:right w:val="single" w:sz="4" w:space="0" w:color="auto"/>
            </w:tcBorders>
            <w:vAlign w:val="center"/>
          </w:tcPr>
          <w:p w14:paraId="60EE3852" w14:textId="77777777" w:rsidR="004A317B" w:rsidRPr="007B1288" w:rsidRDefault="004A317B" w:rsidP="00DE29C8">
            <w:pPr>
              <w:widowControl w:val="0"/>
              <w:ind w:left="-133" w:right="-828"/>
              <w:jc w:val="center"/>
              <w:rPr>
                <w:rFonts w:ascii="GHEA Grapalat" w:hAnsi="GHEA Grapalat"/>
                <w:color w:val="000000" w:themeColor="text1"/>
                <w:sz w:val="20"/>
                <w:szCs w:val="20"/>
              </w:rPr>
            </w:pPr>
            <w:r w:rsidRPr="007B1288">
              <w:rPr>
                <w:rFonts w:ascii="GHEA Grapalat" w:hAnsi="GHEA Grapalat"/>
                <w:color w:val="000000" w:themeColor="text1"/>
                <w:sz w:val="20"/>
                <w:szCs w:val="20"/>
                <w:u w:val="single"/>
                <w:vertAlign w:val="subscript"/>
              </w:rPr>
              <w:t>"Наименование лота предмета закупки № 3"</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DF3964E" w14:textId="77777777" w:rsidR="004A317B" w:rsidRPr="007B1288" w:rsidRDefault="004A317B" w:rsidP="00DE29C8">
            <w:pPr>
              <w:widowControl w:val="0"/>
              <w:ind w:left="160" w:right="-828"/>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4D9F31E" w14:textId="77777777" w:rsidR="004A317B" w:rsidRPr="007B1288" w:rsidRDefault="004A317B" w:rsidP="00DE29C8">
            <w:pPr>
              <w:widowControl w:val="0"/>
              <w:ind w:left="160" w:right="-828"/>
              <w:jc w:val="center"/>
              <w:rPr>
                <w:rFonts w:ascii="GHEA Grapalat" w:hAnsi="GHEA Grapalat"/>
                <w:color w:val="000000" w:themeColor="text1"/>
                <w:sz w:val="20"/>
                <w:szCs w:val="20"/>
              </w:rPr>
            </w:pPr>
          </w:p>
        </w:tc>
        <w:tc>
          <w:tcPr>
            <w:tcW w:w="2432" w:type="dxa"/>
            <w:tcBorders>
              <w:top w:val="single" w:sz="4" w:space="0" w:color="auto"/>
              <w:left w:val="single" w:sz="4" w:space="0" w:color="auto"/>
              <w:bottom w:val="single" w:sz="4" w:space="0" w:color="auto"/>
              <w:right w:val="single" w:sz="4" w:space="0" w:color="auto"/>
            </w:tcBorders>
            <w:shd w:val="clear" w:color="auto" w:fill="auto"/>
          </w:tcPr>
          <w:p w14:paraId="6850BC5C" w14:textId="77777777" w:rsidR="004A317B" w:rsidRPr="007B1288" w:rsidRDefault="004A317B" w:rsidP="00DE29C8">
            <w:pPr>
              <w:widowControl w:val="0"/>
              <w:ind w:left="-1012" w:right="-828"/>
              <w:jc w:val="center"/>
              <w:rPr>
                <w:rFonts w:ascii="GHEA Grapalat" w:hAnsi="GHEA Grapalat"/>
                <w:color w:val="000000" w:themeColor="text1"/>
                <w:sz w:val="20"/>
                <w:szCs w:val="20"/>
              </w:rPr>
            </w:pPr>
          </w:p>
        </w:tc>
      </w:tr>
    </w:tbl>
    <w:p w14:paraId="2F286360" w14:textId="77777777" w:rsidR="00374F4A" w:rsidRPr="007B1288" w:rsidRDefault="00374F4A" w:rsidP="001C25FC">
      <w:pPr>
        <w:widowControl w:val="0"/>
        <w:tabs>
          <w:tab w:val="left" w:pos="6804"/>
        </w:tabs>
        <w:ind w:left="-270"/>
        <w:jc w:val="both"/>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_________________________________________________</w:t>
      </w:r>
      <w:r w:rsidRPr="007B1288">
        <w:rPr>
          <w:rFonts w:ascii="GHEA Grapalat" w:hAnsi="GHEA Grapalat"/>
          <w:color w:val="000000" w:themeColor="text1"/>
          <w:sz w:val="20"/>
          <w:szCs w:val="20"/>
        </w:rPr>
        <w:tab/>
        <w:t>_________________</w:t>
      </w:r>
    </w:p>
    <w:p w14:paraId="3B7919A4" w14:textId="77777777" w:rsidR="00374F4A" w:rsidRPr="007B1288" w:rsidRDefault="00374F4A" w:rsidP="001C25FC">
      <w:pPr>
        <w:widowControl w:val="0"/>
        <w:tabs>
          <w:tab w:val="left" w:pos="7513"/>
        </w:tabs>
        <w:spacing w:after="160"/>
        <w:ind w:left="-270"/>
        <w:jc w:val="both"/>
        <w:rPr>
          <w:rFonts w:ascii="GHEA Grapalat" w:hAnsi="GHEA Grapalat" w:cs="Arial"/>
          <w:color w:val="000000" w:themeColor="text1"/>
          <w:sz w:val="20"/>
          <w:szCs w:val="20"/>
        </w:rPr>
      </w:pPr>
      <w:r w:rsidRPr="007B1288">
        <w:rPr>
          <w:rFonts w:ascii="GHEA Grapalat" w:hAnsi="GHEA Grapalat"/>
          <w:color w:val="000000" w:themeColor="text1"/>
          <w:sz w:val="20"/>
          <w:szCs w:val="20"/>
        </w:rPr>
        <w:t>наименование участника (должность, имя, фамилия руководителя</w:t>
      </w:r>
      <w:r w:rsidR="00335DAA" w:rsidRPr="007B1288">
        <w:rPr>
          <w:rFonts w:ascii="GHEA Grapalat" w:hAnsi="GHEA Grapalat"/>
          <w:color w:val="000000" w:themeColor="text1"/>
          <w:sz w:val="20"/>
          <w:szCs w:val="20"/>
        </w:rPr>
        <w:t>)</w:t>
      </w:r>
      <w:r w:rsidRPr="007B1288">
        <w:rPr>
          <w:rFonts w:ascii="GHEA Grapalat" w:hAnsi="GHEA Grapalat"/>
          <w:color w:val="000000" w:themeColor="text1"/>
          <w:sz w:val="20"/>
          <w:szCs w:val="20"/>
        </w:rPr>
        <w:tab/>
        <w:t>подпись</w:t>
      </w:r>
    </w:p>
    <w:p w14:paraId="2FD97229" w14:textId="77777777" w:rsidR="00DC619D" w:rsidRPr="007B1288" w:rsidRDefault="00DC619D" w:rsidP="001C25FC">
      <w:pPr>
        <w:widowControl w:val="0"/>
        <w:spacing w:after="160"/>
        <w:ind w:left="-270"/>
        <w:jc w:val="both"/>
        <w:rPr>
          <w:rFonts w:ascii="GHEA Grapalat" w:hAnsi="GHEA Grapalat"/>
          <w:color w:val="000000" w:themeColor="text1"/>
          <w:sz w:val="20"/>
          <w:szCs w:val="20"/>
          <w:lang w:val="es-ES"/>
        </w:rPr>
      </w:pPr>
    </w:p>
    <w:p w14:paraId="43FD509B" w14:textId="66A70F37" w:rsidR="00B2572B" w:rsidRPr="007B1288" w:rsidRDefault="00B2572B" w:rsidP="001C25FC">
      <w:pPr>
        <w:widowControl w:val="0"/>
        <w:spacing w:after="160"/>
        <w:ind w:left="-270"/>
        <w:jc w:val="both"/>
        <w:rPr>
          <w:rFonts w:ascii="GHEA Grapalat" w:hAnsi="GHEA Grapalat"/>
          <w:color w:val="000000" w:themeColor="text1"/>
          <w:sz w:val="20"/>
          <w:szCs w:val="20"/>
        </w:rPr>
      </w:pPr>
      <w:r w:rsidRPr="007B1288">
        <w:rPr>
          <w:rFonts w:ascii="GHEA Grapalat" w:hAnsi="GHEA Grapalat"/>
          <w:color w:val="000000" w:themeColor="text1"/>
          <w:sz w:val="20"/>
          <w:szCs w:val="20"/>
        </w:rPr>
        <w:t>М. П.</w:t>
      </w:r>
    </w:p>
    <w:p w14:paraId="31FFA6B2" w14:textId="37AABBDA" w:rsidR="00287BD6" w:rsidRPr="007B1288" w:rsidRDefault="00287BD6" w:rsidP="001C25FC">
      <w:pPr>
        <w:widowControl w:val="0"/>
        <w:spacing w:after="160"/>
        <w:ind w:left="-270"/>
        <w:jc w:val="both"/>
        <w:rPr>
          <w:rFonts w:ascii="GHEA Grapalat" w:hAnsi="GHEA Grapalat"/>
          <w:color w:val="000000" w:themeColor="text1"/>
          <w:sz w:val="20"/>
          <w:szCs w:val="20"/>
        </w:rPr>
      </w:pPr>
    </w:p>
    <w:p w14:paraId="680A2F9C" w14:textId="77777777" w:rsidR="00B217BB" w:rsidRPr="007B1288" w:rsidRDefault="00B217BB" w:rsidP="001C25FC">
      <w:pPr>
        <w:ind w:left="-270"/>
        <w:jc w:val="both"/>
        <w:rPr>
          <w:rFonts w:ascii="GHEA Grapalat" w:hAnsi="GHEA Grapalat"/>
          <w:b/>
          <w:color w:val="000000" w:themeColor="text1"/>
          <w:sz w:val="20"/>
          <w:szCs w:val="20"/>
        </w:rPr>
      </w:pPr>
      <w:r w:rsidRPr="007B1288">
        <w:rPr>
          <w:rFonts w:ascii="GHEA Grapalat" w:hAnsi="GHEA Grapalat"/>
          <w:b/>
          <w:color w:val="000000" w:themeColor="text1"/>
          <w:sz w:val="20"/>
          <w:szCs w:val="20"/>
        </w:rPr>
        <w:br w:type="page"/>
      </w:r>
    </w:p>
    <w:p w14:paraId="025F45E5" w14:textId="77777777" w:rsidR="006252F6" w:rsidRPr="007B1288" w:rsidRDefault="006252F6" w:rsidP="006252F6">
      <w:pPr>
        <w:widowControl w:val="0"/>
        <w:ind w:firstLine="567"/>
        <w:jc w:val="right"/>
        <w:rPr>
          <w:rFonts w:ascii="GHEA Grapalat" w:hAnsi="GHEA Grapalat"/>
          <w:b/>
          <w:color w:val="000000" w:themeColor="text1"/>
          <w:sz w:val="22"/>
        </w:rPr>
      </w:pPr>
      <w:r w:rsidRPr="007B1288">
        <w:rPr>
          <w:rFonts w:ascii="GHEA Grapalat" w:hAnsi="GHEA Grapalat"/>
          <w:b/>
          <w:color w:val="000000" w:themeColor="text1"/>
          <w:sz w:val="22"/>
        </w:rPr>
        <w:lastRenderedPageBreak/>
        <w:t>Приложение № 4</w:t>
      </w:r>
    </w:p>
    <w:p w14:paraId="1C091884" w14:textId="112CC023" w:rsidR="006252F6" w:rsidRPr="007B1288" w:rsidRDefault="006252F6" w:rsidP="006252F6">
      <w:pPr>
        <w:widowControl w:val="0"/>
        <w:ind w:firstLine="567"/>
        <w:jc w:val="right"/>
        <w:rPr>
          <w:rFonts w:ascii="GHEA Grapalat" w:hAnsi="GHEA Grapalat" w:cs="Arial"/>
          <w:b/>
          <w:color w:val="000000" w:themeColor="text1"/>
          <w:sz w:val="22"/>
        </w:rPr>
      </w:pPr>
      <w:r w:rsidRPr="007B1288">
        <w:rPr>
          <w:rFonts w:ascii="GHEA Grapalat" w:hAnsi="GHEA Grapalat"/>
          <w:b/>
          <w:color w:val="000000" w:themeColor="text1"/>
          <w:sz w:val="22"/>
        </w:rPr>
        <w:t>к Приглашению на открытый конкурс</w:t>
      </w:r>
      <w:r w:rsidRPr="007B1288">
        <w:rPr>
          <w:rFonts w:ascii="GHEA Grapalat" w:hAnsi="GHEA Grapalat" w:cs="Arial"/>
          <w:b/>
          <w:color w:val="000000" w:themeColor="text1"/>
          <w:sz w:val="22"/>
        </w:rPr>
        <w:br/>
      </w:r>
      <w:r w:rsidRPr="007B1288">
        <w:rPr>
          <w:rFonts w:ascii="GHEA Grapalat" w:hAnsi="GHEA Grapalat"/>
          <w:b/>
          <w:color w:val="000000" w:themeColor="text1"/>
          <w:sz w:val="22"/>
        </w:rPr>
        <w:t xml:space="preserve">под кодом </w:t>
      </w:r>
      <w:r w:rsidR="004A03F5" w:rsidRPr="007B1288">
        <w:rPr>
          <w:rFonts w:ascii="GHEA Grapalat" w:hAnsi="GHEA Grapalat"/>
          <w:b/>
          <w:color w:val="000000" w:themeColor="text1"/>
          <w:sz w:val="22"/>
          <w:lang w:val="hy-AM"/>
        </w:rPr>
        <w:t>ԵՔԿԱ-ԲՄԾՁԲ-23/29</w:t>
      </w:r>
    </w:p>
    <w:p w14:paraId="23FE4DE2" w14:textId="77777777" w:rsidR="006252F6" w:rsidRPr="007B1288" w:rsidRDefault="006252F6" w:rsidP="006252F6">
      <w:pPr>
        <w:pStyle w:val="BodyTextIndent3"/>
        <w:widowControl w:val="0"/>
        <w:spacing w:line="240" w:lineRule="auto"/>
        <w:jc w:val="center"/>
        <w:rPr>
          <w:rFonts w:ascii="GHEA Grapalat" w:hAnsi="GHEA Grapalat"/>
          <w:color w:val="000000" w:themeColor="text1"/>
          <w:sz w:val="22"/>
          <w:szCs w:val="24"/>
          <w:lang w:val="hy-AM"/>
        </w:rPr>
      </w:pPr>
      <w:r w:rsidRPr="007B1288">
        <w:rPr>
          <w:rFonts w:ascii="GHEA Grapalat" w:hAnsi="GHEA Grapalat"/>
          <w:color w:val="000000" w:themeColor="text1"/>
          <w:sz w:val="22"/>
          <w:szCs w:val="24"/>
        </w:rPr>
        <w:t xml:space="preserve">ГАРАНТИЯ </w:t>
      </w:r>
      <w:r w:rsidRPr="007B1288">
        <w:rPr>
          <w:rFonts w:ascii="GHEA Grapalat" w:hAnsi="GHEA Grapalat"/>
          <w:color w:val="000000" w:themeColor="text1"/>
          <w:sz w:val="22"/>
          <w:szCs w:val="24"/>
          <w:lang w:val="en-US"/>
        </w:rPr>
        <w:t>N</w:t>
      </w:r>
      <w:r w:rsidRPr="007B1288">
        <w:rPr>
          <w:rFonts w:ascii="GHEA Grapalat" w:hAnsi="GHEA Grapalat"/>
          <w:color w:val="000000" w:themeColor="text1"/>
          <w:sz w:val="22"/>
          <w:szCs w:val="24"/>
          <w:lang w:val="hy-AM"/>
        </w:rPr>
        <w:t>________</w:t>
      </w:r>
    </w:p>
    <w:p w14:paraId="6DFE9DFB" w14:textId="77777777" w:rsidR="006252F6" w:rsidRPr="007B1288" w:rsidRDefault="006252F6" w:rsidP="006252F6">
      <w:pPr>
        <w:widowControl w:val="0"/>
        <w:ind w:left="567" w:right="565"/>
        <w:jc w:val="center"/>
        <w:rPr>
          <w:rFonts w:ascii="GHEA Grapalat" w:hAnsi="GHEA Grapalat"/>
          <w:b/>
          <w:color w:val="000000" w:themeColor="text1"/>
          <w:sz w:val="22"/>
        </w:rPr>
      </w:pPr>
      <w:r w:rsidRPr="007B1288">
        <w:rPr>
          <w:rFonts w:ascii="GHEA Grapalat" w:hAnsi="GHEA Grapalat"/>
          <w:b/>
          <w:color w:val="000000" w:themeColor="text1"/>
          <w:sz w:val="22"/>
        </w:rPr>
        <w:t>(обеспечение квалификации)</w:t>
      </w:r>
    </w:p>
    <w:p w14:paraId="5BFF9FF1" w14:textId="77777777" w:rsidR="006252F6" w:rsidRPr="007B1288" w:rsidRDefault="006252F6" w:rsidP="006252F6">
      <w:pPr>
        <w:pStyle w:val="NormalWeb"/>
        <w:shd w:val="clear" w:color="auto" w:fill="FFFFFF"/>
        <w:spacing w:before="0" w:beforeAutospacing="0" w:after="0" w:afterAutospacing="0"/>
        <w:jc w:val="both"/>
        <w:rPr>
          <w:rStyle w:val="Strong"/>
          <w:rFonts w:ascii="GHEA Grapalat" w:hAnsi="GHEA Grapalat"/>
          <w:b w:val="0"/>
          <w:bCs w:val="0"/>
          <w:color w:val="000000" w:themeColor="text1"/>
          <w:sz w:val="18"/>
          <w:szCs w:val="20"/>
          <w:lang w:val="hy-AM"/>
        </w:rPr>
      </w:pPr>
      <w:r w:rsidRPr="007B1288">
        <w:rPr>
          <w:rFonts w:ascii="GHEA Grapalat" w:eastAsiaTheme="minorHAnsi" w:hAnsi="GHEA Grapalat" w:cstheme="minorBidi"/>
          <w:color w:val="000000" w:themeColor="text1"/>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7B1288">
        <w:rPr>
          <w:rFonts w:eastAsiaTheme="minorHAnsi" w:cstheme="minorBidi"/>
          <w:color w:val="000000" w:themeColor="text1"/>
          <w:sz w:val="22"/>
        </w:rPr>
        <w:t xml:space="preserve"> N</w:t>
      </w:r>
      <w:r w:rsidRPr="007B1288">
        <w:rPr>
          <w:rFonts w:eastAsiaTheme="minorHAnsi" w:cstheme="minorBidi"/>
          <w:color w:val="000000" w:themeColor="text1"/>
          <w:sz w:val="22"/>
          <w:lang w:val="hy-AM"/>
        </w:rPr>
        <w:t xml:space="preserve">  </w:t>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rPr>
        <w:t xml:space="preserve">                                                                    </w:t>
      </w:r>
    </w:p>
    <w:p w14:paraId="78A7C0D5" w14:textId="77777777" w:rsidR="006252F6" w:rsidRPr="007B1288" w:rsidRDefault="006252F6" w:rsidP="006252F6">
      <w:pPr>
        <w:pStyle w:val="NormalWeb"/>
        <w:shd w:val="clear" w:color="auto" w:fill="FFFFFF"/>
        <w:spacing w:before="0" w:beforeAutospacing="0" w:after="0" w:afterAutospacing="0"/>
        <w:ind w:left="-142"/>
        <w:rPr>
          <w:rStyle w:val="Strong"/>
          <w:rFonts w:ascii="GHEA Grapalat" w:hAnsi="GHEA Grapalat"/>
          <w:b w:val="0"/>
          <w:color w:val="000000" w:themeColor="text1"/>
          <w:sz w:val="16"/>
          <w:szCs w:val="18"/>
        </w:rPr>
      </w:pPr>
      <w:r w:rsidRPr="007B1288">
        <w:rPr>
          <w:rStyle w:val="Strong"/>
          <w:rFonts w:ascii="GHEA Grapalat" w:hAnsi="GHEA Grapalat"/>
          <w:b w:val="0"/>
          <w:color w:val="000000" w:themeColor="text1"/>
          <w:sz w:val="16"/>
          <w:szCs w:val="18"/>
          <w:lang w:val="hy-AM"/>
        </w:rPr>
        <w:tab/>
      </w:r>
      <w:r w:rsidRPr="007B1288">
        <w:rPr>
          <w:rStyle w:val="Strong"/>
          <w:rFonts w:ascii="GHEA Grapalat" w:hAnsi="GHEA Grapalat"/>
          <w:b w:val="0"/>
          <w:color w:val="000000" w:themeColor="text1"/>
          <w:sz w:val="16"/>
          <w:szCs w:val="18"/>
        </w:rPr>
        <w:t xml:space="preserve">                                                                            номер заключаемого договора</w:t>
      </w:r>
    </w:p>
    <w:p w14:paraId="569D94E0" w14:textId="77777777" w:rsidR="006252F6" w:rsidRPr="007B1288" w:rsidRDefault="006252F6" w:rsidP="006252F6">
      <w:pPr>
        <w:pStyle w:val="NormalWeb"/>
        <w:shd w:val="clear" w:color="auto" w:fill="FFFFFF"/>
        <w:spacing w:before="0" w:beforeAutospacing="0" w:after="0" w:afterAutospacing="0"/>
        <w:ind w:left="-142"/>
        <w:rPr>
          <w:rStyle w:val="Strong"/>
          <w:rFonts w:ascii="GHEA Grapalat" w:hAnsi="GHEA Grapalat"/>
          <w:b w:val="0"/>
          <w:bCs w:val="0"/>
          <w:color w:val="000000" w:themeColor="text1"/>
          <w:sz w:val="18"/>
          <w:szCs w:val="20"/>
          <w:lang w:val="hy-AM"/>
        </w:rPr>
      </w:pPr>
      <w:r w:rsidRPr="007B1288">
        <w:rPr>
          <w:rFonts w:ascii="GHEA Grapalat" w:eastAsiaTheme="minorHAnsi" w:hAnsi="GHEA Grapalat" w:cstheme="minorBidi"/>
          <w:color w:val="000000" w:themeColor="text1"/>
          <w:sz w:val="22"/>
        </w:rPr>
        <w:t xml:space="preserve">  заключаемым</w:t>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Fonts w:eastAsiaTheme="minorHAnsi" w:cstheme="minorBidi"/>
          <w:color w:val="000000" w:themeColor="text1"/>
          <w:sz w:val="22"/>
        </w:rPr>
        <w:t xml:space="preserve"> (</w:t>
      </w:r>
      <w:r w:rsidRPr="007B1288">
        <w:rPr>
          <w:rFonts w:ascii="GHEA Grapalat" w:eastAsiaTheme="minorHAnsi" w:hAnsi="GHEA Grapalat" w:cstheme="minorBidi"/>
          <w:color w:val="000000" w:themeColor="text1"/>
          <w:sz w:val="22"/>
        </w:rPr>
        <w:t xml:space="preserve">далее-принципал ) в результате  </w:t>
      </w:r>
    </w:p>
    <w:p w14:paraId="76654BFC" w14:textId="77777777" w:rsidR="006252F6" w:rsidRPr="007B1288" w:rsidRDefault="006252F6" w:rsidP="006252F6">
      <w:pPr>
        <w:pStyle w:val="NormalWeb"/>
        <w:shd w:val="clear" w:color="auto" w:fill="FFFFFF"/>
        <w:spacing w:before="0" w:beforeAutospacing="0" w:after="0" w:afterAutospacing="0"/>
        <w:ind w:left="-142"/>
        <w:rPr>
          <w:rFonts w:cs="Sylfaen"/>
          <w:b/>
          <w:color w:val="000000" w:themeColor="text1"/>
          <w:sz w:val="16"/>
          <w:szCs w:val="18"/>
          <w:vertAlign w:val="superscript"/>
          <w:lang w:val="hy-AM"/>
        </w:rPr>
      </w:pPr>
      <w:r w:rsidRPr="007B1288">
        <w:rPr>
          <w:rStyle w:val="Strong"/>
          <w:rFonts w:ascii="GHEA Grapalat" w:hAnsi="GHEA Grapalat"/>
          <w:b w:val="0"/>
          <w:color w:val="000000" w:themeColor="text1"/>
          <w:sz w:val="16"/>
          <w:szCs w:val="18"/>
        </w:rPr>
        <w:t xml:space="preserve">                                  наименование отобранного участника</w:t>
      </w:r>
      <w:r w:rsidRPr="007B1288">
        <w:rPr>
          <w:rStyle w:val="Strong"/>
          <w:rFonts w:ascii="GHEA Grapalat" w:hAnsi="GHEA Grapalat"/>
          <w:b w:val="0"/>
          <w:color w:val="000000" w:themeColor="text1"/>
          <w:sz w:val="16"/>
          <w:szCs w:val="18"/>
          <w:lang w:val="hy-AM"/>
        </w:rPr>
        <w:tab/>
      </w:r>
    </w:p>
    <w:p w14:paraId="2720F0FE"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Style w:val="Strong"/>
          <w:rFonts w:ascii="GHEA Grapalat" w:hAnsi="GHEA Grapalat"/>
          <w:color w:val="000000" w:themeColor="text1"/>
          <w:sz w:val="18"/>
          <w:szCs w:val="20"/>
          <w:lang w:val="hy-AM"/>
        </w:rPr>
        <w:tab/>
      </w:r>
      <w:r w:rsidRPr="007B1288">
        <w:rPr>
          <w:rFonts w:eastAsiaTheme="minorHAnsi" w:cstheme="minorBidi"/>
          <w:color w:val="000000" w:themeColor="text1"/>
          <w:sz w:val="22"/>
        </w:rPr>
        <w:t xml:space="preserve"> </w:t>
      </w:r>
    </w:p>
    <w:p w14:paraId="35CA1039" w14:textId="5EB2E721" w:rsidR="006252F6" w:rsidRPr="007B1288" w:rsidRDefault="006252F6" w:rsidP="006252F6">
      <w:pPr>
        <w:pStyle w:val="NormalWeb"/>
        <w:shd w:val="clear" w:color="auto" w:fill="FFFFFF"/>
        <w:spacing w:before="0" w:beforeAutospacing="0" w:after="0" w:afterAutospacing="0"/>
        <w:jc w:val="both"/>
        <w:rPr>
          <w:rFonts w:ascii="GHEA Grapalat" w:hAnsi="GHEA Grapalat"/>
          <w:color w:val="000000" w:themeColor="text1"/>
          <w:sz w:val="18"/>
          <w:szCs w:val="20"/>
          <w:lang w:val="hy-AM"/>
        </w:rPr>
      </w:pPr>
      <w:r w:rsidRPr="007B1288">
        <w:rPr>
          <w:rFonts w:ascii="GHEA Grapalat" w:eastAsiaTheme="minorHAnsi" w:hAnsi="GHEA Grapalat" w:cstheme="minorBidi"/>
          <w:color w:val="000000" w:themeColor="text1"/>
          <w:sz w:val="22"/>
        </w:rPr>
        <w:t xml:space="preserve">организованной </w:t>
      </w:r>
      <w:r w:rsidR="006A6D97" w:rsidRPr="007B1288">
        <w:rPr>
          <w:rFonts w:ascii="GHEA Grapalat" w:hAnsi="GHEA Grapalat"/>
          <w:iCs/>
          <w:color w:val="000000" w:themeColor="text1"/>
          <w:sz w:val="22"/>
          <w:lang w:val="af-ZA"/>
        </w:rPr>
        <w:t>ОНКО “Ереванский зоопарк”</w:t>
      </w:r>
      <w:r w:rsidRPr="007B1288">
        <w:rPr>
          <w:rFonts w:ascii="GHEA Grapalat" w:hAnsi="GHEA Grapalat"/>
          <w:color w:val="000000" w:themeColor="text1"/>
          <w:sz w:val="18"/>
          <w:szCs w:val="20"/>
          <w:lang w:val="hy-AM"/>
        </w:rPr>
        <w:t xml:space="preserve"> </w:t>
      </w:r>
      <w:r w:rsidRPr="007B1288">
        <w:rPr>
          <w:rFonts w:ascii="GHEA Grapalat" w:eastAsiaTheme="minorHAnsi" w:hAnsi="GHEA Grapalat" w:cstheme="minorBidi"/>
          <w:color w:val="000000" w:themeColor="text1"/>
          <w:sz w:val="22"/>
        </w:rPr>
        <w:t xml:space="preserve"> (далее-бенефициар) процедуры  закупок под кодом </w:t>
      </w:r>
      <w:r w:rsidR="004A03F5" w:rsidRPr="007B1288">
        <w:rPr>
          <w:rFonts w:ascii="GHEA Grapalat" w:hAnsi="GHEA Grapalat" w:cs="Times Armenian"/>
          <w:color w:val="000000" w:themeColor="text1"/>
          <w:sz w:val="18"/>
          <w:lang w:val="af-ZA"/>
        </w:rPr>
        <w:t>ԵՔԿԱ-ԲՄԾՁԲ-23/29</w:t>
      </w:r>
      <w:r w:rsidRPr="007B1288">
        <w:rPr>
          <w:rFonts w:ascii="GHEA Grapalat" w:eastAsiaTheme="minorHAnsi" w:hAnsi="GHEA Grapalat" w:cstheme="minorBidi"/>
          <w:color w:val="000000" w:themeColor="text1"/>
          <w:sz w:val="22"/>
        </w:rPr>
        <w:t>.</w:t>
      </w:r>
    </w:p>
    <w:p w14:paraId="23DD2D48" w14:textId="77777777" w:rsidR="006252F6" w:rsidRPr="007B1288" w:rsidRDefault="006252F6" w:rsidP="006252F6">
      <w:pPr>
        <w:pStyle w:val="NormalWeb"/>
        <w:shd w:val="clear" w:color="auto" w:fill="FFFFFF"/>
        <w:spacing w:before="0" w:beforeAutospacing="0" w:after="0" w:afterAutospacing="0"/>
        <w:jc w:val="both"/>
        <w:rPr>
          <w:rFonts w:ascii="GHEA Grapalat" w:eastAsiaTheme="minorHAnsi" w:hAnsi="GHEA Grapalat" w:cstheme="minorBidi"/>
          <w:color w:val="000000" w:themeColor="text1"/>
          <w:sz w:val="16"/>
          <w:szCs w:val="18"/>
        </w:rPr>
      </w:pPr>
      <w:r w:rsidRPr="007B1288">
        <w:rPr>
          <w:rFonts w:ascii="GHEA Grapalat" w:eastAsiaTheme="minorHAnsi" w:hAnsi="GHEA Grapalat" w:cstheme="minorBidi"/>
          <w:color w:val="000000" w:themeColor="text1"/>
          <w:sz w:val="22"/>
        </w:rPr>
        <w:t xml:space="preserve">                                                         </w:t>
      </w:r>
    </w:p>
    <w:p w14:paraId="771EDD13" w14:textId="77777777" w:rsidR="006252F6" w:rsidRPr="007B1288" w:rsidRDefault="006252F6" w:rsidP="006252F6">
      <w:pPr>
        <w:pStyle w:val="NormalWeb"/>
        <w:spacing w:before="0" w:beforeAutospacing="0" w:after="0" w:afterAutospacing="0"/>
        <w:jc w:val="both"/>
        <w:rPr>
          <w:rFonts w:ascii="GHEA Grapalat" w:eastAsiaTheme="minorHAnsi" w:hAnsi="GHEA Grapalat" w:cstheme="minorBidi"/>
          <w:color w:val="000000" w:themeColor="text1"/>
          <w:sz w:val="22"/>
          <w:lang w:val="hy-AM"/>
        </w:rPr>
      </w:pPr>
      <w:r w:rsidRPr="007B1288">
        <w:rPr>
          <w:rFonts w:ascii="GHEA Grapalat" w:eastAsiaTheme="minorHAnsi" w:hAnsi="GHEA Grapalat" w:cstheme="minorBidi"/>
          <w:color w:val="000000" w:themeColor="text1"/>
          <w:sz w:val="22"/>
        </w:rPr>
        <w:t xml:space="preserve">  2.  По гарантии </w:t>
      </w:r>
      <w:r w:rsidRPr="007B1288">
        <w:rPr>
          <w:rFonts w:ascii="GHEA Grapalat" w:eastAsiaTheme="minorHAnsi" w:hAnsi="GHEA Grapalat" w:cstheme="minorBidi"/>
          <w:color w:val="000000" w:themeColor="text1"/>
          <w:sz w:val="22"/>
          <w:lang w:val="hy-AM"/>
        </w:rPr>
        <w:t xml:space="preserve">---------------------------------------------------------------------------- </w:t>
      </w:r>
    </w:p>
    <w:p w14:paraId="76140B66" w14:textId="77777777" w:rsidR="006252F6" w:rsidRPr="007B1288" w:rsidRDefault="006252F6" w:rsidP="006252F6">
      <w:pPr>
        <w:pStyle w:val="NormalWeb"/>
        <w:spacing w:before="0" w:beforeAutospacing="0" w:after="0" w:afterAutospacing="0"/>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16"/>
          <w:szCs w:val="18"/>
        </w:rPr>
        <w:t xml:space="preserve">                                     наименование выдающего гарантию банка </w:t>
      </w:r>
    </w:p>
    <w:p w14:paraId="7A063EAA" w14:textId="77777777" w:rsidR="006252F6" w:rsidRPr="007B1288" w:rsidRDefault="006252F6" w:rsidP="006252F6">
      <w:pPr>
        <w:pStyle w:val="NormalWeb"/>
        <w:spacing w:before="0" w:beforeAutospacing="0" w:after="0" w:afterAutospacing="0"/>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5C9EEE47" w14:textId="77777777" w:rsidR="006252F6" w:rsidRPr="007B1288" w:rsidRDefault="006252F6" w:rsidP="006252F6">
      <w:pPr>
        <w:pStyle w:val="NormalWeb"/>
        <w:shd w:val="clear" w:color="auto" w:fill="FFFFFF"/>
        <w:spacing w:before="0" w:beforeAutospacing="0" w:after="0" w:afterAutospacing="0"/>
        <w:jc w:val="both"/>
        <w:rPr>
          <w:rFonts w:ascii="GHEA Grapalat" w:eastAsiaTheme="minorHAnsi" w:hAnsi="GHEA Grapalat" w:cstheme="minorBidi"/>
          <w:color w:val="000000" w:themeColor="text1"/>
          <w:sz w:val="16"/>
          <w:szCs w:val="18"/>
        </w:rPr>
      </w:pPr>
      <w:r w:rsidRPr="007B1288">
        <w:rPr>
          <w:rFonts w:ascii="GHEA Grapalat" w:eastAsiaTheme="minorHAnsi" w:hAnsi="GHEA Grapalat" w:cstheme="minorBidi"/>
          <w:color w:val="000000" w:themeColor="text1"/>
          <w:sz w:val="22"/>
        </w:rPr>
        <w:t xml:space="preserve">                                                              </w:t>
      </w:r>
      <w:r w:rsidRPr="007B1288">
        <w:rPr>
          <w:rFonts w:ascii="GHEA Grapalat" w:eastAsiaTheme="minorHAnsi" w:hAnsi="GHEA Grapalat" w:cstheme="minorBidi"/>
          <w:color w:val="000000" w:themeColor="text1"/>
          <w:sz w:val="16"/>
          <w:szCs w:val="18"/>
        </w:rPr>
        <w:t xml:space="preserve">сумма в цифрах и прописью         </w:t>
      </w:r>
    </w:p>
    <w:p w14:paraId="5827F0A2" w14:textId="77777777" w:rsidR="006252F6" w:rsidRPr="007B1288" w:rsidRDefault="006252F6" w:rsidP="006252F6">
      <w:pPr>
        <w:pStyle w:val="NormalWeb"/>
        <w:shd w:val="clear" w:color="auto" w:fill="FFFFFF"/>
        <w:spacing w:before="0" w:beforeAutospacing="0" w:after="0" w:afterAutospacing="0"/>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гарантии) в течение пяти рабочих  дней после получения требования. </w:t>
      </w:r>
    </w:p>
    <w:p w14:paraId="0F4764B3" w14:textId="5F339216" w:rsidR="006252F6" w:rsidRPr="007B1288" w:rsidRDefault="006252F6" w:rsidP="006252F6">
      <w:pPr>
        <w:pStyle w:val="NormalWeb"/>
        <w:shd w:val="clear" w:color="auto" w:fill="FFFFFF"/>
        <w:spacing w:before="0" w:beforeAutospacing="0" w:after="0" w:afterAutospacing="0"/>
        <w:ind w:firstLine="708"/>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Выплата производится посредством перечисления на расчетный счет</w:t>
      </w:r>
      <w:r w:rsidRPr="007B1288">
        <w:rPr>
          <w:rFonts w:ascii="GHEA Grapalat" w:hAnsi="GHEA Grapalat" w:cs="Sylfaen"/>
          <w:color w:val="000000" w:themeColor="text1"/>
          <w:sz w:val="22"/>
          <w:lang w:val="es-ES"/>
        </w:rPr>
        <w:t xml:space="preserve"> </w:t>
      </w:r>
      <w:r w:rsidR="006A6D97" w:rsidRPr="007B1288">
        <w:rPr>
          <w:rFonts w:ascii="GHEA Grapalat" w:hAnsi="GHEA Grapalat" w:cs="Sylfaen"/>
          <w:color w:val="000000" w:themeColor="text1"/>
          <w:sz w:val="22"/>
          <w:lang w:val="es-ES"/>
        </w:rPr>
        <w:t>22000919024000</w:t>
      </w:r>
      <w:r w:rsidRPr="007B1288">
        <w:rPr>
          <w:rFonts w:ascii="GHEA Grapalat" w:eastAsiaTheme="minorHAnsi" w:hAnsi="GHEA Grapalat" w:cstheme="minorBidi"/>
          <w:color w:val="000000" w:themeColor="text1"/>
          <w:sz w:val="22"/>
        </w:rPr>
        <w:t xml:space="preserve"> бенефициара.</w:t>
      </w:r>
    </w:p>
    <w:p w14:paraId="40EEE571" w14:textId="77777777" w:rsidR="006252F6" w:rsidRPr="007B1288" w:rsidRDefault="006252F6" w:rsidP="006252F6">
      <w:pPr>
        <w:pStyle w:val="NormalWeb"/>
        <w:shd w:val="clear" w:color="auto" w:fill="FFFFFF"/>
        <w:spacing w:before="0" w:beforeAutospacing="0" w:after="0" w:afterAutospacing="0"/>
        <w:ind w:firstLine="375"/>
        <w:jc w:val="both"/>
        <w:rPr>
          <w:rStyle w:val="Strong"/>
          <w:rFonts w:ascii="GHEA Grapalat" w:hAnsi="GHEA Grapalat"/>
          <w:b w:val="0"/>
          <w:bCs w:val="0"/>
          <w:color w:val="000000" w:themeColor="text1"/>
          <w:sz w:val="18"/>
          <w:szCs w:val="20"/>
        </w:rPr>
      </w:pPr>
      <w:r w:rsidRPr="007B1288">
        <w:rPr>
          <w:rStyle w:val="Strong"/>
          <w:rFonts w:ascii="GHEA Grapalat" w:hAnsi="GHEA Grapalat"/>
          <w:color w:val="000000" w:themeColor="text1"/>
          <w:sz w:val="18"/>
          <w:szCs w:val="20"/>
        </w:rPr>
        <w:t xml:space="preserve">3. </w:t>
      </w:r>
      <w:r w:rsidRPr="007B1288">
        <w:rPr>
          <w:rFonts w:ascii="GHEA Grapalat" w:eastAsiaTheme="minorHAnsi" w:hAnsi="GHEA Grapalat" w:cstheme="minorBidi"/>
          <w:color w:val="000000" w:themeColor="text1"/>
          <w:sz w:val="22"/>
        </w:rPr>
        <w:t>Настоящая гарантия является безотзывной.</w:t>
      </w:r>
    </w:p>
    <w:p w14:paraId="27E505A8" w14:textId="77777777" w:rsidR="006252F6" w:rsidRPr="007B1288" w:rsidRDefault="006252F6" w:rsidP="006252F6">
      <w:pPr>
        <w:pStyle w:val="NormalWeb"/>
        <w:shd w:val="clear" w:color="auto" w:fill="FFFFFF"/>
        <w:spacing w:before="0" w:beforeAutospacing="0" w:after="0" w:afterAutospacing="0"/>
        <w:ind w:firstLine="375"/>
        <w:jc w:val="both"/>
        <w:rPr>
          <w:rStyle w:val="Strong"/>
          <w:rFonts w:ascii="GHEA Grapalat" w:hAnsi="GHEA Grapalat"/>
          <w:b w:val="0"/>
          <w:bCs w:val="0"/>
          <w:color w:val="000000" w:themeColor="text1"/>
          <w:sz w:val="18"/>
          <w:szCs w:val="20"/>
        </w:rPr>
      </w:pPr>
    </w:p>
    <w:p w14:paraId="1816BD33"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B6505B9" w14:textId="77777777" w:rsidR="006252F6" w:rsidRPr="007B1288" w:rsidRDefault="006252F6" w:rsidP="006252F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5. Гарантия действует со дня вступления в силу договора под кодом N_____________________ заключаемого между бенефициаром  и принципалом </w:t>
      </w:r>
    </w:p>
    <w:p w14:paraId="2D996CE4" w14:textId="77777777" w:rsidR="006252F6" w:rsidRPr="007B1288" w:rsidRDefault="006252F6" w:rsidP="006252F6">
      <w:pPr>
        <w:pStyle w:val="NormalWeb"/>
        <w:shd w:val="clear" w:color="auto" w:fill="FFFFFF"/>
        <w:spacing w:before="0" w:beforeAutospacing="0" w:after="0" w:afterAutospacing="0"/>
        <w:contextualSpacing/>
        <w:jc w:val="both"/>
        <w:rPr>
          <w:rFonts w:ascii="GHEA Grapalat" w:eastAsiaTheme="minorHAnsi" w:hAnsi="GHEA Grapalat" w:cstheme="minorBidi"/>
          <w:color w:val="000000" w:themeColor="text1"/>
          <w:sz w:val="16"/>
          <w:szCs w:val="18"/>
        </w:rPr>
      </w:pPr>
      <w:r w:rsidRPr="007B1288">
        <w:rPr>
          <w:rFonts w:eastAsiaTheme="minorHAnsi" w:cstheme="minorBidi"/>
          <w:color w:val="000000" w:themeColor="text1"/>
          <w:sz w:val="22"/>
        </w:rPr>
        <w:t xml:space="preserve">  </w:t>
      </w:r>
      <w:r w:rsidRPr="007B1288">
        <w:rPr>
          <w:rFonts w:ascii="GHEA Grapalat" w:eastAsiaTheme="minorHAnsi" w:hAnsi="GHEA Grapalat" w:cstheme="minorBidi"/>
          <w:color w:val="000000" w:themeColor="text1"/>
          <w:sz w:val="16"/>
          <w:szCs w:val="18"/>
        </w:rPr>
        <w:t>номер заключаемого договара</w:t>
      </w:r>
    </w:p>
    <w:p w14:paraId="71F322C5" w14:textId="77777777" w:rsidR="006252F6" w:rsidRPr="007B1288" w:rsidRDefault="006252F6" w:rsidP="006252F6">
      <w:pPr>
        <w:pStyle w:val="NormalWeb"/>
        <w:shd w:val="clear" w:color="auto" w:fill="FFFFFF"/>
        <w:spacing w:before="0" w:beforeAutospacing="0" w:after="0" w:afterAutospacing="0"/>
        <w:contextualSpacing/>
        <w:jc w:val="both"/>
        <w:rPr>
          <w:rFonts w:ascii="GHEA Grapalat" w:eastAsiaTheme="minorHAnsi" w:hAnsi="GHEA Grapalat" w:cstheme="minorBidi"/>
          <w:color w:val="000000" w:themeColor="text1"/>
          <w:sz w:val="22"/>
          <w:lang w:val="hy-AM"/>
        </w:rPr>
      </w:pPr>
      <w:r w:rsidRPr="007B1288">
        <w:rPr>
          <w:rFonts w:ascii="GHEA Grapalat" w:eastAsiaTheme="minorHAnsi" w:hAnsi="GHEA Grapalat" w:cstheme="minorBidi"/>
          <w:color w:val="000000" w:themeColor="text1"/>
          <w:sz w:val="22"/>
        </w:rPr>
        <w:t xml:space="preserve">и  действует </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в</w:t>
      </w:r>
      <w:r w:rsidRPr="007B1288">
        <w:rPr>
          <w:rFonts w:ascii="GHEA Grapalat" w:hAnsi="GHEA Grapalat"/>
          <w:color w:val="000000" w:themeColor="text1"/>
          <w:sz w:val="22"/>
        </w:rPr>
        <w:t>ключительно</w:t>
      </w:r>
      <w:r w:rsidRPr="007B1288">
        <w:rPr>
          <w:rFonts w:ascii="GHEA Grapalat" w:eastAsiaTheme="minorHAnsi" w:hAnsi="GHEA Grapalat" w:cstheme="minorBidi"/>
          <w:color w:val="000000" w:themeColor="text1"/>
          <w:sz w:val="22"/>
        </w:rPr>
        <w:t xml:space="preserve"> </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 xml:space="preserve">до </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 xml:space="preserve">девяностого </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 xml:space="preserve">рабочего </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дня</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 xml:space="preserve">следующего за днем </w:t>
      </w:r>
    </w:p>
    <w:p w14:paraId="1789C566" w14:textId="77777777" w:rsidR="006252F6" w:rsidRPr="007B1288" w:rsidRDefault="006252F6" w:rsidP="006252F6">
      <w:pPr>
        <w:pStyle w:val="NormalWeb"/>
        <w:shd w:val="clear" w:color="auto" w:fill="FFFFFF"/>
        <w:spacing w:before="0" w:beforeAutospacing="0" w:after="0" w:afterAutospacing="0"/>
        <w:contextualSpacing/>
        <w:jc w:val="both"/>
        <w:rPr>
          <w:rFonts w:ascii="GHEA Grapalat" w:eastAsiaTheme="minorHAnsi" w:hAnsi="GHEA Grapalat" w:cstheme="minorBidi"/>
          <w:color w:val="000000" w:themeColor="text1"/>
          <w:sz w:val="16"/>
          <w:szCs w:val="18"/>
          <w:lang w:val="hy-AM"/>
        </w:rPr>
      </w:pPr>
    </w:p>
    <w:p w14:paraId="1B6687D7" w14:textId="77777777" w:rsidR="006252F6" w:rsidRPr="007B1288" w:rsidRDefault="006252F6" w:rsidP="006252F6">
      <w:pPr>
        <w:pStyle w:val="NormalWeb"/>
        <w:shd w:val="clear" w:color="auto" w:fill="FFFFFF"/>
        <w:spacing w:before="0" w:beforeAutospacing="0" w:after="0" w:afterAutospacing="0"/>
        <w:contextualSpacing/>
        <w:jc w:val="center"/>
        <w:rPr>
          <w:rFonts w:eastAsiaTheme="minorHAnsi" w:cstheme="minorBidi"/>
          <w:color w:val="000000" w:themeColor="text1"/>
          <w:sz w:val="22"/>
        </w:rPr>
      </w:pPr>
      <w:r w:rsidRPr="007B1288">
        <w:rPr>
          <w:rFonts w:ascii="GHEA Grapalat" w:eastAsiaTheme="minorHAnsi" w:hAnsi="GHEA Grapalat" w:cstheme="minorBidi"/>
          <w:color w:val="000000" w:themeColor="text1"/>
          <w:sz w:val="22"/>
          <w:lang w:val="hy-AM"/>
        </w:rPr>
        <w:t>--------------------------------------------------------</w:t>
      </w:r>
      <w:r w:rsidRPr="007B1288">
        <w:rPr>
          <w:rFonts w:ascii="GHEA Grapalat" w:eastAsiaTheme="minorHAnsi" w:hAnsi="GHEA Grapalat" w:cstheme="minorBidi"/>
          <w:color w:val="000000" w:themeColor="text1"/>
          <w:sz w:val="22"/>
        </w:rPr>
        <w:t>------------------</w:t>
      </w:r>
      <w:r w:rsidRPr="007B1288">
        <w:rPr>
          <w:rFonts w:ascii="GHEA Grapalat" w:eastAsiaTheme="minorHAnsi" w:hAnsi="GHEA Grapalat" w:cstheme="minorBidi"/>
          <w:color w:val="000000" w:themeColor="text1"/>
          <w:sz w:val="22"/>
          <w:lang w:val="hy-AM"/>
        </w:rPr>
        <w:t>----------------------</w:t>
      </w:r>
      <w:r w:rsidRPr="007B1288">
        <w:rPr>
          <w:rFonts w:eastAsiaTheme="minorHAnsi" w:cstheme="minorBidi"/>
          <w:color w:val="000000" w:themeColor="text1"/>
          <w:sz w:val="22"/>
        </w:rPr>
        <w:t xml:space="preserve"> </w:t>
      </w:r>
      <w:r w:rsidRPr="007B1288">
        <w:rPr>
          <w:rFonts w:eastAsiaTheme="minorHAnsi" w:cstheme="minorBidi"/>
          <w:color w:val="000000" w:themeColor="text1"/>
          <w:sz w:val="22"/>
          <w:lang w:val="hy-AM"/>
        </w:rPr>
        <w:t>.</w:t>
      </w:r>
      <w:r w:rsidRPr="007B1288">
        <w:rPr>
          <w:rFonts w:eastAsiaTheme="minorHAnsi" w:cstheme="minorBidi"/>
          <w:color w:val="000000" w:themeColor="text1"/>
          <w:sz w:val="22"/>
        </w:rPr>
        <w:t xml:space="preserve">           </w:t>
      </w:r>
      <w:r w:rsidRPr="007B1288">
        <w:rPr>
          <w:rFonts w:ascii="GHEA Grapalat" w:eastAsiaTheme="minorHAnsi" w:hAnsi="GHEA Grapalat" w:cstheme="minorBidi"/>
          <w:color w:val="000000" w:themeColor="text1"/>
          <w:sz w:val="14"/>
          <w:szCs w:val="16"/>
        </w:rPr>
        <w:t xml:space="preserve"> крайний срок оказния услуг</w:t>
      </w:r>
      <w:r w:rsidRPr="007B1288">
        <w:rPr>
          <w:rFonts w:ascii="GHEA Grapalat" w:eastAsiaTheme="minorHAnsi" w:hAnsi="GHEA Grapalat" w:cstheme="minorBidi"/>
          <w:color w:val="000000" w:themeColor="text1"/>
          <w:sz w:val="14"/>
          <w:szCs w:val="16"/>
          <w:lang w:val="hy-AM"/>
        </w:rPr>
        <w:t>, предусмотренн</w:t>
      </w:r>
      <w:r w:rsidRPr="007B1288">
        <w:rPr>
          <w:rFonts w:ascii="GHEA Grapalat" w:eastAsiaTheme="minorHAnsi" w:hAnsi="GHEA Grapalat" w:cstheme="minorBidi"/>
          <w:color w:val="000000" w:themeColor="text1"/>
          <w:sz w:val="14"/>
          <w:szCs w:val="16"/>
        </w:rPr>
        <w:t xml:space="preserve">ый </w:t>
      </w:r>
      <w:r w:rsidRPr="007B1288">
        <w:rPr>
          <w:rFonts w:ascii="GHEA Grapalat" w:eastAsiaTheme="minorHAnsi" w:hAnsi="GHEA Grapalat" w:cstheme="minorBidi"/>
          <w:color w:val="000000" w:themeColor="text1"/>
          <w:sz w:val="14"/>
          <w:szCs w:val="16"/>
          <w:lang w:val="hy-AM"/>
        </w:rPr>
        <w:t>заключаемым договором</w:t>
      </w:r>
      <w:r w:rsidRPr="007B1288">
        <w:rPr>
          <w:rFonts w:ascii="GHEA Grapalat" w:eastAsiaTheme="minorHAnsi" w:hAnsi="GHEA Grapalat" w:cstheme="minorBidi"/>
          <w:color w:val="000000" w:themeColor="text1"/>
          <w:sz w:val="14"/>
          <w:szCs w:val="16"/>
        </w:rPr>
        <w:t xml:space="preserve"> </w:t>
      </w:r>
    </w:p>
    <w:p w14:paraId="4775F5E8" w14:textId="77777777" w:rsidR="006252F6" w:rsidRPr="007B1288" w:rsidRDefault="006252F6" w:rsidP="006252F6">
      <w:pPr>
        <w:pStyle w:val="NormalWeb"/>
        <w:shd w:val="clear" w:color="auto" w:fill="FFFFFF"/>
        <w:spacing w:before="0" w:beforeAutospacing="0" w:after="0" w:afterAutospacing="0"/>
        <w:contextualSpacing/>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В день предоставления гарантии лицо, выдающее гарантию, с официального адреса</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7B1288">
        <w:rPr>
          <w:rFonts w:ascii="GHEA Grapalat" w:eastAsiaTheme="minorHAnsi" w:hAnsi="GHEA Grapalat" w:cstheme="minorBidi"/>
          <w:color w:val="000000" w:themeColor="text1"/>
          <w:sz w:val="22"/>
          <w:lang w:val="hy-AM"/>
        </w:rPr>
        <w:t>.</w:t>
      </w:r>
      <w:r w:rsidRPr="007B1288">
        <w:rPr>
          <w:rFonts w:ascii="GHEA Grapalat" w:eastAsiaTheme="minorHAnsi" w:hAnsi="GHEA Grapalat" w:cstheme="minorBidi"/>
          <w:color w:val="000000" w:themeColor="text1"/>
          <w:sz w:val="22"/>
        </w:rPr>
        <w:t xml:space="preserve"> </w:t>
      </w:r>
    </w:p>
    <w:p w14:paraId="1367A4F8" w14:textId="77777777" w:rsidR="006252F6" w:rsidRPr="007B1288" w:rsidRDefault="006252F6" w:rsidP="006252F6">
      <w:pPr>
        <w:pStyle w:val="NormalWeb"/>
        <w:shd w:val="clear" w:color="auto" w:fill="FFFFFF"/>
        <w:spacing w:before="0" w:beforeAutospacing="0" w:after="0" w:afterAutospacing="0"/>
        <w:contextualSpacing/>
        <w:jc w:val="both"/>
        <w:rPr>
          <w:rFonts w:ascii="GHEA Grapalat" w:eastAsiaTheme="minorHAnsi" w:hAnsi="GHEA Grapalat" w:cstheme="minorBidi"/>
          <w:color w:val="000000" w:themeColor="text1"/>
          <w:sz w:val="22"/>
        </w:rPr>
      </w:pPr>
    </w:p>
    <w:p w14:paraId="0A306FDA"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6. Бенефициар предъявляет требование лицу, дающему гарантию, в письменной форме. К требованию прилагаются следующие документы:</w:t>
      </w:r>
    </w:p>
    <w:p w14:paraId="7F3FA2AF" w14:textId="77777777" w:rsidR="006252F6" w:rsidRPr="007B1288" w:rsidRDefault="006252F6" w:rsidP="006252F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1) копии заключенного договора N</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 xml:space="preserve">_____________________, включая </w:t>
      </w:r>
    </w:p>
    <w:p w14:paraId="4750FF05" w14:textId="77777777" w:rsidR="006252F6" w:rsidRPr="007B1288" w:rsidRDefault="006252F6" w:rsidP="006252F6">
      <w:pPr>
        <w:pStyle w:val="NormalWeb"/>
        <w:shd w:val="clear" w:color="auto" w:fill="FFFFFF"/>
        <w:spacing w:before="0" w:beforeAutospacing="0" w:after="0" w:afterAutospacing="0"/>
        <w:contextualSpacing/>
        <w:jc w:val="both"/>
        <w:rPr>
          <w:rFonts w:ascii="GHEA Grapalat" w:eastAsiaTheme="minorHAnsi" w:hAnsi="GHEA Grapalat" w:cstheme="minorBidi"/>
          <w:color w:val="000000" w:themeColor="text1"/>
          <w:sz w:val="16"/>
          <w:szCs w:val="18"/>
        </w:rPr>
      </w:pPr>
      <w:r w:rsidRPr="007B1288">
        <w:rPr>
          <w:rFonts w:eastAsiaTheme="minorHAnsi" w:cstheme="minorBidi"/>
          <w:color w:val="000000" w:themeColor="text1"/>
          <w:sz w:val="22"/>
        </w:rPr>
        <w:t xml:space="preserve">                                                                       </w:t>
      </w:r>
      <w:r w:rsidRPr="007B1288">
        <w:rPr>
          <w:rFonts w:ascii="GHEA Grapalat" w:eastAsiaTheme="minorHAnsi" w:hAnsi="GHEA Grapalat" w:cstheme="minorBidi"/>
          <w:color w:val="000000" w:themeColor="text1"/>
          <w:sz w:val="16"/>
          <w:szCs w:val="18"/>
        </w:rPr>
        <w:t>номер заключаемого договара</w:t>
      </w:r>
    </w:p>
    <w:p w14:paraId="09544EF1"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копии внесенных  в него изменений, дополнительных соглашений,</w:t>
      </w:r>
    </w:p>
    <w:p w14:paraId="02652B27"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p>
    <w:p w14:paraId="7E352219"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7B1288">
          <w:rPr>
            <w:rStyle w:val="Hyperlink"/>
            <w:rFonts w:ascii="GHEA Grapalat" w:hAnsi="GHEA Grapalat"/>
            <w:color w:val="000000" w:themeColor="text1"/>
            <w:sz w:val="18"/>
            <w:szCs w:val="20"/>
            <w:lang w:val="hy-AM"/>
          </w:rPr>
          <w:t>www.procurement.am</w:t>
        </w:r>
      </w:hyperlink>
      <w:r w:rsidRPr="007B1288">
        <w:rPr>
          <w:rFonts w:ascii="GHEA Grapalat" w:eastAsiaTheme="minorHAnsi" w:hAnsi="GHEA Grapalat" w:cstheme="minorBidi"/>
          <w:color w:val="000000" w:themeColor="text1"/>
          <w:sz w:val="22"/>
        </w:rPr>
        <w:t xml:space="preserve"> .</w:t>
      </w:r>
    </w:p>
    <w:p w14:paraId="576A1C5C"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p>
    <w:p w14:paraId="1CCEC8F8"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7.</w:t>
      </w:r>
      <w:r w:rsidRPr="007B1288">
        <w:rPr>
          <w:color w:val="000000" w:themeColor="text1"/>
          <w:sz w:val="22"/>
        </w:rPr>
        <w:t xml:space="preserve"> </w:t>
      </w:r>
      <w:r w:rsidRPr="007B1288">
        <w:rPr>
          <w:rFonts w:ascii="GHEA Grapalat" w:eastAsiaTheme="minorHAnsi" w:hAnsi="GHEA Grapalat" w:cstheme="minorBidi"/>
          <w:color w:val="000000" w:themeColor="text1"/>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40099E0"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p>
    <w:p w14:paraId="661C00A9"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8.</w:t>
      </w:r>
      <w:r w:rsidRPr="007B1288">
        <w:rPr>
          <w:color w:val="000000" w:themeColor="text1"/>
          <w:sz w:val="22"/>
        </w:rPr>
        <w:t xml:space="preserve"> </w:t>
      </w:r>
      <w:r w:rsidRPr="007B1288">
        <w:rPr>
          <w:rFonts w:ascii="GHEA Grapalat" w:eastAsiaTheme="minorHAnsi" w:hAnsi="GHEA Grapalat" w:cstheme="minorBidi"/>
          <w:color w:val="000000" w:themeColor="text1"/>
          <w:sz w:val="22"/>
        </w:rPr>
        <w:t>Лицо, выдающее гарантию, отклоняет требование бенефициара, если:</w:t>
      </w:r>
    </w:p>
    <w:p w14:paraId="5B524EE0"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lastRenderedPageBreak/>
        <w:t>1) требование или прилагаемые документы не соответствуют условиям настоящей гарантии,</w:t>
      </w:r>
    </w:p>
    <w:p w14:paraId="7FA8CE66" w14:textId="77777777" w:rsidR="006252F6" w:rsidRPr="007B1288" w:rsidRDefault="006252F6" w:rsidP="006252F6">
      <w:pPr>
        <w:pStyle w:val="NormalWeb"/>
        <w:shd w:val="clear" w:color="auto" w:fill="FFFFFF"/>
        <w:spacing w:before="0" w:beforeAutospacing="0" w:after="0" w:afterAutospacing="0"/>
        <w:ind w:firstLine="375"/>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2) требование представлено по истечении срока, установленного гарантией.</w:t>
      </w:r>
    </w:p>
    <w:p w14:paraId="0A0315E5" w14:textId="77777777" w:rsidR="006252F6" w:rsidRPr="007B1288" w:rsidRDefault="006252F6" w:rsidP="006252F6">
      <w:pPr>
        <w:pStyle w:val="NormalWeb"/>
        <w:shd w:val="clear" w:color="auto" w:fill="FFFFFF"/>
        <w:spacing w:before="0" w:beforeAutospacing="0" w:after="0" w:afterAutospacing="0"/>
        <w:ind w:firstLine="375"/>
        <w:rPr>
          <w:rFonts w:ascii="GHEA Grapalat" w:eastAsiaTheme="minorHAnsi" w:hAnsi="GHEA Grapalat" w:cstheme="minorBidi"/>
          <w:color w:val="000000" w:themeColor="text1"/>
          <w:sz w:val="22"/>
        </w:rPr>
      </w:pPr>
    </w:p>
    <w:p w14:paraId="336BA8F7" w14:textId="77777777" w:rsidR="006252F6" w:rsidRPr="007B1288" w:rsidRDefault="006252F6" w:rsidP="006252F6">
      <w:pPr>
        <w:pStyle w:val="NormalWeb"/>
        <w:shd w:val="clear" w:color="auto" w:fill="FFFFFF"/>
        <w:spacing w:before="0" w:beforeAutospacing="0" w:after="0" w:afterAutospacing="0"/>
        <w:ind w:firstLine="375"/>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43DDD1A" w14:textId="77777777" w:rsidR="006252F6" w:rsidRPr="007B1288" w:rsidRDefault="006252F6" w:rsidP="006252F6">
      <w:pPr>
        <w:pStyle w:val="NormalWeb"/>
        <w:shd w:val="clear" w:color="auto" w:fill="FFFFFF"/>
        <w:spacing w:before="0" w:beforeAutospacing="0" w:after="0" w:afterAutospacing="0"/>
        <w:ind w:firstLine="375"/>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 10. К настоящей гарантии применяются соответствующие положения Гражданского кодекса Республики Армения</w:t>
      </w:r>
    </w:p>
    <w:p w14:paraId="14581254"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1C3D8DD"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p>
    <w:p w14:paraId="2163608B"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hAnsi="GHEA Grapalat"/>
          <w:color w:val="000000" w:themeColor="text1"/>
          <w:sz w:val="18"/>
          <w:szCs w:val="20"/>
        </w:rPr>
      </w:pPr>
    </w:p>
    <w:p w14:paraId="7C7B6831"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hAnsi="GHEA Grapalat"/>
          <w:color w:val="000000" w:themeColor="text1"/>
          <w:sz w:val="18"/>
          <w:szCs w:val="20"/>
          <w:u w:val="single"/>
          <w:lang w:val="hy-AM"/>
        </w:rPr>
      </w:pPr>
      <w:r w:rsidRPr="007B1288">
        <w:rPr>
          <w:rFonts w:ascii="GHEA Grapalat" w:hAnsi="GHEA Grapalat"/>
          <w:color w:val="000000" w:themeColor="text1"/>
          <w:sz w:val="18"/>
          <w:szCs w:val="20"/>
          <w:lang w:val="hy-AM"/>
        </w:rPr>
        <w:t>Руководитель исполнительного органа</w:t>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p>
    <w:p w14:paraId="25592CBE"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hAnsi="GHEA Grapalat"/>
          <w:color w:val="000000" w:themeColor="text1"/>
          <w:sz w:val="18"/>
          <w:szCs w:val="20"/>
          <w:lang w:val="hy-AM"/>
        </w:rPr>
      </w:pPr>
    </w:p>
    <w:p w14:paraId="6916421F" w14:textId="77777777" w:rsidR="006252F6" w:rsidRPr="007B1288" w:rsidRDefault="006252F6" w:rsidP="006252F6">
      <w:pPr>
        <w:pStyle w:val="NormalWeb"/>
        <w:shd w:val="clear" w:color="auto" w:fill="FFFFFF"/>
        <w:spacing w:before="0" w:beforeAutospacing="0" w:after="0" w:afterAutospacing="0"/>
        <w:ind w:firstLine="375"/>
        <w:jc w:val="both"/>
        <w:rPr>
          <w:rFonts w:ascii="GHEA Grapalat" w:hAnsi="GHEA Grapalat"/>
          <w:color w:val="000000" w:themeColor="text1"/>
          <w:sz w:val="18"/>
          <w:szCs w:val="20"/>
          <w:lang w:val="hy-AM"/>
        </w:rPr>
      </w:pP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p>
    <w:p w14:paraId="15F39BF2" w14:textId="77777777" w:rsidR="006252F6" w:rsidRPr="007B1288" w:rsidRDefault="006252F6" w:rsidP="006252F6">
      <w:pPr>
        <w:pStyle w:val="NormalWeb"/>
        <w:shd w:val="clear" w:color="auto" w:fill="FFFFFF"/>
        <w:spacing w:before="0" w:beforeAutospacing="0" w:after="0" w:afterAutospacing="0"/>
        <w:rPr>
          <w:rFonts w:ascii="GHEA Grapalat" w:hAnsi="GHEA Grapalat" w:cs="Sylfaen"/>
          <w:color w:val="000000" w:themeColor="text1"/>
          <w:sz w:val="22"/>
          <w:vertAlign w:val="superscript"/>
        </w:rPr>
      </w:pPr>
      <w:r w:rsidRPr="007B1288">
        <w:rPr>
          <w:rFonts w:ascii="GHEA Grapalat" w:hAnsi="GHEA Grapalat" w:cs="Sylfaen"/>
          <w:color w:val="000000" w:themeColor="text1"/>
          <w:sz w:val="22"/>
          <w:vertAlign w:val="superscript"/>
          <w:lang w:val="hy-AM"/>
        </w:rPr>
        <w:t xml:space="preserve">                                                        </w:t>
      </w:r>
      <w:r w:rsidRPr="007B1288">
        <w:rPr>
          <w:rFonts w:ascii="GHEA Grapalat" w:hAnsi="GHEA Grapalat" w:cs="Sylfaen"/>
          <w:color w:val="000000" w:themeColor="text1"/>
          <w:sz w:val="22"/>
          <w:vertAlign w:val="superscript"/>
        </w:rPr>
        <w:t>число, месяц, год</w:t>
      </w:r>
    </w:p>
    <w:p w14:paraId="2C3AD595" w14:textId="77777777" w:rsidR="006252F6" w:rsidRPr="007B1288" w:rsidRDefault="006252F6" w:rsidP="00695415">
      <w:pPr>
        <w:widowControl w:val="0"/>
        <w:ind w:left="-270"/>
        <w:jc w:val="right"/>
        <w:rPr>
          <w:rFonts w:ascii="GHEA Grapalat" w:hAnsi="GHEA Grapalat"/>
          <w:b/>
          <w:i/>
          <w:color w:val="000000" w:themeColor="text1"/>
          <w:sz w:val="20"/>
          <w:szCs w:val="20"/>
        </w:rPr>
        <w:sectPr w:rsidR="006252F6" w:rsidRPr="007B1288" w:rsidSect="00695415">
          <w:footnotePr>
            <w:pos w:val="beneathText"/>
          </w:footnotePr>
          <w:pgSz w:w="11907" w:h="16840" w:code="9"/>
          <w:pgMar w:top="370" w:right="747" w:bottom="450" w:left="720" w:header="561" w:footer="561" w:gutter="0"/>
          <w:cols w:space="720"/>
          <w:titlePg/>
          <w:docGrid w:linePitch="326"/>
        </w:sectPr>
      </w:pPr>
    </w:p>
    <w:p w14:paraId="68AAFAAA" w14:textId="00969766" w:rsidR="006252F6" w:rsidRPr="007B1288" w:rsidRDefault="006252F6" w:rsidP="00695415">
      <w:pPr>
        <w:widowControl w:val="0"/>
        <w:ind w:left="-270"/>
        <w:jc w:val="right"/>
        <w:rPr>
          <w:rFonts w:ascii="GHEA Grapalat" w:hAnsi="GHEA Grapalat"/>
          <w:b/>
          <w:i/>
          <w:color w:val="000000" w:themeColor="text1"/>
          <w:sz w:val="20"/>
          <w:szCs w:val="20"/>
        </w:rPr>
      </w:pPr>
    </w:p>
    <w:p w14:paraId="69D163B0" w14:textId="3996C908" w:rsidR="00673870" w:rsidRPr="007B1288" w:rsidRDefault="00673870" w:rsidP="00695415">
      <w:pPr>
        <w:widowControl w:val="0"/>
        <w:ind w:left="-270"/>
        <w:jc w:val="right"/>
        <w:rPr>
          <w:rFonts w:ascii="GHEA Grapalat" w:hAnsi="GHEA Grapalat" w:cs="GHEA Grapalat"/>
          <w:b/>
          <w:i/>
          <w:color w:val="000000" w:themeColor="text1"/>
          <w:sz w:val="20"/>
          <w:szCs w:val="20"/>
        </w:rPr>
      </w:pPr>
      <w:r w:rsidRPr="007B1288">
        <w:rPr>
          <w:rFonts w:ascii="GHEA Grapalat" w:hAnsi="GHEA Grapalat"/>
          <w:b/>
          <w:i/>
          <w:color w:val="000000" w:themeColor="text1"/>
          <w:sz w:val="20"/>
          <w:szCs w:val="20"/>
        </w:rPr>
        <w:t>Приложение № 4.2</w:t>
      </w:r>
    </w:p>
    <w:p w14:paraId="20EA45FC" w14:textId="5E9F1F7A" w:rsidR="00673870" w:rsidRPr="007B1288" w:rsidRDefault="00673870" w:rsidP="00DE29C8">
      <w:pPr>
        <w:widowControl w:val="0"/>
        <w:spacing w:after="160"/>
        <w:ind w:left="-270"/>
        <w:jc w:val="right"/>
        <w:rPr>
          <w:rFonts w:ascii="GHEA Grapalat" w:hAnsi="GHEA Grapalat" w:cs="GHEA Grapalat"/>
          <w:b/>
          <w:i/>
          <w:color w:val="000000" w:themeColor="text1"/>
          <w:sz w:val="20"/>
          <w:szCs w:val="20"/>
        </w:rPr>
      </w:pPr>
      <w:r w:rsidRPr="007B1288">
        <w:rPr>
          <w:rFonts w:ascii="GHEA Grapalat" w:hAnsi="GHEA Grapalat"/>
          <w:b/>
          <w:i/>
          <w:color w:val="000000" w:themeColor="text1"/>
          <w:sz w:val="20"/>
          <w:szCs w:val="20"/>
        </w:rPr>
        <w:t xml:space="preserve">к Приглашению на </w:t>
      </w:r>
      <w:r w:rsidR="006252F6" w:rsidRPr="007B1288">
        <w:rPr>
          <w:rFonts w:ascii="GHEA Grapalat" w:hAnsi="GHEA Grapalat"/>
          <w:b/>
          <w:i/>
          <w:color w:val="000000" w:themeColor="text1"/>
          <w:sz w:val="20"/>
          <w:szCs w:val="20"/>
        </w:rPr>
        <w:t>открытый конкурс</w:t>
      </w:r>
      <w:r w:rsidRPr="007B1288">
        <w:rPr>
          <w:rFonts w:ascii="GHEA Grapalat" w:hAnsi="GHEA Grapalat" w:cs="GHEA Grapalat"/>
          <w:b/>
          <w:i/>
          <w:color w:val="000000" w:themeColor="text1"/>
          <w:sz w:val="20"/>
          <w:szCs w:val="20"/>
        </w:rPr>
        <w:br/>
      </w:r>
      <w:r w:rsidRPr="007B1288">
        <w:rPr>
          <w:rFonts w:ascii="GHEA Grapalat" w:hAnsi="GHEA Grapalat"/>
          <w:b/>
          <w:i/>
          <w:color w:val="000000" w:themeColor="text1"/>
          <w:sz w:val="20"/>
          <w:szCs w:val="20"/>
        </w:rPr>
        <w:t xml:space="preserve">под кодом </w:t>
      </w:r>
      <w:r w:rsidR="004A03F5" w:rsidRPr="007B1288">
        <w:rPr>
          <w:rFonts w:ascii="GHEA Grapalat" w:hAnsi="GHEA Grapalat"/>
          <w:b/>
          <w:color w:val="000000" w:themeColor="text1"/>
          <w:szCs w:val="16"/>
          <w:lang w:val="af-ZA"/>
        </w:rPr>
        <w:t>ԵՔԿԱ-ԲՄԾՁԲ-23/29</w:t>
      </w:r>
      <w:r w:rsidR="00525BDA" w:rsidRPr="007B1288">
        <w:rPr>
          <w:rFonts w:ascii="GHEA Grapalat" w:hAnsi="GHEA Grapalat"/>
          <w:b/>
          <w:color w:val="000000" w:themeColor="text1"/>
          <w:szCs w:val="16"/>
          <w:lang w:val="af-ZA"/>
        </w:rPr>
        <w:t xml:space="preserve"> </w:t>
      </w:r>
    </w:p>
    <w:p w14:paraId="568B8F5D" w14:textId="77777777" w:rsidR="003D2FE2" w:rsidRPr="007B1288" w:rsidRDefault="003D2FE2" w:rsidP="00695415">
      <w:pPr>
        <w:widowControl w:val="0"/>
        <w:ind w:firstLine="540"/>
        <w:jc w:val="center"/>
        <w:rPr>
          <w:rFonts w:ascii="GHEA Grapalat" w:hAnsi="GHEA Grapalat" w:cs="GHEA Grapalat"/>
          <w:b/>
          <w:color w:val="000000" w:themeColor="text1"/>
          <w:sz w:val="20"/>
          <w:szCs w:val="20"/>
        </w:rPr>
      </w:pPr>
      <w:r w:rsidRPr="007B1288">
        <w:rPr>
          <w:rFonts w:ascii="GHEA Grapalat" w:hAnsi="GHEA Grapalat"/>
          <w:b/>
          <w:color w:val="000000" w:themeColor="text1"/>
          <w:sz w:val="20"/>
          <w:szCs w:val="20"/>
        </w:rPr>
        <w:t>СОГЛАШЕНИЕ О НЕУСТОЙКЕ</w:t>
      </w:r>
    </w:p>
    <w:p w14:paraId="4307D32D" w14:textId="77777777" w:rsidR="003D2FE2" w:rsidRPr="007B1288" w:rsidRDefault="003D2FE2" w:rsidP="00695415">
      <w:pPr>
        <w:widowControl w:val="0"/>
        <w:ind w:firstLine="54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(обеспечение квалификации)</w:t>
      </w:r>
    </w:p>
    <w:p w14:paraId="1E3D50DF" w14:textId="77777777" w:rsidR="00DE29C8" w:rsidRPr="007B1288" w:rsidRDefault="00DE29C8" w:rsidP="00695415">
      <w:pPr>
        <w:widowControl w:val="0"/>
        <w:ind w:firstLine="540"/>
        <w:jc w:val="center"/>
        <w:rPr>
          <w:rFonts w:ascii="GHEA Grapalat" w:hAnsi="GHEA Grapalat" w:cs="GHEA Grapalat"/>
          <w:b/>
          <w:color w:val="000000" w:themeColor="text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7B1288" w14:paraId="25A6E764" w14:textId="77777777" w:rsidTr="00B932B8">
        <w:tc>
          <w:tcPr>
            <w:tcW w:w="4786" w:type="dxa"/>
          </w:tcPr>
          <w:p w14:paraId="31544797" w14:textId="77777777" w:rsidR="003D2FE2" w:rsidRPr="007B1288" w:rsidRDefault="003D2FE2" w:rsidP="00695415">
            <w:pPr>
              <w:widowControl w:val="0"/>
              <w:ind w:firstLine="540"/>
              <w:jc w:val="both"/>
              <w:rPr>
                <w:rFonts w:ascii="GHEA Grapalat" w:hAnsi="GHEA Grapalat" w:cs="GHEA Grapalat"/>
                <w:b/>
                <w:color w:val="000000" w:themeColor="text1"/>
                <w:sz w:val="20"/>
                <w:szCs w:val="20"/>
                <w:lang w:val="en-US"/>
              </w:rPr>
            </w:pPr>
            <w:r w:rsidRPr="007B1288">
              <w:rPr>
                <w:rFonts w:ascii="GHEA Grapalat" w:hAnsi="GHEA Grapalat"/>
                <w:color w:val="000000" w:themeColor="text1"/>
                <w:sz w:val="20"/>
                <w:szCs w:val="20"/>
              </w:rPr>
              <w:t xml:space="preserve">г. </w:t>
            </w:r>
            <w:r w:rsidR="00695415" w:rsidRPr="007B1288">
              <w:rPr>
                <w:rFonts w:ascii="GHEA Grapalat" w:hAnsi="GHEA Grapalat"/>
                <w:color w:val="000000" w:themeColor="text1"/>
                <w:sz w:val="20"/>
                <w:szCs w:val="20"/>
                <w:lang w:val="en-US"/>
              </w:rPr>
              <w:t xml:space="preserve">г. </w:t>
            </w:r>
            <w:r w:rsidRPr="007B1288">
              <w:rPr>
                <w:rFonts w:ascii="GHEA Grapalat" w:hAnsi="GHEA Grapalat"/>
                <w:color w:val="000000" w:themeColor="text1"/>
                <w:sz w:val="20"/>
                <w:szCs w:val="20"/>
              </w:rPr>
              <w:t>Ереван</w:t>
            </w:r>
          </w:p>
        </w:tc>
        <w:tc>
          <w:tcPr>
            <w:tcW w:w="4500" w:type="dxa"/>
          </w:tcPr>
          <w:p w14:paraId="094B37C3" w14:textId="77777777" w:rsidR="003D2FE2" w:rsidRPr="007B1288" w:rsidRDefault="003D2FE2" w:rsidP="00695415">
            <w:pPr>
              <w:widowControl w:val="0"/>
              <w:ind w:firstLine="540"/>
              <w:jc w:val="both"/>
              <w:rPr>
                <w:rFonts w:ascii="GHEA Grapalat" w:hAnsi="GHEA Grapalat" w:cs="GHEA Grapalat"/>
                <w:b/>
                <w:color w:val="000000" w:themeColor="text1"/>
                <w:sz w:val="20"/>
                <w:szCs w:val="20"/>
              </w:rPr>
            </w:pPr>
            <w:r w:rsidRPr="007B1288">
              <w:rPr>
                <w:rFonts w:ascii="GHEA Grapalat" w:hAnsi="GHEA Grapalat"/>
                <w:color w:val="000000" w:themeColor="text1"/>
                <w:sz w:val="20"/>
                <w:szCs w:val="20"/>
              </w:rPr>
              <w:t>"</w:t>
            </w:r>
            <w:r w:rsidRPr="007B1288">
              <w:rPr>
                <w:rFonts w:ascii="GHEA Grapalat" w:hAnsi="GHEA Grapalat"/>
                <w:color w:val="000000" w:themeColor="text1"/>
                <w:sz w:val="20"/>
                <w:szCs w:val="20"/>
                <w:lang w:val="en-US"/>
              </w:rPr>
              <w:tab/>
            </w:r>
            <w:r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lang w:val="en-US"/>
              </w:rPr>
              <w:tab/>
            </w:r>
            <w:r w:rsidRPr="007B1288">
              <w:rPr>
                <w:rFonts w:ascii="GHEA Grapalat" w:hAnsi="GHEA Grapalat"/>
                <w:color w:val="000000" w:themeColor="text1"/>
                <w:sz w:val="20"/>
                <w:szCs w:val="20"/>
              </w:rPr>
              <w:t>20</w:t>
            </w:r>
            <w:r w:rsidRPr="007B1288">
              <w:rPr>
                <w:rFonts w:ascii="GHEA Grapalat" w:hAnsi="GHEA Grapalat"/>
                <w:color w:val="000000" w:themeColor="text1"/>
                <w:sz w:val="20"/>
                <w:szCs w:val="20"/>
                <w:lang w:val="en-US"/>
              </w:rPr>
              <w:tab/>
            </w:r>
            <w:r w:rsidRPr="007B1288">
              <w:rPr>
                <w:rFonts w:ascii="GHEA Grapalat" w:hAnsi="GHEA Grapalat"/>
                <w:color w:val="000000" w:themeColor="text1"/>
                <w:sz w:val="20"/>
                <w:szCs w:val="20"/>
              </w:rPr>
              <w:t>г.</w:t>
            </w:r>
            <w:r w:rsidRPr="007B1288">
              <w:rPr>
                <w:rStyle w:val="FootnoteReference"/>
                <w:rFonts w:ascii="GHEA Grapalat" w:hAnsi="GHEA Grapalat"/>
                <w:color w:val="000000" w:themeColor="text1"/>
                <w:sz w:val="20"/>
                <w:szCs w:val="20"/>
              </w:rPr>
              <w:footnoteReference w:customMarkFollows="1" w:id="3"/>
              <w:t>**</w:t>
            </w:r>
          </w:p>
        </w:tc>
      </w:tr>
    </w:tbl>
    <w:p w14:paraId="0F07BFF9" w14:textId="77777777" w:rsidR="003D2FE2" w:rsidRPr="007B1288" w:rsidRDefault="003D2FE2" w:rsidP="00695415">
      <w:pPr>
        <w:widowControl w:val="0"/>
        <w:ind w:firstLine="540"/>
        <w:jc w:val="both"/>
        <w:rPr>
          <w:rFonts w:ascii="GHEA Grapalat" w:hAnsi="GHEA Grapalat" w:cs="GHEA Grapalat"/>
          <w:b/>
          <w:color w:val="000000" w:themeColor="text1"/>
          <w:sz w:val="20"/>
          <w:szCs w:val="20"/>
        </w:rPr>
      </w:pPr>
    </w:p>
    <w:p w14:paraId="375C625D" w14:textId="77777777" w:rsidR="003D2FE2" w:rsidRPr="007B1288" w:rsidRDefault="003D2FE2" w:rsidP="00695415">
      <w:pPr>
        <w:widowControl w:val="0"/>
        <w:ind w:firstLine="540"/>
        <w:jc w:val="both"/>
        <w:rPr>
          <w:rFonts w:ascii="GHEA Grapalat" w:hAnsi="GHEA Grapalat" w:cs="GHEA Grapalat"/>
          <w:color w:val="000000" w:themeColor="text1"/>
          <w:sz w:val="20"/>
          <w:szCs w:val="20"/>
          <w:u w:val="single"/>
          <w:vertAlign w:val="subscript"/>
        </w:rPr>
      </w:pPr>
      <w:r w:rsidRPr="007B1288">
        <w:rPr>
          <w:rFonts w:ascii="GHEA Grapalat" w:hAnsi="GHEA Grapalat"/>
          <w:color w:val="000000" w:themeColor="text1"/>
          <w:sz w:val="20"/>
          <w:szCs w:val="20"/>
        </w:rPr>
        <w:t>_______________________________________________, в лице директора Компании,</w:t>
      </w:r>
    </w:p>
    <w:p w14:paraId="6E365862" w14:textId="77777777" w:rsidR="003D2FE2" w:rsidRPr="007B1288" w:rsidRDefault="003D2FE2" w:rsidP="00695415">
      <w:pPr>
        <w:widowControl w:val="0"/>
        <w:ind w:firstLine="540"/>
        <w:jc w:val="both"/>
        <w:rPr>
          <w:rFonts w:ascii="GHEA Grapalat" w:hAnsi="GHEA Grapalat"/>
          <w:color w:val="000000" w:themeColor="text1"/>
          <w:sz w:val="20"/>
          <w:szCs w:val="20"/>
          <w:vertAlign w:val="superscript"/>
          <w:lang w:val="en-US"/>
        </w:rPr>
      </w:pPr>
      <w:r w:rsidRPr="007B1288">
        <w:rPr>
          <w:rFonts w:ascii="GHEA Grapalat" w:hAnsi="GHEA Grapalat"/>
          <w:color w:val="000000" w:themeColor="text1"/>
          <w:sz w:val="20"/>
          <w:szCs w:val="20"/>
          <w:vertAlign w:val="superscript"/>
        </w:rPr>
        <w:t>наименование Компании</w:t>
      </w:r>
    </w:p>
    <w:p w14:paraId="35E99632" w14:textId="77777777" w:rsidR="003D2FE2" w:rsidRPr="007B1288" w:rsidRDefault="003D2FE2" w:rsidP="00695415">
      <w:pPr>
        <w:widowControl w:val="0"/>
        <w:ind w:firstLine="540"/>
        <w:jc w:val="both"/>
        <w:rPr>
          <w:rFonts w:ascii="GHEA Grapalat" w:hAnsi="GHEA Grapalat"/>
          <w:color w:val="000000" w:themeColor="text1"/>
          <w:sz w:val="20"/>
          <w:szCs w:val="20"/>
          <w:lang w:val="en-US"/>
        </w:rPr>
      </w:pPr>
      <w:r w:rsidRPr="007B1288">
        <w:rPr>
          <w:rFonts w:ascii="GHEA Grapalat" w:hAnsi="GHEA Grapalat"/>
          <w:color w:val="000000" w:themeColor="text1"/>
          <w:sz w:val="20"/>
          <w:szCs w:val="20"/>
          <w:lang w:val="en-US"/>
        </w:rPr>
        <w:t>_________________________________________________________________________</w:t>
      </w:r>
    </w:p>
    <w:p w14:paraId="5D33D9E6" w14:textId="77777777" w:rsidR="003D2FE2" w:rsidRPr="007B1288" w:rsidRDefault="003D2FE2" w:rsidP="00695415">
      <w:pPr>
        <w:widowControl w:val="0"/>
        <w:ind w:firstLine="540"/>
        <w:jc w:val="both"/>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имя, фамилия, паспортные данные директора компании</w:t>
      </w:r>
    </w:p>
    <w:p w14:paraId="293B2F50"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E92D2F9"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p>
    <w:p w14:paraId="41B47C2A" w14:textId="77777777" w:rsidR="003D2FE2" w:rsidRPr="007B1288" w:rsidRDefault="003D2FE2" w:rsidP="00695415">
      <w:pPr>
        <w:widowControl w:val="0"/>
        <w:ind w:firstLine="540"/>
        <w:jc w:val="center"/>
        <w:rPr>
          <w:rFonts w:ascii="GHEA Grapalat" w:hAnsi="GHEA Grapalat" w:cs="GHEA Grapalat"/>
          <w:b/>
          <w:bCs/>
          <w:color w:val="000000" w:themeColor="text1"/>
          <w:sz w:val="20"/>
          <w:szCs w:val="20"/>
        </w:rPr>
      </w:pPr>
      <w:r w:rsidRPr="007B1288">
        <w:rPr>
          <w:rFonts w:ascii="GHEA Grapalat" w:hAnsi="GHEA Grapalat"/>
          <w:b/>
          <w:color w:val="000000" w:themeColor="text1"/>
          <w:sz w:val="20"/>
          <w:szCs w:val="20"/>
        </w:rPr>
        <w:t>1. Предмет соглашения</w:t>
      </w:r>
    </w:p>
    <w:p w14:paraId="440C2BB4" w14:textId="77777777" w:rsidR="003D2FE2" w:rsidRPr="007B1288" w:rsidRDefault="003D2FE2" w:rsidP="00695415">
      <w:pPr>
        <w:widowControl w:val="0"/>
        <w:tabs>
          <w:tab w:val="left" w:pos="567"/>
        </w:tabs>
        <w:ind w:firstLine="540"/>
        <w:jc w:val="both"/>
        <w:rPr>
          <w:rFonts w:ascii="GHEA Grapalat" w:hAnsi="GHEA Grapalat" w:cs="GHEA Grapalat"/>
          <w:color w:val="000000" w:themeColor="text1"/>
          <w:spacing w:val="-6"/>
          <w:sz w:val="20"/>
          <w:szCs w:val="20"/>
        </w:rPr>
      </w:pPr>
      <w:r w:rsidRPr="007B1288">
        <w:rPr>
          <w:rFonts w:ascii="GHEA Grapalat" w:hAnsi="GHEA Grapalat"/>
          <w:color w:val="000000" w:themeColor="text1"/>
          <w:sz w:val="20"/>
          <w:szCs w:val="20"/>
        </w:rPr>
        <w:t>1</w:t>
      </w:r>
      <w:r w:rsidRPr="007B1288">
        <w:rPr>
          <w:rFonts w:ascii="GHEA Grapalat" w:hAnsi="GHEA Grapalat"/>
          <w:color w:val="000000" w:themeColor="text1"/>
          <w:spacing w:val="-6"/>
          <w:sz w:val="20"/>
          <w:szCs w:val="20"/>
        </w:rPr>
        <w:t xml:space="preserve">.1.Компания участвует в организованной ___________________ *(далее — Заказчик) </w:t>
      </w:r>
    </w:p>
    <w:p w14:paraId="21F56711" w14:textId="77777777" w:rsidR="003D2FE2" w:rsidRPr="007B1288" w:rsidRDefault="003D2FE2" w:rsidP="00695415">
      <w:pPr>
        <w:widowControl w:val="0"/>
        <w:tabs>
          <w:tab w:val="left" w:pos="284"/>
        </w:tabs>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vertAlign w:val="superscript"/>
        </w:rPr>
        <w:t>наименование заказчика</w:t>
      </w:r>
    </w:p>
    <w:p w14:paraId="5E7FC660" w14:textId="7C62CEFE"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 xml:space="preserve">процедуре закупок под кодом </w:t>
      </w:r>
      <w:r w:rsidR="004A03F5" w:rsidRPr="007B1288">
        <w:rPr>
          <w:rFonts w:ascii="GHEA Grapalat" w:hAnsi="GHEA Grapalat"/>
          <w:color w:val="000000" w:themeColor="text1"/>
          <w:sz w:val="20"/>
          <w:szCs w:val="20"/>
        </w:rPr>
        <w:t>ԵՔԿԱ-ԲՄԾՁԲ-23/29</w:t>
      </w:r>
      <w:r w:rsidR="00525BDA" w:rsidRPr="007B1288">
        <w:rPr>
          <w:rFonts w:ascii="GHEA Grapalat" w:hAnsi="GHEA Grapalat"/>
          <w:color w:val="000000" w:themeColor="text1"/>
          <w:sz w:val="20"/>
          <w:szCs w:val="20"/>
        </w:rPr>
        <w:t xml:space="preserve"> </w:t>
      </w:r>
      <w:r w:rsidR="00DE29C8" w:rsidRPr="007B1288">
        <w:rPr>
          <w:rFonts w:ascii="GHEA Grapalat" w:hAnsi="GHEA Grapalat"/>
          <w:color w:val="000000" w:themeColor="text1"/>
          <w:sz w:val="20"/>
          <w:szCs w:val="20"/>
        </w:rPr>
        <w:t>.</w:t>
      </w:r>
    </w:p>
    <w:p w14:paraId="66EA2A7D" w14:textId="77777777" w:rsidR="003D2FE2" w:rsidRPr="007B1288" w:rsidRDefault="003D2FE2"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w:t>
      </w:r>
      <w:r w:rsidRPr="007B1288">
        <w:rPr>
          <w:rFonts w:ascii="GHEA Grapalat" w:hAnsi="GHEA Grapalat" w:cs="GHEA Grapalat"/>
          <w:color w:val="000000" w:themeColor="text1"/>
          <w:sz w:val="20"/>
          <w:szCs w:val="20"/>
        </w:rPr>
        <w:t xml:space="preserve">В качестве участника, </w:t>
      </w:r>
      <w:r w:rsidRPr="007B1288">
        <w:rPr>
          <w:rFonts w:ascii="GHEA Grapalat" w:hAnsi="GHEA Grapalat" w:cs="GHEA Grapalat"/>
          <w:color w:val="000000" w:themeColor="text1"/>
          <w:sz w:val="20"/>
          <w:szCs w:val="20"/>
          <w:lang w:val="hy-AM"/>
        </w:rPr>
        <w:t>օ</w:t>
      </w:r>
      <w:r w:rsidRPr="007B1288">
        <w:rPr>
          <w:rFonts w:ascii="GHEA Grapalat" w:hAnsi="GHEA Grapalat" w:cs="GHEA Grapalat"/>
          <w:color w:val="000000" w:themeColor="text1"/>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B1288">
        <w:rPr>
          <w:rFonts w:ascii="GHEA Grapalat" w:hAnsi="GHEA Grapalat" w:cs="GHEA Grapalat"/>
          <w:color w:val="000000" w:themeColor="text1"/>
          <w:sz w:val="20"/>
          <w:szCs w:val="20"/>
          <w:lang w:val="en-US"/>
        </w:rPr>
        <w:t>K</w:t>
      </w:r>
      <w:r w:rsidRPr="007B1288">
        <w:rPr>
          <w:rFonts w:ascii="GHEA Grapalat" w:hAnsi="GHEA Grapalat" w:cs="GHEA Grapalat"/>
          <w:color w:val="000000" w:themeColor="text1"/>
          <w:sz w:val="20"/>
          <w:szCs w:val="20"/>
        </w:rPr>
        <w:t xml:space="preserve">омпания </w:t>
      </w:r>
      <w:r w:rsidRPr="007B1288">
        <w:rPr>
          <w:rFonts w:ascii="GHEA Grapalat" w:hAnsi="GHEA Grapalat"/>
          <w:color w:val="000000" w:themeColor="text1"/>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06CE08A"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1.3.Подписав платежное требование (далее — Требование), прилагаемое к</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 xml:space="preserve">настоящему Соглашению о неустойке, Компания безотзывно соглашается, что: </w:t>
      </w:r>
    </w:p>
    <w:p w14:paraId="2BEEF3E3"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а)</w:t>
      </w:r>
      <w:r w:rsidRPr="007B1288">
        <w:rPr>
          <w:rFonts w:ascii="GHEA Grapalat" w:hAnsi="GHEA Grapalat"/>
          <w:color w:val="000000" w:themeColor="text1"/>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90F1892"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б)</w:t>
      </w:r>
      <w:r w:rsidRPr="007B1288">
        <w:rPr>
          <w:rFonts w:ascii="GHEA Grapalat" w:hAnsi="GHEA Grapalat"/>
          <w:color w:val="000000" w:themeColor="text1"/>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2E48FF"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в)</w:t>
      </w:r>
      <w:r w:rsidRPr="007B1288">
        <w:rPr>
          <w:rFonts w:ascii="GHEA Grapalat" w:hAnsi="GHEA Grapalat"/>
          <w:color w:val="000000" w:themeColor="text1"/>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1B31BB4"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г)</w:t>
      </w:r>
      <w:r w:rsidRPr="007B1288">
        <w:rPr>
          <w:rFonts w:ascii="GHEA Grapalat" w:hAnsi="GHEA Grapalat"/>
          <w:color w:val="000000" w:themeColor="text1"/>
          <w:sz w:val="20"/>
          <w:szCs w:val="20"/>
        </w:rPr>
        <w:tab/>
        <w:t>Компания подтверждает, что акцептовала Требование в полном размере суммы неустойки.</w:t>
      </w:r>
    </w:p>
    <w:p w14:paraId="0F3AA3A8"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д)</w:t>
      </w:r>
      <w:r w:rsidRPr="007B1288">
        <w:rPr>
          <w:rFonts w:ascii="GHEA Grapalat" w:hAnsi="GHEA Grapalat"/>
          <w:color w:val="000000" w:themeColor="text1"/>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7A520A6"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1.4.</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4E2581E"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1.5.</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Заказчик может представить в Банк-плательщик иные дополнительные документы.</w:t>
      </w:r>
    </w:p>
    <w:p w14:paraId="2A5B729B"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1.6. Банк не несет какой-либо ответственности за риски (понесенные</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Компанией убытки) и негативные последствия, возникшие для Компании в результате уплаты Банком-плательщиком суммы, указанной в</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Требовании. Банк не обязан проверять факты нарушения Компанией условий договора.</w:t>
      </w:r>
    </w:p>
    <w:p w14:paraId="114879F4"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1.7.</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47B50B9"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1.8.</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случае если в течение десяти рабочих дней после представления в</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Банк настоящего Соглашения и прилагаемого Требования по независящим от</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неуплатой.</w:t>
      </w:r>
    </w:p>
    <w:p w14:paraId="29D47CD6" w14:textId="77777777" w:rsidR="003D2FE2" w:rsidRPr="007B1288" w:rsidRDefault="003D2FE2" w:rsidP="00695415">
      <w:pPr>
        <w:widowControl w:val="0"/>
        <w:ind w:firstLine="540"/>
        <w:jc w:val="center"/>
        <w:rPr>
          <w:rFonts w:ascii="GHEA Grapalat" w:hAnsi="GHEA Grapalat" w:cs="GHEA Grapalat"/>
          <w:b/>
          <w:bCs/>
          <w:color w:val="000000" w:themeColor="text1"/>
          <w:sz w:val="20"/>
          <w:szCs w:val="20"/>
        </w:rPr>
      </w:pPr>
      <w:r w:rsidRPr="007B1288">
        <w:rPr>
          <w:rFonts w:ascii="GHEA Grapalat" w:hAnsi="GHEA Grapalat"/>
          <w:b/>
          <w:color w:val="000000" w:themeColor="text1"/>
          <w:sz w:val="20"/>
          <w:szCs w:val="20"/>
        </w:rPr>
        <w:t>2. Иные условия</w:t>
      </w:r>
    </w:p>
    <w:p w14:paraId="57C5D6FC" w14:textId="77777777" w:rsidR="003D2FE2" w:rsidRPr="007B1288" w:rsidRDefault="003D2FE2"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lastRenderedPageBreak/>
        <w:t>2.1.</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Настоящее Соглашение и Требование являются безотзывными, вступают в силу с момента заверения Компанией и действуют до </w:t>
      </w:r>
      <w:r w:rsidR="00587756" w:rsidRPr="007B1288">
        <w:rPr>
          <w:rFonts w:ascii="GHEA Grapalat" w:hAnsi="GHEA Grapalat"/>
          <w:color w:val="000000" w:themeColor="text1"/>
          <w:sz w:val="20"/>
          <w:szCs w:val="20"/>
        </w:rPr>
        <w:t>двадцатого</w:t>
      </w:r>
      <w:r w:rsidRPr="007B1288">
        <w:rPr>
          <w:rFonts w:ascii="GHEA Grapalat" w:hAnsi="GHEA Grapalat"/>
          <w:color w:val="000000" w:themeColor="text1"/>
          <w:sz w:val="20"/>
          <w:szCs w:val="20"/>
        </w:rPr>
        <w:t xml:space="preserve"> рабочего дня, следующего за днем полного принятия заказчиком результата выполнения контракта, включительно.</w:t>
      </w:r>
    </w:p>
    <w:p w14:paraId="5BD5790E"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2.2.</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Представив настоящее Соглашение и прилагаемое Требование в Банк-плательщик: </w:t>
      </w:r>
    </w:p>
    <w:p w14:paraId="2792036D" w14:textId="77777777" w:rsidR="003D2FE2" w:rsidRPr="007B1288"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2.2.1.</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Заказчик подтверждает, что Компания допустила нарушение договорных обязательств, а</w:t>
      </w:r>
    </w:p>
    <w:p w14:paraId="279A314F" w14:textId="77777777" w:rsidR="003D2FE2" w:rsidRPr="007B1288" w:rsidDel="00A13215" w:rsidRDefault="003D2FE2"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2.2.2.</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1626CD4" w14:textId="77777777" w:rsidR="003D2FE2" w:rsidRPr="007B1288" w:rsidRDefault="003D2FE2"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2.3.</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F5E5A6" w14:textId="77777777" w:rsidR="00695415" w:rsidRPr="007B1288" w:rsidRDefault="00695415" w:rsidP="00695415">
      <w:pPr>
        <w:widowControl w:val="0"/>
        <w:ind w:firstLine="540"/>
        <w:jc w:val="both"/>
        <w:rPr>
          <w:rFonts w:ascii="GHEA Grapalat" w:hAnsi="GHEA Grapalat"/>
          <w:color w:val="000000" w:themeColor="text1"/>
          <w:sz w:val="20"/>
          <w:szCs w:val="20"/>
        </w:rPr>
      </w:pPr>
    </w:p>
    <w:p w14:paraId="4F77C29B" w14:textId="77777777" w:rsidR="003D2FE2" w:rsidRPr="007B1288" w:rsidRDefault="003D2FE2" w:rsidP="00695415">
      <w:pPr>
        <w:widowControl w:val="0"/>
        <w:ind w:firstLine="54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3. Адрес, банковские реквизиты Компании</w:t>
      </w:r>
    </w:p>
    <w:p w14:paraId="4071A214" w14:textId="77777777" w:rsidR="003D2FE2" w:rsidRPr="007B1288" w:rsidRDefault="003D2FE2" w:rsidP="00695415">
      <w:pPr>
        <w:widowControl w:val="0"/>
        <w:ind w:firstLine="540"/>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w:t>
      </w:r>
    </w:p>
    <w:p w14:paraId="6263B713" w14:textId="77777777" w:rsidR="003D2FE2" w:rsidRPr="007B1288" w:rsidRDefault="003D2FE2" w:rsidP="00695415">
      <w:pPr>
        <w:widowControl w:val="0"/>
        <w:ind w:right="4250" w:firstLine="540"/>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наименование компании</w:t>
      </w:r>
    </w:p>
    <w:p w14:paraId="26733DA1" w14:textId="77777777" w:rsidR="003D2FE2" w:rsidRPr="007B1288" w:rsidRDefault="003D2FE2" w:rsidP="00695415">
      <w:pPr>
        <w:widowControl w:val="0"/>
        <w:ind w:firstLine="540"/>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w:t>
      </w:r>
    </w:p>
    <w:p w14:paraId="2E100848" w14:textId="77777777" w:rsidR="003D2FE2" w:rsidRPr="007B1288" w:rsidRDefault="003D2FE2" w:rsidP="00695415">
      <w:pPr>
        <w:widowControl w:val="0"/>
        <w:ind w:right="4250" w:firstLine="540"/>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адрес компании</w:t>
      </w:r>
    </w:p>
    <w:p w14:paraId="381A6DE0" w14:textId="77777777" w:rsidR="003D2FE2" w:rsidRPr="007B1288" w:rsidRDefault="003D2FE2" w:rsidP="00695415">
      <w:pPr>
        <w:widowControl w:val="0"/>
        <w:ind w:firstLine="540"/>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w:t>
      </w:r>
    </w:p>
    <w:p w14:paraId="68F5FB4C" w14:textId="77777777" w:rsidR="003D2FE2" w:rsidRPr="007B1288" w:rsidRDefault="003D2FE2" w:rsidP="00695415">
      <w:pPr>
        <w:widowControl w:val="0"/>
        <w:ind w:right="4250" w:firstLine="540"/>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наименование обслуживающего компанию банка</w:t>
      </w:r>
    </w:p>
    <w:p w14:paraId="3FB6730B" w14:textId="77777777" w:rsidR="003D2FE2" w:rsidRPr="007B1288" w:rsidRDefault="003D2FE2" w:rsidP="00695415">
      <w:pPr>
        <w:widowControl w:val="0"/>
        <w:ind w:firstLine="540"/>
        <w:rPr>
          <w:rFonts w:ascii="GHEA Grapalat" w:hAnsi="GHEA Grapalat"/>
          <w:color w:val="000000" w:themeColor="text1"/>
          <w:sz w:val="20"/>
          <w:szCs w:val="20"/>
        </w:rPr>
      </w:pPr>
    </w:p>
    <w:p w14:paraId="55683E11" w14:textId="77777777" w:rsidR="003D2FE2" w:rsidRPr="007B1288" w:rsidRDefault="003D2FE2" w:rsidP="00695415">
      <w:pPr>
        <w:widowControl w:val="0"/>
        <w:ind w:firstLine="540"/>
        <w:rPr>
          <w:rFonts w:ascii="GHEA Grapalat" w:hAnsi="GHEA Grapalat"/>
          <w:color w:val="000000" w:themeColor="text1"/>
          <w:sz w:val="20"/>
          <w:szCs w:val="20"/>
        </w:rPr>
      </w:pPr>
      <w:r w:rsidRPr="007B1288">
        <w:rPr>
          <w:rFonts w:ascii="GHEA Grapalat" w:hAnsi="GHEA Grapalat"/>
          <w:color w:val="000000" w:themeColor="text1"/>
          <w:sz w:val="20"/>
          <w:szCs w:val="20"/>
        </w:rPr>
        <w:t>М. П.</w:t>
      </w:r>
    </w:p>
    <w:p w14:paraId="1B22008C" w14:textId="77777777" w:rsidR="003D2FE2" w:rsidRPr="007B1288" w:rsidRDefault="003D2FE2" w:rsidP="00695415">
      <w:pPr>
        <w:widowControl w:val="0"/>
        <w:ind w:firstLine="540"/>
        <w:rPr>
          <w:rFonts w:ascii="GHEA Grapalat" w:hAnsi="GHEA Grapalat"/>
          <w:color w:val="000000" w:themeColor="text1"/>
          <w:sz w:val="20"/>
          <w:szCs w:val="20"/>
        </w:rPr>
      </w:pPr>
      <w:r w:rsidRPr="007B1288">
        <w:rPr>
          <w:rFonts w:ascii="GHEA Grapalat" w:hAnsi="GHEA Grapalat"/>
          <w:color w:val="000000" w:themeColor="text1"/>
          <w:sz w:val="20"/>
          <w:szCs w:val="20"/>
        </w:rPr>
        <w:t>День/месяц/год</w:t>
      </w:r>
    </w:p>
    <w:p w14:paraId="027BC3B2" w14:textId="77777777" w:rsidR="003D2FE2" w:rsidRPr="007B1288" w:rsidRDefault="003D2FE2" w:rsidP="00695415">
      <w:pPr>
        <w:widowControl w:val="0"/>
        <w:ind w:firstLine="540"/>
        <w:jc w:val="both"/>
        <w:rPr>
          <w:rFonts w:ascii="GHEA Grapalat" w:hAnsi="GHEA Grapalat"/>
          <w:color w:val="000000" w:themeColor="text1"/>
          <w:sz w:val="20"/>
          <w:szCs w:val="20"/>
        </w:rPr>
      </w:pPr>
    </w:p>
    <w:p w14:paraId="610F260E" w14:textId="77777777" w:rsidR="003D2FE2" w:rsidRPr="007B1288" w:rsidRDefault="003D2FE2" w:rsidP="00695415">
      <w:pPr>
        <w:widowControl w:val="0"/>
        <w:ind w:firstLine="540"/>
        <w:jc w:val="both"/>
        <w:rPr>
          <w:rFonts w:ascii="GHEA Grapalat" w:hAnsi="GHEA Grapalat"/>
          <w:color w:val="000000" w:themeColor="text1"/>
          <w:sz w:val="20"/>
          <w:szCs w:val="20"/>
        </w:rPr>
      </w:pPr>
    </w:p>
    <w:p w14:paraId="1D33CF3E" w14:textId="77777777" w:rsidR="003D2FE2" w:rsidRPr="007B1288" w:rsidRDefault="003D2FE2" w:rsidP="00695415">
      <w:pPr>
        <w:jc w:val="both"/>
        <w:rPr>
          <w:rFonts w:ascii="GHEA Grapalat" w:hAnsi="GHEA Grapalat"/>
          <w:color w:val="000000" w:themeColor="text1"/>
          <w:sz w:val="20"/>
          <w:szCs w:val="20"/>
        </w:rPr>
      </w:pPr>
    </w:p>
    <w:p w14:paraId="67A23412" w14:textId="77777777" w:rsidR="001005B0" w:rsidRPr="007B1288" w:rsidRDefault="001005B0" w:rsidP="00695415">
      <w:pPr>
        <w:widowControl w:val="0"/>
        <w:spacing w:after="160"/>
        <w:ind w:right="565"/>
        <w:jc w:val="both"/>
        <w:rPr>
          <w:rFonts w:ascii="GHEA Grapalat" w:hAnsi="GHEA Grapalat"/>
          <w:color w:val="000000" w:themeColor="text1"/>
          <w:sz w:val="20"/>
          <w:szCs w:val="20"/>
        </w:rPr>
      </w:pPr>
    </w:p>
    <w:p w14:paraId="54B4795E" w14:textId="77777777" w:rsidR="00695415" w:rsidRPr="007B1288" w:rsidRDefault="00695415" w:rsidP="00695415">
      <w:pPr>
        <w:widowControl w:val="0"/>
        <w:spacing w:after="160"/>
        <w:jc w:val="both"/>
        <w:rPr>
          <w:rFonts w:ascii="GHEA Grapalat" w:hAnsi="GHEA Grapalat" w:cs="Sylfaen"/>
          <w:color w:val="000000" w:themeColor="text1"/>
          <w:sz w:val="20"/>
          <w:szCs w:val="20"/>
        </w:rPr>
        <w:sectPr w:rsidR="00695415" w:rsidRPr="007B1288" w:rsidSect="00695415">
          <w:footnotePr>
            <w:pos w:val="beneathText"/>
          </w:footnotePr>
          <w:pgSz w:w="11907" w:h="16840" w:code="9"/>
          <w:pgMar w:top="370" w:right="747" w:bottom="450" w:left="720" w:header="561" w:footer="561" w:gutter="0"/>
          <w:cols w:space="720"/>
          <w:titlePg/>
          <w:docGrid w:linePitch="326"/>
        </w:sectPr>
      </w:pPr>
    </w:p>
    <w:tbl>
      <w:tblPr>
        <w:tblpPr w:leftFromText="180" w:rightFromText="180" w:vertAnchor="page" w:horzAnchor="margin" w:tblpY="661"/>
        <w:tblW w:w="10623" w:type="dxa"/>
        <w:tblLook w:val="0000" w:firstRow="0" w:lastRow="0" w:firstColumn="0" w:lastColumn="0" w:noHBand="0" w:noVBand="0"/>
      </w:tblPr>
      <w:tblGrid>
        <w:gridCol w:w="6108"/>
        <w:gridCol w:w="4515"/>
      </w:tblGrid>
      <w:tr w:rsidR="00695415" w:rsidRPr="007B1288" w14:paraId="7CD908E9"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2AA0FB65" w14:textId="77777777" w:rsidR="00695415" w:rsidRPr="007B1288" w:rsidRDefault="00695415" w:rsidP="00695415">
            <w:pPr>
              <w:widowControl w:val="0"/>
              <w:tabs>
                <w:tab w:val="left" w:pos="3402"/>
                <w:tab w:val="left" w:pos="3780"/>
              </w:tabs>
              <w:rPr>
                <w:rFonts w:ascii="GHEA Grapalat" w:hAnsi="GHEA Grapalat" w:cs="Sylfaen"/>
                <w:b/>
                <w:bCs/>
                <w:color w:val="000000" w:themeColor="text1"/>
                <w:lang w:val="en-US"/>
              </w:rPr>
            </w:pPr>
            <w:r w:rsidRPr="007B1288">
              <w:rPr>
                <w:rFonts w:ascii="GHEA Grapalat" w:hAnsi="GHEA Grapalat"/>
                <w:color w:val="000000" w:themeColor="text1"/>
                <w:lang w:val="en-US"/>
              </w:rPr>
              <w:lastRenderedPageBreak/>
              <w:t>1.</w:t>
            </w:r>
            <w:r w:rsidRPr="007B1288">
              <w:rPr>
                <w:rFonts w:ascii="GHEA Grapalat" w:hAnsi="GHEA Grapalat"/>
                <w:b/>
                <w:color w:val="000000" w:themeColor="text1"/>
                <w:lang w:val="en-US"/>
              </w:rPr>
              <w:tab/>
            </w:r>
            <w:r w:rsidRPr="007B1288">
              <w:rPr>
                <w:rFonts w:ascii="GHEA Grapalat" w:hAnsi="GHEA Grapalat"/>
                <w:b/>
                <w:color w:val="000000" w:themeColor="text1"/>
              </w:rPr>
              <w:t xml:space="preserve">ПЛАТЕЖНОЕ ТРЕБОВАНИЕ </w:t>
            </w:r>
            <w:r w:rsidRPr="007B1288">
              <w:rPr>
                <w:rFonts w:ascii="GHEA Grapalat" w:hAnsi="GHEA Grapalat"/>
                <w:b/>
                <w:color w:val="000000" w:themeColor="text1"/>
                <w:lang w:val="en-US"/>
              </w:rPr>
              <w:t>*</w:t>
            </w:r>
          </w:p>
        </w:tc>
      </w:tr>
      <w:tr w:rsidR="00695415" w:rsidRPr="007B1288" w14:paraId="50E0092B"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2D37CDD4" w14:textId="77777777" w:rsidR="00695415" w:rsidRPr="007B1288" w:rsidRDefault="00695415" w:rsidP="00695415">
            <w:pPr>
              <w:widowControl w:val="0"/>
              <w:tabs>
                <w:tab w:val="left" w:pos="330"/>
                <w:tab w:val="left" w:pos="855"/>
              </w:tabs>
              <w:rPr>
                <w:rFonts w:ascii="GHEA Grapalat" w:hAnsi="GHEA Grapalat" w:cs="Sylfaen"/>
                <w:color w:val="000000" w:themeColor="text1"/>
                <w:sz w:val="22"/>
              </w:rPr>
            </w:pPr>
            <w:r w:rsidRPr="007B1288">
              <w:rPr>
                <w:rFonts w:ascii="GHEA Grapalat" w:hAnsi="GHEA Grapalat"/>
                <w:color w:val="000000" w:themeColor="text1"/>
                <w:sz w:val="22"/>
              </w:rPr>
              <w:t>2.</w:t>
            </w:r>
            <w:r w:rsidRPr="007B1288">
              <w:rPr>
                <w:rFonts w:ascii="GHEA Grapalat" w:hAnsi="GHEA Grapalat"/>
                <w:color w:val="000000" w:themeColor="text1"/>
                <w:sz w:val="22"/>
              </w:rPr>
              <w:tab/>
              <w:t xml:space="preserve">Номер </w:t>
            </w:r>
          </w:p>
        </w:tc>
      </w:tr>
      <w:tr w:rsidR="00695415" w:rsidRPr="007B1288" w14:paraId="6CDFE440"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3DCC9794" w14:textId="77777777" w:rsidR="00695415" w:rsidRPr="007B1288" w:rsidRDefault="00695415" w:rsidP="00695415">
            <w:pPr>
              <w:widowControl w:val="0"/>
              <w:tabs>
                <w:tab w:val="left" w:pos="330"/>
                <w:tab w:val="left" w:pos="3390"/>
              </w:tabs>
              <w:rPr>
                <w:rFonts w:ascii="GHEA Grapalat" w:hAnsi="GHEA Grapalat" w:cs="Sylfaen"/>
                <w:color w:val="000000" w:themeColor="text1"/>
                <w:sz w:val="22"/>
              </w:rPr>
            </w:pPr>
            <w:r w:rsidRPr="007B1288">
              <w:rPr>
                <w:rFonts w:ascii="GHEA Grapalat" w:hAnsi="GHEA Grapalat"/>
                <w:color w:val="000000" w:themeColor="text1"/>
                <w:sz w:val="22"/>
              </w:rPr>
              <w:t>3</w:t>
            </w:r>
            <w:r w:rsidRPr="007B1288">
              <w:rPr>
                <w:rFonts w:ascii="GHEA Grapalat" w:hAnsi="GHEA Grapalat"/>
                <w:color w:val="000000" w:themeColor="text1"/>
                <w:sz w:val="22"/>
              </w:rPr>
              <w:tab/>
              <w:t>Дата представления: "___" ___ 20___г.</w:t>
            </w:r>
          </w:p>
        </w:tc>
      </w:tr>
      <w:tr w:rsidR="00695415" w:rsidRPr="007B1288" w14:paraId="2E9C012B"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64446322"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4.</w:t>
            </w:r>
            <w:r w:rsidRPr="007B1288">
              <w:rPr>
                <w:rFonts w:ascii="GHEA Grapalat" w:hAnsi="GHEA Grapalat"/>
                <w:color w:val="000000" w:themeColor="text1"/>
                <w:sz w:val="22"/>
              </w:rPr>
              <w:tab/>
              <w:t>Наименование, или имя, фамилия плательщика (Компания):</w:t>
            </w:r>
          </w:p>
        </w:tc>
      </w:tr>
      <w:tr w:rsidR="00695415" w:rsidRPr="007B1288" w14:paraId="51FB2E5C"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31E5A517"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5.</w:t>
            </w:r>
            <w:r w:rsidRPr="007B1288">
              <w:rPr>
                <w:rFonts w:ascii="GHEA Grapalat" w:hAnsi="GHEA Grapalat"/>
                <w:color w:val="000000" w:themeColor="text1"/>
                <w:sz w:val="22"/>
              </w:rPr>
              <w:tab/>
              <w:t>Обслуживающая плательщика Финансовая организация (банк):</w:t>
            </w:r>
          </w:p>
        </w:tc>
      </w:tr>
      <w:tr w:rsidR="00695415" w:rsidRPr="007B1288" w14:paraId="081D9CC9"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2C2E5272"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6.</w:t>
            </w:r>
            <w:r w:rsidRPr="007B1288">
              <w:rPr>
                <w:rFonts w:ascii="GHEA Grapalat" w:hAnsi="GHEA Grapalat"/>
                <w:color w:val="000000" w:themeColor="text1"/>
                <w:sz w:val="22"/>
              </w:rPr>
              <w:tab/>
              <w:t>Номер счета плательщика:</w:t>
            </w:r>
          </w:p>
        </w:tc>
      </w:tr>
      <w:tr w:rsidR="00695415" w:rsidRPr="007B1288" w14:paraId="72E9CF74" w14:textId="77777777" w:rsidTr="00695415">
        <w:trPr>
          <w:trHeight w:val="352"/>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7314756D"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7.</w:t>
            </w:r>
            <w:r w:rsidRPr="007B1288">
              <w:rPr>
                <w:rFonts w:ascii="GHEA Grapalat" w:hAnsi="GHEA Grapalat"/>
                <w:color w:val="000000" w:themeColor="text1"/>
                <w:sz w:val="22"/>
              </w:rPr>
              <w:tab/>
              <w:t>УНН плательщика:</w:t>
            </w:r>
          </w:p>
        </w:tc>
      </w:tr>
      <w:tr w:rsidR="00695415" w:rsidRPr="007B1288" w14:paraId="4004E37E"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0EC894E6"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8.</w:t>
            </w:r>
            <w:r w:rsidRPr="007B1288">
              <w:rPr>
                <w:rFonts w:ascii="GHEA Grapalat" w:hAnsi="GHEA Grapalat"/>
                <w:color w:val="000000" w:themeColor="text1"/>
                <w:sz w:val="22"/>
              </w:rPr>
              <w:tab/>
              <w:t>НЗОУ плательщика:</w:t>
            </w:r>
          </w:p>
        </w:tc>
      </w:tr>
      <w:tr w:rsidR="00695415" w:rsidRPr="007B1288" w14:paraId="66C96EFE"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16982B7F" w14:textId="333CC5F2" w:rsidR="00695415" w:rsidRPr="007B1288" w:rsidRDefault="00695415" w:rsidP="00695415">
            <w:pPr>
              <w:widowControl w:val="0"/>
              <w:tabs>
                <w:tab w:val="left" w:pos="345"/>
                <w:tab w:val="left" w:pos="855"/>
              </w:tabs>
              <w:rPr>
                <w:rFonts w:ascii="GHEA Grapalat" w:hAnsi="GHEA Grapalat"/>
                <w:color w:val="000000" w:themeColor="text1"/>
                <w:sz w:val="22"/>
              </w:rPr>
            </w:pPr>
            <w:r w:rsidRPr="007B1288">
              <w:rPr>
                <w:rFonts w:ascii="GHEA Grapalat" w:hAnsi="GHEA Grapalat"/>
                <w:color w:val="000000" w:themeColor="text1"/>
                <w:sz w:val="22"/>
              </w:rPr>
              <w:t>9.</w:t>
            </w:r>
            <w:r w:rsidRPr="007B1288">
              <w:rPr>
                <w:rFonts w:ascii="GHEA Grapalat" w:hAnsi="GHEA Grapalat"/>
                <w:color w:val="000000" w:themeColor="text1"/>
                <w:sz w:val="22"/>
              </w:rPr>
              <w:tab/>
              <w:t xml:space="preserve">Наименование, или имя, фамилия бенефициара: </w:t>
            </w:r>
            <w:r w:rsidR="009E27D5" w:rsidRPr="007B1288">
              <w:rPr>
                <w:rFonts w:ascii="GHEA Grapalat" w:hAnsi="GHEA Grapalat"/>
                <w:color w:val="000000" w:themeColor="text1"/>
                <w:sz w:val="22"/>
              </w:rPr>
              <w:t>ОНКО “Ереванский зоопарк”</w:t>
            </w:r>
            <w:r w:rsidRPr="007B1288">
              <w:rPr>
                <w:rFonts w:ascii="GHEA Grapalat" w:hAnsi="GHEA Grapalat"/>
                <w:color w:val="000000" w:themeColor="text1"/>
                <w:sz w:val="22"/>
              </w:rPr>
              <w:t>”</w:t>
            </w:r>
          </w:p>
        </w:tc>
      </w:tr>
      <w:tr w:rsidR="00695415" w:rsidRPr="007B1288" w14:paraId="08C61D68"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58B3E787" w14:textId="77777777" w:rsidR="00695415" w:rsidRPr="007B1288" w:rsidRDefault="00695415" w:rsidP="00695415">
            <w:pPr>
              <w:widowControl w:val="0"/>
              <w:tabs>
                <w:tab w:val="left" w:pos="345"/>
                <w:tab w:val="left" w:pos="855"/>
              </w:tabs>
              <w:rPr>
                <w:rFonts w:ascii="GHEA Grapalat" w:hAnsi="GHEA Grapalat"/>
                <w:color w:val="000000" w:themeColor="text1"/>
                <w:sz w:val="22"/>
              </w:rPr>
            </w:pPr>
            <w:r w:rsidRPr="007B1288">
              <w:rPr>
                <w:rFonts w:ascii="GHEA Grapalat" w:hAnsi="GHEA Grapalat"/>
                <w:color w:val="000000" w:themeColor="text1"/>
                <w:sz w:val="22"/>
              </w:rPr>
              <w:t>10.</w:t>
            </w:r>
            <w:r w:rsidRPr="007B1288">
              <w:rPr>
                <w:rFonts w:ascii="GHEA Grapalat" w:hAnsi="GHEA Grapalat"/>
                <w:color w:val="000000" w:themeColor="text1"/>
                <w:sz w:val="22"/>
              </w:rPr>
              <w:tab/>
              <w:t>НЗОУ бенефициара (не заполняется)</w:t>
            </w:r>
          </w:p>
        </w:tc>
      </w:tr>
      <w:tr w:rsidR="00695415" w:rsidRPr="007B1288" w14:paraId="7331483D"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3362DFD2" w14:textId="5A4BAA8D" w:rsidR="00695415" w:rsidRPr="007B1288" w:rsidRDefault="00695415" w:rsidP="00695415">
            <w:pPr>
              <w:widowControl w:val="0"/>
              <w:tabs>
                <w:tab w:val="left" w:pos="345"/>
                <w:tab w:val="left" w:pos="855"/>
              </w:tabs>
              <w:rPr>
                <w:rFonts w:ascii="GHEA Grapalat" w:hAnsi="GHEA Grapalat"/>
                <w:color w:val="000000" w:themeColor="text1"/>
                <w:sz w:val="22"/>
                <w:lang w:val="en-US"/>
              </w:rPr>
            </w:pPr>
            <w:r w:rsidRPr="007B1288">
              <w:rPr>
                <w:rFonts w:ascii="GHEA Grapalat" w:hAnsi="GHEA Grapalat"/>
                <w:color w:val="000000" w:themeColor="text1"/>
                <w:sz w:val="22"/>
              </w:rPr>
              <w:t>11.</w:t>
            </w:r>
            <w:r w:rsidRPr="007B1288">
              <w:rPr>
                <w:rFonts w:ascii="GHEA Grapalat" w:hAnsi="GHEA Grapalat"/>
                <w:color w:val="000000" w:themeColor="text1"/>
                <w:sz w:val="22"/>
              </w:rPr>
              <w:tab/>
              <w:t>УНН бенефициара:</w:t>
            </w:r>
            <w:r w:rsidR="00D519E9" w:rsidRPr="007B1288">
              <w:rPr>
                <w:rFonts w:ascii="GHEA Grapalat" w:hAnsi="GHEA Grapalat"/>
                <w:color w:val="000000" w:themeColor="text1"/>
                <w:sz w:val="22"/>
                <w:lang w:val="en-US"/>
              </w:rPr>
              <w:t>00804091</w:t>
            </w:r>
          </w:p>
        </w:tc>
      </w:tr>
      <w:tr w:rsidR="00695415" w:rsidRPr="007B1288" w14:paraId="44B99BBD"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44AD3AE7" w14:textId="3A338523" w:rsidR="00695415" w:rsidRPr="007B1288" w:rsidRDefault="00695415" w:rsidP="00695415">
            <w:pPr>
              <w:widowControl w:val="0"/>
              <w:tabs>
                <w:tab w:val="left" w:pos="345"/>
                <w:tab w:val="left" w:pos="855"/>
              </w:tabs>
              <w:rPr>
                <w:rFonts w:ascii="GHEA Grapalat" w:hAnsi="GHEA Grapalat"/>
                <w:color w:val="000000" w:themeColor="text1"/>
                <w:sz w:val="22"/>
              </w:rPr>
            </w:pPr>
            <w:r w:rsidRPr="007B1288">
              <w:rPr>
                <w:rFonts w:ascii="GHEA Grapalat" w:hAnsi="GHEA Grapalat"/>
                <w:color w:val="000000" w:themeColor="text1"/>
                <w:sz w:val="22"/>
              </w:rPr>
              <w:t>12.</w:t>
            </w:r>
            <w:r w:rsidRPr="007B1288">
              <w:rPr>
                <w:rFonts w:ascii="GHEA Grapalat" w:hAnsi="GHEA Grapalat"/>
                <w:color w:val="000000" w:themeColor="text1"/>
                <w:sz w:val="22"/>
              </w:rPr>
              <w:tab/>
              <w:t xml:space="preserve">Обслуживающая бенефициара Финансовая организация (банк): </w:t>
            </w:r>
            <w:r w:rsidR="006252F6" w:rsidRPr="007B1288">
              <w:rPr>
                <w:rFonts w:ascii="GHEA Grapalat" w:hAnsi="GHEA Grapalat"/>
                <w:color w:val="000000" w:themeColor="text1"/>
                <w:sz w:val="22"/>
              </w:rPr>
              <w:t>ОАО “АКБА БАНК”</w:t>
            </w:r>
          </w:p>
        </w:tc>
      </w:tr>
      <w:tr w:rsidR="00695415" w:rsidRPr="007B1288" w14:paraId="39F735F4"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1F988A1D" w14:textId="20605C1B" w:rsidR="00695415" w:rsidRPr="007B1288" w:rsidRDefault="00695415" w:rsidP="00695415">
            <w:pPr>
              <w:widowControl w:val="0"/>
              <w:tabs>
                <w:tab w:val="left" w:pos="345"/>
                <w:tab w:val="left" w:pos="855"/>
              </w:tabs>
              <w:rPr>
                <w:rFonts w:ascii="GHEA Grapalat" w:hAnsi="GHEA Grapalat"/>
                <w:color w:val="000000" w:themeColor="text1"/>
                <w:sz w:val="22"/>
                <w:lang w:val="en-US"/>
              </w:rPr>
            </w:pPr>
            <w:r w:rsidRPr="007B1288">
              <w:rPr>
                <w:rFonts w:ascii="GHEA Grapalat" w:hAnsi="GHEA Grapalat"/>
                <w:color w:val="000000" w:themeColor="text1"/>
                <w:sz w:val="22"/>
              </w:rPr>
              <w:t>13.</w:t>
            </w:r>
            <w:r w:rsidRPr="007B1288">
              <w:rPr>
                <w:rFonts w:ascii="GHEA Grapalat" w:hAnsi="GHEA Grapalat"/>
                <w:color w:val="000000" w:themeColor="text1"/>
                <w:sz w:val="22"/>
              </w:rPr>
              <w:tab/>
              <w:t>Номер счета бенефициара (сч.</w:t>
            </w:r>
            <w:r w:rsidRPr="007B1288">
              <w:rPr>
                <w:rFonts w:ascii="GHEA Grapalat" w:hAnsi="GHEA Grapalat"/>
                <w:color w:val="000000" w:themeColor="text1"/>
                <w:sz w:val="22"/>
                <w:lang w:val="en-US"/>
              </w:rPr>
              <w:t xml:space="preserve"> </w:t>
            </w:r>
            <w:r w:rsidRPr="007B1288">
              <w:rPr>
                <w:rFonts w:ascii="GHEA Grapalat" w:hAnsi="GHEA Grapalat"/>
                <w:color w:val="000000" w:themeColor="text1"/>
                <w:sz w:val="22"/>
              </w:rPr>
              <w:t>№)</w:t>
            </w:r>
            <w:r w:rsidRPr="007B1288">
              <w:rPr>
                <w:rFonts w:ascii="GHEA Grapalat" w:hAnsi="GHEA Grapalat"/>
                <w:color w:val="000000" w:themeColor="text1"/>
                <w:sz w:val="22"/>
                <w:lang w:val="en-US"/>
              </w:rPr>
              <w:t xml:space="preserve"> </w:t>
            </w:r>
            <w:r w:rsidR="006252F6" w:rsidRPr="007B1288">
              <w:rPr>
                <w:rFonts w:ascii="GHEA Grapalat" w:hAnsi="GHEA Grapalat"/>
                <w:color w:val="000000" w:themeColor="text1"/>
                <w:sz w:val="22"/>
              </w:rPr>
              <w:t>22000919024000</w:t>
            </w:r>
          </w:p>
        </w:tc>
      </w:tr>
      <w:tr w:rsidR="00695415" w:rsidRPr="007B1288" w14:paraId="6244BCA3"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5BDDAD0D"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14.</w:t>
            </w:r>
            <w:r w:rsidRPr="007B1288">
              <w:rPr>
                <w:rFonts w:ascii="GHEA Grapalat" w:hAnsi="GHEA Grapalat"/>
                <w:color w:val="000000" w:themeColor="text1"/>
                <w:sz w:val="22"/>
              </w:rPr>
              <w:tab/>
              <w:t>Сумма (цифрами и прописью):</w:t>
            </w:r>
          </w:p>
        </w:tc>
      </w:tr>
      <w:tr w:rsidR="00695415" w:rsidRPr="007B1288" w14:paraId="2F1D4143" w14:textId="77777777" w:rsidTr="00695415">
        <w:trPr>
          <w:trHeight w:val="442"/>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0205AF28"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15.</w:t>
            </w:r>
            <w:r w:rsidRPr="007B1288">
              <w:rPr>
                <w:rFonts w:ascii="GHEA Grapalat" w:hAnsi="GHEA Grapalat"/>
                <w:color w:val="000000" w:themeColor="text1"/>
                <w:sz w:val="22"/>
              </w:rPr>
              <w:tab/>
              <w:t>Акцептованная сумма (цифрами и прописью) (предусмотрена для частичного акцепта указанной суммы, который не применяется)</w:t>
            </w:r>
          </w:p>
        </w:tc>
      </w:tr>
      <w:tr w:rsidR="00695415" w:rsidRPr="007B1288" w14:paraId="6C7F9DE9"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105D75DF"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16.</w:t>
            </w:r>
            <w:r w:rsidRPr="007B1288">
              <w:rPr>
                <w:rFonts w:ascii="GHEA Grapalat" w:hAnsi="GHEA Grapalat"/>
                <w:color w:val="000000" w:themeColor="text1"/>
                <w:sz w:val="22"/>
              </w:rPr>
              <w:tab/>
              <w:t>Валюта (прописью и по коду):</w:t>
            </w:r>
          </w:p>
        </w:tc>
      </w:tr>
      <w:tr w:rsidR="00695415" w:rsidRPr="007B1288" w14:paraId="22445F64"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76D9F2CB"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17.</w:t>
            </w:r>
            <w:r w:rsidRPr="007B1288">
              <w:rPr>
                <w:rFonts w:ascii="GHEA Grapalat" w:hAnsi="GHEA Grapalat"/>
                <w:color w:val="000000" w:themeColor="text1"/>
                <w:sz w:val="22"/>
              </w:rPr>
              <w:tab/>
              <w:t>Цель сделки (уплаты): (для обеспечения квалификации)</w:t>
            </w:r>
          </w:p>
        </w:tc>
      </w:tr>
      <w:tr w:rsidR="00695415" w:rsidRPr="007B1288" w14:paraId="56E86DC3" w14:textId="77777777" w:rsidTr="00695415">
        <w:trPr>
          <w:trHeight w:val="424"/>
        </w:trPr>
        <w:tc>
          <w:tcPr>
            <w:tcW w:w="10623" w:type="dxa"/>
            <w:gridSpan w:val="2"/>
            <w:tcBorders>
              <w:top w:val="single" w:sz="4" w:space="0" w:color="auto"/>
              <w:left w:val="single" w:sz="4" w:space="0" w:color="auto"/>
              <w:right w:val="single" w:sz="4" w:space="0" w:color="000000"/>
            </w:tcBorders>
            <w:noWrap/>
            <w:vAlign w:val="bottom"/>
          </w:tcPr>
          <w:p w14:paraId="340C4CBB"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18.</w:t>
            </w:r>
            <w:r w:rsidRPr="007B1288">
              <w:rPr>
                <w:rFonts w:ascii="GHEA Grapalat" w:hAnsi="GHEA Grapalat"/>
                <w:color w:val="000000" w:themeColor="text1"/>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95415" w:rsidRPr="007B1288" w14:paraId="5F098FC7"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2DC7A4C9"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19.</w:t>
            </w:r>
            <w:r w:rsidRPr="007B1288">
              <w:rPr>
                <w:rFonts w:ascii="GHEA Grapalat" w:hAnsi="GHEA Grapalat"/>
                <w:color w:val="000000" w:themeColor="text1"/>
                <w:sz w:val="22"/>
                <w:lang w:val="en-US"/>
              </w:rPr>
              <w:tab/>
            </w:r>
            <w:r w:rsidRPr="007B1288">
              <w:rPr>
                <w:rFonts w:ascii="GHEA Grapalat" w:hAnsi="GHEA Grapalat"/>
                <w:color w:val="000000" w:themeColor="text1"/>
                <w:sz w:val="22"/>
              </w:rPr>
              <w:t>Условия оплаты: &lt;акцептованный платеж&gt;</w:t>
            </w:r>
          </w:p>
        </w:tc>
      </w:tr>
      <w:tr w:rsidR="00695415" w:rsidRPr="007B1288" w14:paraId="3230B358" w14:textId="77777777" w:rsidTr="00695415">
        <w:trPr>
          <w:trHeight w:val="70"/>
        </w:trPr>
        <w:tc>
          <w:tcPr>
            <w:tcW w:w="10623" w:type="dxa"/>
            <w:gridSpan w:val="2"/>
            <w:tcBorders>
              <w:top w:val="single" w:sz="4" w:space="0" w:color="auto"/>
              <w:left w:val="single" w:sz="4" w:space="0" w:color="auto"/>
              <w:bottom w:val="single" w:sz="4" w:space="0" w:color="auto"/>
              <w:right w:val="single" w:sz="4" w:space="0" w:color="000000"/>
            </w:tcBorders>
            <w:noWrap/>
            <w:vAlign w:val="bottom"/>
          </w:tcPr>
          <w:p w14:paraId="0CDDC08E" w14:textId="77777777" w:rsidR="00695415" w:rsidRPr="007B1288" w:rsidRDefault="00695415" w:rsidP="00695415">
            <w:pPr>
              <w:widowControl w:val="0"/>
              <w:tabs>
                <w:tab w:val="left" w:pos="330"/>
                <w:tab w:val="left" w:pos="855"/>
              </w:tabs>
              <w:rPr>
                <w:rFonts w:ascii="GHEA Grapalat" w:hAnsi="GHEA Grapalat"/>
                <w:color w:val="000000" w:themeColor="text1"/>
                <w:sz w:val="22"/>
                <w:lang w:val="en-US"/>
              </w:rPr>
            </w:pPr>
            <w:r w:rsidRPr="007B1288">
              <w:rPr>
                <w:rFonts w:ascii="GHEA Grapalat" w:hAnsi="GHEA Grapalat"/>
                <w:color w:val="000000" w:themeColor="text1"/>
                <w:sz w:val="22"/>
              </w:rPr>
              <w:t>20.</w:t>
            </w:r>
            <w:r w:rsidRPr="007B1288">
              <w:rPr>
                <w:rFonts w:ascii="GHEA Grapalat" w:hAnsi="GHEA Grapalat"/>
                <w:color w:val="000000" w:themeColor="text1"/>
                <w:sz w:val="22"/>
                <w:lang w:val="en-US"/>
              </w:rPr>
              <w:tab/>
            </w:r>
            <w:r w:rsidRPr="007B1288">
              <w:rPr>
                <w:rFonts w:ascii="GHEA Grapalat" w:hAnsi="GHEA Grapalat"/>
                <w:color w:val="000000" w:themeColor="text1"/>
                <w:sz w:val="22"/>
              </w:rPr>
              <w:t>Количество прилагаемых страниц: --- страниц</w:t>
            </w:r>
          </w:p>
        </w:tc>
      </w:tr>
      <w:tr w:rsidR="00695415" w:rsidRPr="007B1288" w14:paraId="2A9937E3" w14:textId="77777777" w:rsidTr="00695415">
        <w:trPr>
          <w:trHeight w:val="70"/>
        </w:trPr>
        <w:tc>
          <w:tcPr>
            <w:tcW w:w="6108" w:type="dxa"/>
            <w:tcBorders>
              <w:top w:val="nil"/>
              <w:left w:val="single" w:sz="4" w:space="0" w:color="auto"/>
              <w:bottom w:val="single" w:sz="4" w:space="0" w:color="auto"/>
              <w:right w:val="single" w:sz="4" w:space="0" w:color="auto"/>
            </w:tcBorders>
            <w:noWrap/>
            <w:vAlign w:val="bottom"/>
          </w:tcPr>
          <w:p w14:paraId="115D13CF" w14:textId="77777777" w:rsidR="00695415" w:rsidRPr="007B1288" w:rsidRDefault="00695415" w:rsidP="00695415">
            <w:pPr>
              <w:widowControl w:val="0"/>
              <w:tabs>
                <w:tab w:val="left" w:pos="851"/>
              </w:tabs>
              <w:rPr>
                <w:rFonts w:ascii="GHEA Grapalat" w:hAnsi="GHEA Grapalat" w:cs="Sylfaen"/>
                <w:color w:val="000000" w:themeColor="text1"/>
                <w:sz w:val="22"/>
              </w:rPr>
            </w:pPr>
            <w:r w:rsidRPr="007B1288">
              <w:rPr>
                <w:rFonts w:ascii="GHEA Grapalat" w:hAnsi="GHEA Grapalat"/>
                <w:color w:val="000000" w:themeColor="text1"/>
                <w:sz w:val="22"/>
              </w:rPr>
              <w:t>22.а.</w:t>
            </w:r>
            <w:r w:rsidRPr="007B1288">
              <w:rPr>
                <w:rFonts w:ascii="GHEA Grapalat" w:hAnsi="GHEA Grapalat"/>
                <w:color w:val="000000" w:themeColor="text1"/>
                <w:sz w:val="22"/>
              </w:rPr>
              <w:tab/>
              <w:t>Подписи бенефициара</w:t>
            </w:r>
          </w:p>
          <w:p w14:paraId="3ACDA1B3" w14:textId="77777777" w:rsidR="00695415" w:rsidRPr="007B1288" w:rsidRDefault="00695415" w:rsidP="00695415">
            <w:pPr>
              <w:widowControl w:val="0"/>
              <w:rPr>
                <w:rFonts w:ascii="GHEA Grapalat" w:hAnsi="GHEA Grapalat" w:cs="Sylfaen"/>
                <w:color w:val="000000" w:themeColor="text1"/>
                <w:sz w:val="22"/>
              </w:rPr>
            </w:pPr>
          </w:p>
          <w:p w14:paraId="7DC11E06" w14:textId="77777777" w:rsidR="00695415" w:rsidRPr="007B1288" w:rsidRDefault="00695415" w:rsidP="00695415">
            <w:pPr>
              <w:widowControl w:val="0"/>
              <w:jc w:val="right"/>
              <w:rPr>
                <w:rFonts w:ascii="GHEA Grapalat" w:hAnsi="GHEA Grapalat" w:cs="Tahoma"/>
                <w:color w:val="000000" w:themeColor="text1"/>
                <w:sz w:val="22"/>
              </w:rPr>
            </w:pPr>
            <w:r w:rsidRPr="007B1288">
              <w:rPr>
                <w:rFonts w:ascii="GHEA Grapalat" w:hAnsi="GHEA Grapalat"/>
                <w:color w:val="000000" w:themeColor="text1"/>
                <w:sz w:val="22"/>
              </w:rPr>
              <w:t>/____________________/</w:t>
            </w:r>
          </w:p>
          <w:p w14:paraId="74A9CFC0" w14:textId="77777777" w:rsidR="00695415" w:rsidRPr="007B1288" w:rsidRDefault="00695415" w:rsidP="00695415">
            <w:pPr>
              <w:widowControl w:val="0"/>
              <w:rPr>
                <w:rFonts w:ascii="GHEA Grapalat" w:hAnsi="GHEA Grapalat" w:cs="Sylfaen"/>
                <w:color w:val="000000" w:themeColor="text1"/>
                <w:sz w:val="22"/>
              </w:rPr>
            </w:pPr>
          </w:p>
          <w:p w14:paraId="3193F774" w14:textId="77777777" w:rsidR="00695415" w:rsidRPr="007B1288" w:rsidRDefault="00695415" w:rsidP="00695415">
            <w:pPr>
              <w:widowControl w:val="0"/>
              <w:jc w:val="right"/>
              <w:rPr>
                <w:rFonts w:ascii="GHEA Grapalat" w:hAnsi="GHEA Grapalat" w:cs="Sylfaen"/>
                <w:color w:val="000000" w:themeColor="text1"/>
                <w:sz w:val="22"/>
              </w:rPr>
            </w:pPr>
            <w:r w:rsidRPr="007B1288">
              <w:rPr>
                <w:rFonts w:ascii="GHEA Grapalat" w:hAnsi="GHEA Grapalat"/>
                <w:color w:val="000000" w:themeColor="text1"/>
                <w:sz w:val="22"/>
              </w:rPr>
              <w:t>/____________________/</w:t>
            </w:r>
          </w:p>
          <w:p w14:paraId="1488FCFA" w14:textId="77777777" w:rsidR="00695415" w:rsidRPr="007B1288" w:rsidRDefault="00695415" w:rsidP="00695415">
            <w:pPr>
              <w:widowControl w:val="0"/>
              <w:tabs>
                <w:tab w:val="left" w:pos="4500"/>
              </w:tabs>
              <w:ind w:right="432"/>
              <w:rPr>
                <w:rFonts w:ascii="GHEA Grapalat" w:hAnsi="GHEA Grapalat"/>
                <w:color w:val="000000" w:themeColor="text1"/>
                <w:sz w:val="22"/>
              </w:rPr>
            </w:pPr>
            <w:r w:rsidRPr="007B1288">
              <w:rPr>
                <w:rFonts w:ascii="GHEA Grapalat" w:hAnsi="GHEA Grapalat"/>
                <w:color w:val="000000" w:themeColor="text1"/>
                <w:sz w:val="22"/>
              </w:rPr>
              <w:t>22.б.</w:t>
            </w:r>
          </w:p>
          <w:p w14:paraId="665DC282" w14:textId="77777777" w:rsidR="00695415" w:rsidRPr="007B1288" w:rsidRDefault="00695415" w:rsidP="00695415">
            <w:pPr>
              <w:widowControl w:val="0"/>
              <w:tabs>
                <w:tab w:val="left" w:pos="4551"/>
              </w:tabs>
              <w:ind w:right="736"/>
              <w:jc w:val="right"/>
              <w:rPr>
                <w:rFonts w:ascii="GHEA Grapalat" w:hAnsi="GHEA Grapalat" w:cs="Sylfaen"/>
                <w:color w:val="000000" w:themeColor="text1"/>
                <w:sz w:val="22"/>
              </w:rPr>
            </w:pPr>
            <w:r w:rsidRPr="007B1288">
              <w:rPr>
                <w:rFonts w:ascii="GHEA Grapalat" w:hAnsi="GHEA Grapalat"/>
                <w:color w:val="000000" w:themeColor="text1"/>
                <w:sz w:val="22"/>
              </w:rPr>
              <w:tab/>
              <w:t>М. П.</w:t>
            </w:r>
          </w:p>
          <w:p w14:paraId="35FBDE34" w14:textId="77777777" w:rsidR="00695415" w:rsidRPr="007B1288" w:rsidRDefault="00695415" w:rsidP="00695415">
            <w:pPr>
              <w:widowControl w:val="0"/>
              <w:rPr>
                <w:rFonts w:ascii="GHEA Grapalat" w:hAnsi="GHEA Grapalat" w:cs="Sylfaen"/>
                <w:color w:val="000000" w:themeColor="text1"/>
                <w:sz w:val="22"/>
              </w:rPr>
            </w:pPr>
          </w:p>
        </w:tc>
        <w:tc>
          <w:tcPr>
            <w:tcW w:w="4514" w:type="dxa"/>
            <w:tcBorders>
              <w:top w:val="nil"/>
              <w:left w:val="nil"/>
              <w:bottom w:val="single" w:sz="4" w:space="0" w:color="auto"/>
              <w:right w:val="single" w:sz="4" w:space="0" w:color="auto"/>
            </w:tcBorders>
            <w:noWrap/>
          </w:tcPr>
          <w:p w14:paraId="1A8836BA" w14:textId="77777777" w:rsidR="00695415" w:rsidRPr="007B1288" w:rsidRDefault="00695415" w:rsidP="00695415">
            <w:pPr>
              <w:widowControl w:val="0"/>
              <w:tabs>
                <w:tab w:val="left" w:pos="905"/>
              </w:tabs>
              <w:rPr>
                <w:rFonts w:ascii="GHEA Grapalat" w:hAnsi="GHEA Grapalat" w:cs="Sylfaen"/>
                <w:color w:val="000000" w:themeColor="text1"/>
                <w:sz w:val="22"/>
              </w:rPr>
            </w:pPr>
            <w:r w:rsidRPr="007B1288">
              <w:rPr>
                <w:rFonts w:ascii="GHEA Grapalat" w:hAnsi="GHEA Grapalat"/>
                <w:color w:val="000000" w:themeColor="text1"/>
                <w:sz w:val="22"/>
              </w:rPr>
              <w:t>21.а.</w:t>
            </w:r>
            <w:r w:rsidRPr="007B1288">
              <w:rPr>
                <w:rFonts w:ascii="GHEA Grapalat" w:hAnsi="GHEA Grapalat"/>
                <w:color w:val="000000" w:themeColor="text1"/>
                <w:sz w:val="22"/>
              </w:rPr>
              <w:tab/>
            </w:r>
            <w:r w:rsidRPr="007B1288">
              <w:rPr>
                <w:rFonts w:ascii="Courier New" w:hAnsi="Courier New"/>
                <w:color w:val="000000" w:themeColor="text1"/>
                <w:sz w:val="22"/>
              </w:rPr>
              <w:t> </w:t>
            </w:r>
            <w:r w:rsidRPr="007B1288">
              <w:rPr>
                <w:rFonts w:ascii="GHEA Grapalat" w:hAnsi="GHEA Grapalat"/>
                <w:color w:val="000000" w:themeColor="text1"/>
                <w:sz w:val="22"/>
              </w:rPr>
              <w:t>Подписи плательщика:</w:t>
            </w:r>
          </w:p>
          <w:p w14:paraId="76A83C22" w14:textId="77777777" w:rsidR="00695415" w:rsidRPr="007B1288" w:rsidRDefault="00695415" w:rsidP="00695415">
            <w:pPr>
              <w:widowControl w:val="0"/>
              <w:rPr>
                <w:rFonts w:ascii="GHEA Grapalat" w:hAnsi="GHEA Grapalat" w:cs="Sylfaen"/>
                <w:color w:val="000000" w:themeColor="text1"/>
                <w:sz w:val="22"/>
              </w:rPr>
            </w:pPr>
          </w:p>
          <w:p w14:paraId="2F17D7E4" w14:textId="77777777" w:rsidR="00695415" w:rsidRPr="007B1288" w:rsidRDefault="00695415" w:rsidP="00695415">
            <w:pPr>
              <w:widowControl w:val="0"/>
              <w:jc w:val="right"/>
              <w:rPr>
                <w:rFonts w:ascii="GHEA Grapalat" w:hAnsi="GHEA Grapalat" w:cs="Sylfaen"/>
                <w:color w:val="000000" w:themeColor="text1"/>
                <w:sz w:val="22"/>
              </w:rPr>
            </w:pPr>
            <w:r w:rsidRPr="007B1288">
              <w:rPr>
                <w:rFonts w:ascii="GHEA Grapalat" w:hAnsi="GHEA Grapalat"/>
                <w:color w:val="000000" w:themeColor="text1"/>
                <w:sz w:val="22"/>
              </w:rPr>
              <w:t>/____________________/</w:t>
            </w:r>
          </w:p>
          <w:p w14:paraId="40C22344" w14:textId="77777777" w:rsidR="00695415" w:rsidRPr="007B1288" w:rsidRDefault="00695415" w:rsidP="00695415">
            <w:pPr>
              <w:widowControl w:val="0"/>
              <w:jc w:val="right"/>
              <w:rPr>
                <w:rFonts w:ascii="GHEA Grapalat" w:hAnsi="GHEA Grapalat" w:cs="Tahoma"/>
                <w:color w:val="000000" w:themeColor="text1"/>
                <w:sz w:val="22"/>
              </w:rPr>
            </w:pPr>
          </w:p>
          <w:p w14:paraId="72CFAE95" w14:textId="77777777" w:rsidR="00695415" w:rsidRPr="007B1288" w:rsidRDefault="00695415" w:rsidP="00695415">
            <w:pPr>
              <w:widowControl w:val="0"/>
              <w:jc w:val="right"/>
              <w:rPr>
                <w:rFonts w:ascii="GHEA Grapalat" w:hAnsi="GHEA Grapalat" w:cs="Sylfaen"/>
                <w:color w:val="000000" w:themeColor="text1"/>
                <w:sz w:val="22"/>
              </w:rPr>
            </w:pPr>
            <w:r w:rsidRPr="007B1288">
              <w:rPr>
                <w:rFonts w:ascii="GHEA Grapalat" w:hAnsi="GHEA Grapalat"/>
                <w:color w:val="000000" w:themeColor="text1"/>
                <w:sz w:val="22"/>
              </w:rPr>
              <w:t>/____________________/</w:t>
            </w:r>
          </w:p>
          <w:p w14:paraId="246983E4" w14:textId="77777777" w:rsidR="00695415" w:rsidRPr="007B1288" w:rsidRDefault="00695415" w:rsidP="00695415">
            <w:pPr>
              <w:widowControl w:val="0"/>
              <w:tabs>
                <w:tab w:val="left" w:pos="4539"/>
              </w:tabs>
              <w:rPr>
                <w:rFonts w:ascii="GHEA Grapalat" w:hAnsi="GHEA Grapalat"/>
                <w:color w:val="000000" w:themeColor="text1"/>
                <w:sz w:val="22"/>
              </w:rPr>
            </w:pPr>
            <w:r w:rsidRPr="007B1288">
              <w:rPr>
                <w:rFonts w:ascii="GHEA Grapalat" w:hAnsi="GHEA Grapalat"/>
                <w:color w:val="000000" w:themeColor="text1"/>
                <w:sz w:val="22"/>
              </w:rPr>
              <w:t>21.б.</w:t>
            </w:r>
          </w:p>
          <w:p w14:paraId="7EF57BBF" w14:textId="77777777" w:rsidR="00695415" w:rsidRPr="007B1288" w:rsidRDefault="00695415" w:rsidP="00695415">
            <w:pPr>
              <w:widowControl w:val="0"/>
              <w:tabs>
                <w:tab w:val="left" w:pos="4539"/>
              </w:tabs>
              <w:jc w:val="right"/>
              <w:rPr>
                <w:rFonts w:ascii="GHEA Grapalat" w:hAnsi="GHEA Grapalat" w:cs="Sylfaen"/>
                <w:color w:val="000000" w:themeColor="text1"/>
                <w:sz w:val="22"/>
              </w:rPr>
            </w:pPr>
            <w:r w:rsidRPr="007B1288">
              <w:rPr>
                <w:rFonts w:ascii="GHEA Grapalat" w:hAnsi="GHEA Grapalat"/>
                <w:color w:val="000000" w:themeColor="text1"/>
                <w:sz w:val="22"/>
              </w:rPr>
              <w:t>М. П.</w:t>
            </w:r>
          </w:p>
        </w:tc>
      </w:tr>
      <w:tr w:rsidR="00695415" w:rsidRPr="007B1288" w14:paraId="528B02D3" w14:textId="77777777" w:rsidTr="00695415">
        <w:trPr>
          <w:trHeight w:val="2194"/>
        </w:trPr>
        <w:tc>
          <w:tcPr>
            <w:tcW w:w="6108" w:type="dxa"/>
            <w:tcBorders>
              <w:top w:val="single" w:sz="4" w:space="0" w:color="auto"/>
              <w:left w:val="single" w:sz="4" w:space="0" w:color="auto"/>
              <w:right w:val="single" w:sz="4" w:space="0" w:color="auto"/>
            </w:tcBorders>
            <w:noWrap/>
            <w:vAlign w:val="bottom"/>
          </w:tcPr>
          <w:p w14:paraId="5301CFB6" w14:textId="77777777" w:rsidR="00695415" w:rsidRPr="007B1288" w:rsidRDefault="00695415" w:rsidP="00695415">
            <w:pPr>
              <w:widowControl w:val="0"/>
              <w:rPr>
                <w:rFonts w:ascii="GHEA Grapalat" w:hAnsi="GHEA Grapalat" w:cs="Tahoma"/>
                <w:color w:val="000000" w:themeColor="text1"/>
                <w:sz w:val="22"/>
              </w:rPr>
            </w:pPr>
            <w:r w:rsidRPr="007B1288">
              <w:rPr>
                <w:rFonts w:ascii="GHEA Grapalat" w:hAnsi="GHEA Grapalat"/>
                <w:color w:val="000000" w:themeColor="text1"/>
                <w:sz w:val="22"/>
              </w:rPr>
              <w:t>24.а.</w:t>
            </w:r>
            <w:r w:rsidRPr="007B1288">
              <w:rPr>
                <w:rFonts w:ascii="GHEA Grapalat" w:hAnsi="GHEA Grapalat"/>
                <w:color w:val="000000" w:themeColor="text1"/>
                <w:sz w:val="22"/>
              </w:rPr>
              <w:tab/>
              <w:t xml:space="preserve"> Обслуживающая бенефициара финансовая организация </w:t>
            </w:r>
          </w:p>
          <w:p w14:paraId="078A6791" w14:textId="77777777" w:rsidR="00695415" w:rsidRPr="007B1288" w:rsidRDefault="00695415" w:rsidP="00695415">
            <w:pPr>
              <w:widowControl w:val="0"/>
              <w:rPr>
                <w:rFonts w:ascii="GHEA Grapalat" w:hAnsi="GHEA Grapalat"/>
                <w:color w:val="000000" w:themeColor="text1"/>
                <w:sz w:val="22"/>
              </w:rPr>
            </w:pPr>
          </w:p>
          <w:p w14:paraId="63B3CF1C" w14:textId="77777777" w:rsidR="00695415" w:rsidRPr="007B1288" w:rsidRDefault="00695415" w:rsidP="00695415">
            <w:pPr>
              <w:widowControl w:val="0"/>
              <w:jc w:val="right"/>
              <w:rPr>
                <w:rFonts w:ascii="GHEA Grapalat" w:hAnsi="GHEA Grapalat" w:cs="Tahoma"/>
                <w:color w:val="000000" w:themeColor="text1"/>
                <w:sz w:val="22"/>
              </w:rPr>
            </w:pPr>
            <w:r w:rsidRPr="007B1288">
              <w:rPr>
                <w:rFonts w:ascii="GHEA Grapalat" w:hAnsi="GHEA Grapalat"/>
                <w:color w:val="000000" w:themeColor="text1"/>
                <w:sz w:val="22"/>
              </w:rPr>
              <w:t>/____________________/</w:t>
            </w:r>
          </w:p>
          <w:p w14:paraId="041D502C" w14:textId="77777777" w:rsidR="00695415" w:rsidRPr="007B1288" w:rsidRDefault="00695415" w:rsidP="00695415">
            <w:pPr>
              <w:widowControl w:val="0"/>
              <w:ind w:left="3828" w:right="13"/>
              <w:jc w:val="both"/>
              <w:rPr>
                <w:rFonts w:ascii="GHEA Grapalat" w:hAnsi="GHEA Grapalat" w:cs="Sylfaen"/>
                <w:color w:val="000000" w:themeColor="text1"/>
                <w:sz w:val="22"/>
                <w:vertAlign w:val="superscript"/>
              </w:rPr>
            </w:pPr>
            <w:r w:rsidRPr="007B1288">
              <w:rPr>
                <w:rFonts w:ascii="GHEA Grapalat" w:hAnsi="GHEA Grapalat"/>
                <w:color w:val="000000" w:themeColor="text1"/>
                <w:sz w:val="22"/>
                <w:vertAlign w:val="superscript"/>
              </w:rPr>
              <w:t>подпись/</w:t>
            </w:r>
          </w:p>
          <w:p w14:paraId="73996A25" w14:textId="77777777" w:rsidR="00695415" w:rsidRPr="007B1288" w:rsidRDefault="00695415" w:rsidP="00695415">
            <w:pPr>
              <w:widowControl w:val="0"/>
              <w:rPr>
                <w:rFonts w:ascii="GHEA Grapalat" w:hAnsi="GHEA Grapalat" w:cs="Tahoma"/>
                <w:color w:val="000000" w:themeColor="text1"/>
                <w:sz w:val="22"/>
              </w:rPr>
            </w:pPr>
          </w:p>
          <w:p w14:paraId="5F89F631" w14:textId="77777777" w:rsidR="00695415" w:rsidRPr="007B1288" w:rsidRDefault="00695415" w:rsidP="00695415">
            <w:pPr>
              <w:widowControl w:val="0"/>
              <w:rPr>
                <w:rFonts w:ascii="GHEA Grapalat" w:hAnsi="GHEA Grapalat" w:cs="Arial"/>
                <w:color w:val="000000" w:themeColor="text1"/>
                <w:sz w:val="22"/>
              </w:rPr>
            </w:pPr>
          </w:p>
        </w:tc>
        <w:tc>
          <w:tcPr>
            <w:tcW w:w="4514" w:type="dxa"/>
            <w:tcBorders>
              <w:top w:val="single" w:sz="4" w:space="0" w:color="auto"/>
              <w:left w:val="nil"/>
              <w:right w:val="single" w:sz="4" w:space="0" w:color="auto"/>
            </w:tcBorders>
            <w:noWrap/>
          </w:tcPr>
          <w:p w14:paraId="4AB68D3E" w14:textId="77777777" w:rsidR="00695415" w:rsidRPr="007B1288" w:rsidRDefault="00695415" w:rsidP="00695415">
            <w:pPr>
              <w:widowControl w:val="0"/>
              <w:rPr>
                <w:rFonts w:ascii="GHEA Grapalat" w:hAnsi="GHEA Grapalat" w:cs="Tahoma"/>
                <w:color w:val="000000" w:themeColor="text1"/>
                <w:sz w:val="22"/>
              </w:rPr>
            </w:pPr>
            <w:r w:rsidRPr="007B1288">
              <w:rPr>
                <w:rFonts w:ascii="GHEA Grapalat" w:hAnsi="GHEA Grapalat"/>
                <w:color w:val="000000" w:themeColor="text1"/>
                <w:sz w:val="22"/>
              </w:rPr>
              <w:t>23.а.</w:t>
            </w:r>
            <w:r w:rsidRPr="007B1288">
              <w:rPr>
                <w:rFonts w:ascii="GHEA Grapalat" w:hAnsi="GHEA Grapalat"/>
                <w:color w:val="000000" w:themeColor="text1"/>
                <w:sz w:val="22"/>
              </w:rPr>
              <w:tab/>
              <w:t xml:space="preserve"> Обслуживающая плательщика финансовая организация </w:t>
            </w:r>
          </w:p>
          <w:p w14:paraId="58555C63" w14:textId="77777777" w:rsidR="00695415" w:rsidRPr="007B1288" w:rsidRDefault="00695415" w:rsidP="00695415">
            <w:pPr>
              <w:widowControl w:val="0"/>
              <w:rPr>
                <w:rFonts w:ascii="GHEA Grapalat" w:hAnsi="GHEA Grapalat" w:cs="Tahoma"/>
                <w:color w:val="000000" w:themeColor="text1"/>
                <w:sz w:val="22"/>
              </w:rPr>
            </w:pPr>
          </w:p>
          <w:p w14:paraId="5DC62C23" w14:textId="77777777" w:rsidR="00695415" w:rsidRPr="007B1288" w:rsidRDefault="00695415" w:rsidP="00695415">
            <w:pPr>
              <w:widowControl w:val="0"/>
              <w:jc w:val="right"/>
              <w:rPr>
                <w:rFonts w:ascii="GHEA Grapalat" w:hAnsi="GHEA Grapalat" w:cs="Tahoma"/>
                <w:color w:val="000000" w:themeColor="text1"/>
                <w:sz w:val="22"/>
              </w:rPr>
            </w:pPr>
            <w:r w:rsidRPr="007B1288">
              <w:rPr>
                <w:rFonts w:ascii="GHEA Grapalat" w:hAnsi="GHEA Grapalat"/>
                <w:color w:val="000000" w:themeColor="text1"/>
                <w:sz w:val="22"/>
              </w:rPr>
              <w:t>/____________________/</w:t>
            </w:r>
          </w:p>
          <w:p w14:paraId="16982351" w14:textId="77777777" w:rsidR="00695415" w:rsidRPr="007B1288" w:rsidRDefault="00695415" w:rsidP="00695415">
            <w:pPr>
              <w:widowControl w:val="0"/>
              <w:ind w:right="983"/>
              <w:jc w:val="right"/>
              <w:rPr>
                <w:rFonts w:ascii="GHEA Grapalat" w:hAnsi="GHEA Grapalat" w:cs="Sylfaen"/>
                <w:color w:val="000000" w:themeColor="text1"/>
                <w:sz w:val="22"/>
                <w:vertAlign w:val="superscript"/>
              </w:rPr>
            </w:pPr>
            <w:r w:rsidRPr="007B1288">
              <w:rPr>
                <w:rFonts w:ascii="GHEA Grapalat" w:hAnsi="GHEA Grapalat"/>
                <w:color w:val="000000" w:themeColor="text1"/>
                <w:sz w:val="22"/>
                <w:vertAlign w:val="superscript"/>
              </w:rPr>
              <w:t>/подпись/</w:t>
            </w:r>
          </w:p>
          <w:p w14:paraId="658FA3C7" w14:textId="77777777" w:rsidR="00695415" w:rsidRPr="007B1288" w:rsidRDefault="00695415" w:rsidP="00695415">
            <w:pPr>
              <w:widowControl w:val="0"/>
              <w:rPr>
                <w:rFonts w:ascii="GHEA Grapalat" w:hAnsi="GHEA Grapalat" w:cs="Arial"/>
                <w:color w:val="000000" w:themeColor="text1"/>
                <w:sz w:val="22"/>
              </w:rPr>
            </w:pPr>
          </w:p>
        </w:tc>
      </w:tr>
      <w:tr w:rsidR="00695415" w:rsidRPr="007B1288" w14:paraId="52830378" w14:textId="77777777" w:rsidTr="00695415">
        <w:trPr>
          <w:trHeight w:val="87"/>
        </w:trPr>
        <w:tc>
          <w:tcPr>
            <w:tcW w:w="6108" w:type="dxa"/>
            <w:tcBorders>
              <w:top w:val="nil"/>
              <w:left w:val="single" w:sz="4" w:space="0" w:color="auto"/>
              <w:bottom w:val="single" w:sz="4" w:space="0" w:color="auto"/>
              <w:right w:val="single" w:sz="4" w:space="0" w:color="auto"/>
            </w:tcBorders>
            <w:noWrap/>
            <w:vAlign w:val="bottom"/>
          </w:tcPr>
          <w:p w14:paraId="39F84A52" w14:textId="77777777" w:rsidR="00695415" w:rsidRPr="007B1288" w:rsidRDefault="00695415" w:rsidP="00695415">
            <w:pPr>
              <w:widowControl w:val="0"/>
              <w:rPr>
                <w:rFonts w:ascii="GHEA Grapalat" w:hAnsi="GHEA Grapalat"/>
                <w:color w:val="000000" w:themeColor="text1"/>
                <w:sz w:val="22"/>
              </w:rPr>
            </w:pPr>
            <w:r w:rsidRPr="007B1288">
              <w:rPr>
                <w:rFonts w:ascii="GHEA Grapalat" w:hAnsi="GHEA Grapalat"/>
                <w:color w:val="000000" w:themeColor="text1"/>
                <w:sz w:val="22"/>
              </w:rPr>
              <w:t>24.б.</w:t>
            </w:r>
            <w:r w:rsidRPr="007B1288">
              <w:rPr>
                <w:rFonts w:ascii="GHEA Grapalat" w:hAnsi="GHEA Grapalat"/>
                <w:color w:val="000000" w:themeColor="text1"/>
                <w:sz w:val="22"/>
              </w:rPr>
              <w:tab/>
            </w:r>
          </w:p>
          <w:p w14:paraId="0547F453" w14:textId="77777777" w:rsidR="00695415" w:rsidRPr="007B1288" w:rsidRDefault="00695415" w:rsidP="00695415">
            <w:pPr>
              <w:widowControl w:val="0"/>
              <w:jc w:val="right"/>
              <w:rPr>
                <w:rFonts w:ascii="GHEA Grapalat" w:hAnsi="GHEA Grapalat" w:cs="Sylfaen"/>
                <w:color w:val="000000" w:themeColor="text1"/>
                <w:sz w:val="22"/>
              </w:rPr>
            </w:pPr>
            <w:r w:rsidRPr="007B1288">
              <w:rPr>
                <w:rFonts w:ascii="GHEA Grapalat" w:hAnsi="GHEA Grapalat"/>
                <w:color w:val="000000" w:themeColor="text1"/>
                <w:sz w:val="22"/>
              </w:rPr>
              <w:t>М. П.</w:t>
            </w:r>
          </w:p>
          <w:p w14:paraId="3474C109" w14:textId="77777777" w:rsidR="00695415" w:rsidRPr="007B1288" w:rsidRDefault="00695415" w:rsidP="00695415">
            <w:pPr>
              <w:widowControl w:val="0"/>
              <w:rPr>
                <w:rFonts w:ascii="GHEA Grapalat" w:hAnsi="GHEA Grapalat" w:cs="Sylfaen"/>
                <w:color w:val="000000" w:themeColor="text1"/>
                <w:sz w:val="22"/>
              </w:rPr>
            </w:pPr>
          </w:p>
          <w:p w14:paraId="7E1E488A" w14:textId="77777777" w:rsidR="00695415" w:rsidRPr="007B1288" w:rsidRDefault="00695415" w:rsidP="00695415">
            <w:pPr>
              <w:widowControl w:val="0"/>
              <w:ind w:right="155"/>
              <w:jc w:val="right"/>
              <w:rPr>
                <w:rFonts w:ascii="GHEA Grapalat" w:hAnsi="GHEA Grapalat" w:cs="Sylfaen"/>
                <w:color w:val="000000" w:themeColor="text1"/>
                <w:sz w:val="22"/>
                <w:lang w:val="en-US"/>
              </w:rPr>
            </w:pPr>
            <w:r w:rsidRPr="007B1288">
              <w:rPr>
                <w:rFonts w:ascii="GHEA Grapalat" w:hAnsi="GHEA Grapalat"/>
                <w:color w:val="000000" w:themeColor="text1"/>
                <w:sz w:val="22"/>
              </w:rPr>
              <w:t xml:space="preserve">24.в"___" ___ 20___ г. </w:t>
            </w:r>
          </w:p>
        </w:tc>
        <w:tc>
          <w:tcPr>
            <w:tcW w:w="4514" w:type="dxa"/>
            <w:tcBorders>
              <w:top w:val="nil"/>
              <w:left w:val="nil"/>
              <w:bottom w:val="single" w:sz="4" w:space="0" w:color="auto"/>
              <w:right w:val="single" w:sz="4" w:space="0" w:color="auto"/>
            </w:tcBorders>
            <w:noWrap/>
            <w:vAlign w:val="bottom"/>
          </w:tcPr>
          <w:p w14:paraId="6AD1C0E7" w14:textId="77777777" w:rsidR="00695415" w:rsidRPr="007B1288" w:rsidRDefault="00695415" w:rsidP="00695415">
            <w:pPr>
              <w:widowControl w:val="0"/>
              <w:tabs>
                <w:tab w:val="left" w:pos="4554"/>
              </w:tabs>
              <w:rPr>
                <w:rFonts w:ascii="GHEA Grapalat" w:hAnsi="GHEA Grapalat"/>
                <w:color w:val="000000" w:themeColor="text1"/>
                <w:sz w:val="22"/>
              </w:rPr>
            </w:pPr>
            <w:r w:rsidRPr="007B1288">
              <w:rPr>
                <w:rFonts w:ascii="GHEA Grapalat" w:hAnsi="GHEA Grapalat"/>
                <w:color w:val="000000" w:themeColor="text1"/>
                <w:sz w:val="22"/>
              </w:rPr>
              <w:t>23.б.</w:t>
            </w:r>
          </w:p>
          <w:p w14:paraId="0BE257FB" w14:textId="77777777" w:rsidR="00695415" w:rsidRPr="007B1288" w:rsidRDefault="00695415" w:rsidP="00695415">
            <w:pPr>
              <w:widowControl w:val="0"/>
              <w:tabs>
                <w:tab w:val="left" w:pos="4554"/>
              </w:tabs>
              <w:jc w:val="right"/>
              <w:rPr>
                <w:rFonts w:ascii="GHEA Grapalat" w:hAnsi="GHEA Grapalat" w:cs="Sylfaen"/>
                <w:color w:val="000000" w:themeColor="text1"/>
                <w:sz w:val="22"/>
              </w:rPr>
            </w:pPr>
            <w:r w:rsidRPr="007B1288">
              <w:rPr>
                <w:rFonts w:ascii="GHEA Grapalat" w:hAnsi="GHEA Grapalat"/>
                <w:color w:val="000000" w:themeColor="text1"/>
                <w:sz w:val="22"/>
              </w:rPr>
              <w:t>М. П.</w:t>
            </w:r>
          </w:p>
          <w:p w14:paraId="0555E79E" w14:textId="77777777" w:rsidR="00695415" w:rsidRPr="007B1288" w:rsidRDefault="00695415" w:rsidP="00695415">
            <w:pPr>
              <w:widowControl w:val="0"/>
              <w:rPr>
                <w:rFonts w:ascii="GHEA Grapalat" w:hAnsi="GHEA Grapalat"/>
                <w:color w:val="000000" w:themeColor="text1"/>
                <w:sz w:val="22"/>
              </w:rPr>
            </w:pPr>
          </w:p>
          <w:p w14:paraId="4BA34B0D" w14:textId="77777777" w:rsidR="00695415" w:rsidRPr="007B1288" w:rsidRDefault="00695415" w:rsidP="00695415">
            <w:pPr>
              <w:widowControl w:val="0"/>
              <w:jc w:val="right"/>
              <w:rPr>
                <w:rFonts w:ascii="GHEA Grapalat" w:hAnsi="GHEA Grapalat" w:cs="Sylfaen"/>
                <w:color w:val="000000" w:themeColor="text1"/>
                <w:sz w:val="22"/>
              </w:rPr>
            </w:pPr>
            <w:r w:rsidRPr="007B1288">
              <w:rPr>
                <w:rFonts w:ascii="GHEA Grapalat" w:hAnsi="GHEA Grapalat"/>
                <w:color w:val="000000" w:themeColor="text1"/>
                <w:sz w:val="22"/>
              </w:rPr>
              <w:t>23.в Дата исполнения: "___" ___ 20___г.</w:t>
            </w:r>
          </w:p>
        </w:tc>
      </w:tr>
    </w:tbl>
    <w:p w14:paraId="0728F2F5" w14:textId="77777777" w:rsidR="00C3421C" w:rsidRPr="007B1288" w:rsidRDefault="00C3421C" w:rsidP="00695415">
      <w:pPr>
        <w:widowControl w:val="0"/>
        <w:spacing w:after="160"/>
        <w:jc w:val="both"/>
        <w:rPr>
          <w:rFonts w:ascii="GHEA Grapalat" w:hAnsi="GHEA Grapalat" w:cs="Sylfaen"/>
          <w:color w:val="000000" w:themeColor="text1"/>
          <w:sz w:val="20"/>
          <w:szCs w:val="20"/>
        </w:rPr>
      </w:pPr>
    </w:p>
    <w:p w14:paraId="48FD44BF" w14:textId="77777777" w:rsidR="00C3421C" w:rsidRPr="007B1288" w:rsidRDefault="00C3421C" w:rsidP="00695415">
      <w:pPr>
        <w:jc w:val="both"/>
        <w:rPr>
          <w:rFonts w:ascii="GHEA Grapalat" w:hAnsi="GHEA Grapalat" w:cs="Sylfaen"/>
          <w:color w:val="000000" w:themeColor="text1"/>
          <w:sz w:val="20"/>
          <w:szCs w:val="20"/>
        </w:rPr>
      </w:pPr>
      <w:r w:rsidRPr="007B1288">
        <w:rPr>
          <w:rFonts w:ascii="GHEA Grapalat" w:hAnsi="GHEA Grapalat" w:cs="Sylfaen"/>
          <w:color w:val="000000" w:themeColor="text1"/>
          <w:sz w:val="20"/>
          <w:szCs w:val="20"/>
        </w:rPr>
        <w:t xml:space="preserve">*  </w:t>
      </w:r>
      <w:r w:rsidRPr="007B1288">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7431F84" w14:textId="77777777" w:rsidR="00C3421C" w:rsidRPr="007B1288" w:rsidRDefault="00C3421C" w:rsidP="00695415">
      <w:pPr>
        <w:jc w:val="both"/>
        <w:rPr>
          <w:rFonts w:ascii="GHEA Grapalat" w:hAnsi="GHEA Grapalat" w:cs="Sylfaen"/>
          <w:color w:val="000000" w:themeColor="text1"/>
          <w:sz w:val="20"/>
          <w:szCs w:val="20"/>
        </w:rPr>
      </w:pPr>
    </w:p>
    <w:p w14:paraId="251CD369" w14:textId="77777777" w:rsidR="00695415" w:rsidRPr="007B1288" w:rsidRDefault="00695415" w:rsidP="00695415">
      <w:pPr>
        <w:widowControl w:val="0"/>
        <w:spacing w:after="160"/>
        <w:ind w:right="565"/>
        <w:jc w:val="both"/>
        <w:rPr>
          <w:rFonts w:ascii="GHEA Grapalat" w:hAnsi="GHEA Grapalat"/>
          <w:b/>
          <w:color w:val="000000" w:themeColor="text1"/>
          <w:sz w:val="20"/>
          <w:szCs w:val="20"/>
        </w:rPr>
      </w:pPr>
    </w:p>
    <w:p w14:paraId="5DE72F6C" w14:textId="77777777" w:rsidR="00695415" w:rsidRPr="007B1288" w:rsidRDefault="00695415" w:rsidP="00695415">
      <w:pPr>
        <w:widowControl w:val="0"/>
        <w:spacing w:after="160"/>
        <w:ind w:right="565"/>
        <w:jc w:val="both"/>
        <w:rPr>
          <w:rFonts w:ascii="GHEA Grapalat" w:hAnsi="GHEA Grapalat"/>
          <w:b/>
          <w:color w:val="000000" w:themeColor="text1"/>
          <w:sz w:val="20"/>
          <w:szCs w:val="20"/>
        </w:rPr>
      </w:pPr>
    </w:p>
    <w:p w14:paraId="091318A1" w14:textId="77777777" w:rsidR="00695415" w:rsidRPr="007B1288" w:rsidRDefault="00695415" w:rsidP="00695415">
      <w:pPr>
        <w:widowControl w:val="0"/>
        <w:spacing w:after="160"/>
        <w:ind w:right="565"/>
        <w:jc w:val="both"/>
        <w:rPr>
          <w:rFonts w:ascii="GHEA Grapalat" w:hAnsi="GHEA Grapalat"/>
          <w:b/>
          <w:color w:val="000000" w:themeColor="text1"/>
          <w:sz w:val="20"/>
          <w:szCs w:val="20"/>
        </w:rPr>
      </w:pPr>
    </w:p>
    <w:p w14:paraId="3CA49C86" w14:textId="77777777" w:rsidR="00695415" w:rsidRPr="007B1288" w:rsidRDefault="00695415" w:rsidP="00695415">
      <w:pPr>
        <w:widowControl w:val="0"/>
        <w:spacing w:after="160"/>
        <w:ind w:right="565"/>
        <w:jc w:val="both"/>
        <w:rPr>
          <w:rFonts w:ascii="GHEA Grapalat" w:hAnsi="GHEA Grapalat"/>
          <w:b/>
          <w:color w:val="000000" w:themeColor="text1"/>
          <w:sz w:val="20"/>
          <w:szCs w:val="20"/>
        </w:rPr>
      </w:pPr>
    </w:p>
    <w:p w14:paraId="121597D3" w14:textId="77777777" w:rsidR="00C3421C" w:rsidRPr="007B1288" w:rsidRDefault="00C3421C" w:rsidP="00695415">
      <w:pPr>
        <w:widowControl w:val="0"/>
        <w:spacing w:after="160"/>
        <w:ind w:right="565"/>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lastRenderedPageBreak/>
        <w:t xml:space="preserve">Обязательные реквизиты платежного требования </w:t>
      </w:r>
      <w:r w:rsidRPr="007B1288">
        <w:rPr>
          <w:rFonts w:ascii="GHEA Grapalat" w:hAnsi="GHEA Grapalat"/>
          <w:b/>
          <w:color w:val="000000" w:themeColor="text1"/>
          <w:sz w:val="20"/>
          <w:szCs w:val="20"/>
        </w:rPr>
        <w:br/>
        <w:t>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989"/>
        <w:gridCol w:w="2050"/>
        <w:gridCol w:w="3350"/>
        <w:gridCol w:w="2640"/>
      </w:tblGrid>
      <w:tr w:rsidR="00B138F3" w:rsidRPr="007B1288" w14:paraId="4030A065" w14:textId="77777777" w:rsidTr="00A04A2E">
        <w:trPr>
          <w:tblHeader/>
          <w:jc w:val="center"/>
        </w:trPr>
        <w:tc>
          <w:tcPr>
            <w:tcW w:w="669" w:type="dxa"/>
            <w:tcBorders>
              <w:top w:val="single" w:sz="4" w:space="0" w:color="auto"/>
              <w:left w:val="single" w:sz="4" w:space="0" w:color="auto"/>
              <w:bottom w:val="single" w:sz="4" w:space="0" w:color="auto"/>
              <w:right w:val="single" w:sz="4" w:space="0" w:color="auto"/>
            </w:tcBorders>
            <w:vAlign w:val="center"/>
          </w:tcPr>
          <w:p w14:paraId="616E36A4"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П/Н</w:t>
            </w:r>
          </w:p>
        </w:tc>
        <w:tc>
          <w:tcPr>
            <w:tcW w:w="1989" w:type="dxa"/>
            <w:tcBorders>
              <w:top w:val="single" w:sz="4" w:space="0" w:color="auto"/>
              <w:left w:val="single" w:sz="4" w:space="0" w:color="auto"/>
              <w:bottom w:val="single" w:sz="4" w:space="0" w:color="auto"/>
              <w:right w:val="single" w:sz="4" w:space="0" w:color="auto"/>
            </w:tcBorders>
          </w:tcPr>
          <w:p w14:paraId="5C332C3C"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234E0E6"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Наличие указанного поля/</w:t>
            </w:r>
          </w:p>
          <w:p w14:paraId="31A4AEFF"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5DA4581"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Требование о заполнении реквизита</w:t>
            </w:r>
          </w:p>
          <w:p w14:paraId="71A929AC"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1B09417"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Сторона,</w:t>
            </w:r>
          </w:p>
          <w:p w14:paraId="6E2DD958"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заполняющая реквизит</w:t>
            </w:r>
          </w:p>
          <w:p w14:paraId="6FF7FE81"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бенефициар или плательщик</w:t>
            </w:r>
          </w:p>
          <w:p w14:paraId="17EB7D3F"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(в связи с процессом закупки)</w:t>
            </w:r>
          </w:p>
        </w:tc>
      </w:tr>
      <w:tr w:rsidR="00B138F3" w:rsidRPr="007B1288" w14:paraId="0F540D90" w14:textId="77777777" w:rsidTr="00A04A2E">
        <w:trPr>
          <w:tblHeader/>
          <w:jc w:val="center"/>
        </w:trPr>
        <w:tc>
          <w:tcPr>
            <w:tcW w:w="669" w:type="dxa"/>
            <w:tcBorders>
              <w:top w:val="single" w:sz="4" w:space="0" w:color="auto"/>
              <w:left w:val="single" w:sz="4" w:space="0" w:color="auto"/>
              <w:bottom w:val="single" w:sz="4" w:space="0" w:color="auto"/>
              <w:right w:val="single" w:sz="4" w:space="0" w:color="auto"/>
            </w:tcBorders>
            <w:vAlign w:val="center"/>
          </w:tcPr>
          <w:p w14:paraId="2486199C" w14:textId="77777777" w:rsidR="00C3421C" w:rsidRPr="007B1288" w:rsidRDefault="00C3421C" w:rsidP="00695415">
            <w:pPr>
              <w:widowControl w:val="0"/>
              <w:jc w:val="both"/>
              <w:rPr>
                <w:rFonts w:ascii="GHEA Grapalat" w:hAnsi="GHEA Grapalat"/>
                <w:b/>
                <w:color w:val="000000" w:themeColor="text1"/>
                <w:sz w:val="16"/>
                <w:szCs w:val="16"/>
              </w:rPr>
            </w:pPr>
            <w:r w:rsidRPr="007B1288">
              <w:rPr>
                <w:rFonts w:ascii="GHEA Grapalat" w:hAnsi="GHEA Grapalat"/>
                <w:b/>
                <w:color w:val="000000" w:themeColor="text1"/>
                <w:sz w:val="16"/>
                <w:szCs w:val="16"/>
              </w:rPr>
              <w:t>1</w:t>
            </w:r>
          </w:p>
        </w:tc>
        <w:tc>
          <w:tcPr>
            <w:tcW w:w="1989" w:type="dxa"/>
            <w:tcBorders>
              <w:top w:val="single" w:sz="4" w:space="0" w:color="auto"/>
              <w:left w:val="single" w:sz="4" w:space="0" w:color="auto"/>
              <w:bottom w:val="single" w:sz="4" w:space="0" w:color="auto"/>
              <w:right w:val="single" w:sz="4" w:space="0" w:color="auto"/>
            </w:tcBorders>
          </w:tcPr>
          <w:p w14:paraId="4791441F"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2AEF39EC"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68DD259"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9CB8256" w14:textId="77777777" w:rsidR="00C3421C" w:rsidRPr="007B1288" w:rsidRDefault="00C3421C" w:rsidP="00695415">
            <w:pPr>
              <w:widowControl w:val="0"/>
              <w:jc w:val="center"/>
              <w:rPr>
                <w:rFonts w:ascii="GHEA Grapalat" w:hAnsi="GHEA Grapalat"/>
                <w:b/>
                <w:color w:val="000000" w:themeColor="text1"/>
                <w:sz w:val="16"/>
                <w:szCs w:val="16"/>
              </w:rPr>
            </w:pPr>
            <w:r w:rsidRPr="007B1288">
              <w:rPr>
                <w:rFonts w:ascii="GHEA Grapalat" w:hAnsi="GHEA Grapalat"/>
                <w:b/>
                <w:color w:val="000000" w:themeColor="text1"/>
                <w:sz w:val="16"/>
                <w:szCs w:val="16"/>
              </w:rPr>
              <w:t>5</w:t>
            </w:r>
          </w:p>
        </w:tc>
      </w:tr>
      <w:tr w:rsidR="00B138F3" w:rsidRPr="007B1288" w14:paraId="0267AA8B"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26990B94"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1.</w:t>
            </w:r>
          </w:p>
        </w:tc>
        <w:tc>
          <w:tcPr>
            <w:tcW w:w="1989" w:type="dxa"/>
            <w:tcBorders>
              <w:top w:val="single" w:sz="4" w:space="0" w:color="auto"/>
              <w:left w:val="single" w:sz="4" w:space="0" w:color="auto"/>
              <w:bottom w:val="single" w:sz="4" w:space="0" w:color="auto"/>
              <w:right w:val="single" w:sz="4" w:space="0" w:color="auto"/>
            </w:tcBorders>
          </w:tcPr>
          <w:p w14:paraId="585E046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9DCDDBC"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332CBF"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485EBF"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на документе заранее заполнено "Платежное требование"</w:t>
            </w:r>
          </w:p>
        </w:tc>
      </w:tr>
      <w:tr w:rsidR="00B138F3" w:rsidRPr="007B1288" w14:paraId="18343A7C"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5E065236"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w:t>
            </w:r>
          </w:p>
        </w:tc>
        <w:tc>
          <w:tcPr>
            <w:tcW w:w="1989" w:type="dxa"/>
            <w:tcBorders>
              <w:top w:val="single" w:sz="4" w:space="0" w:color="auto"/>
              <w:left w:val="single" w:sz="4" w:space="0" w:color="auto"/>
              <w:bottom w:val="single" w:sz="4" w:space="0" w:color="auto"/>
              <w:right w:val="single" w:sz="4" w:space="0" w:color="auto"/>
            </w:tcBorders>
          </w:tcPr>
          <w:p w14:paraId="338CD8E8"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D6A0D5B"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F2411"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676902"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бенефициаром при представлении платежного требования в банк плательщика</w:t>
            </w:r>
          </w:p>
        </w:tc>
      </w:tr>
      <w:tr w:rsidR="00B138F3" w:rsidRPr="007B1288" w14:paraId="21161CD6"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26B468D6"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3.</w:t>
            </w:r>
          </w:p>
        </w:tc>
        <w:tc>
          <w:tcPr>
            <w:tcW w:w="1989" w:type="dxa"/>
            <w:tcBorders>
              <w:top w:val="single" w:sz="4" w:space="0" w:color="auto"/>
              <w:left w:val="single" w:sz="4" w:space="0" w:color="auto"/>
              <w:bottom w:val="single" w:sz="4" w:space="0" w:color="auto"/>
              <w:right w:val="single" w:sz="4" w:space="0" w:color="auto"/>
            </w:tcBorders>
          </w:tcPr>
          <w:p w14:paraId="72269FA6"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EC78F33"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CD86F2"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5FBECF93" w14:textId="77777777" w:rsidR="00C3421C" w:rsidRPr="007B1288" w:rsidRDefault="00C3421C" w:rsidP="00695415">
            <w:pPr>
              <w:widowControl w:val="0"/>
              <w:jc w:val="center"/>
              <w:rPr>
                <w:rFonts w:ascii="GHEA Grapalat" w:hAnsi="GHEA Grapalat"/>
                <w:color w:val="000000" w:themeColor="text1"/>
                <w:sz w:val="16"/>
                <w:szCs w:val="16"/>
              </w:rPr>
            </w:pPr>
          </w:p>
        </w:tc>
        <w:tc>
          <w:tcPr>
            <w:tcW w:w="2640" w:type="dxa"/>
            <w:tcBorders>
              <w:top w:val="single" w:sz="4" w:space="0" w:color="auto"/>
              <w:left w:val="single" w:sz="4" w:space="0" w:color="auto"/>
              <w:bottom w:val="single" w:sz="4" w:space="0" w:color="auto"/>
              <w:right w:val="single" w:sz="4" w:space="0" w:color="auto"/>
            </w:tcBorders>
          </w:tcPr>
          <w:p w14:paraId="362E1631"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бенефициаром в день представления платежного требования в банк плательщика</w:t>
            </w:r>
          </w:p>
        </w:tc>
      </w:tr>
      <w:tr w:rsidR="00B138F3" w:rsidRPr="007B1288" w14:paraId="67172628"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685CF8B5"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4.</w:t>
            </w:r>
          </w:p>
        </w:tc>
        <w:tc>
          <w:tcPr>
            <w:tcW w:w="1989" w:type="dxa"/>
            <w:tcBorders>
              <w:top w:val="single" w:sz="4" w:space="0" w:color="auto"/>
              <w:left w:val="single" w:sz="4" w:space="0" w:color="auto"/>
              <w:bottom w:val="single" w:sz="4" w:space="0" w:color="auto"/>
              <w:right w:val="single" w:sz="4" w:space="0" w:color="auto"/>
            </w:tcBorders>
          </w:tcPr>
          <w:p w14:paraId="51BE3615"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92DA6EA"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905F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5316E651"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08E887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плательщиком</w:t>
            </w:r>
          </w:p>
        </w:tc>
      </w:tr>
      <w:tr w:rsidR="00B138F3" w:rsidRPr="007B1288" w14:paraId="02A3E81C"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7E1FCB4E"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5.</w:t>
            </w:r>
          </w:p>
        </w:tc>
        <w:tc>
          <w:tcPr>
            <w:tcW w:w="1989" w:type="dxa"/>
            <w:tcBorders>
              <w:top w:val="single" w:sz="4" w:space="0" w:color="auto"/>
              <w:left w:val="single" w:sz="4" w:space="0" w:color="auto"/>
              <w:bottom w:val="single" w:sz="4" w:space="0" w:color="auto"/>
              <w:right w:val="single" w:sz="4" w:space="0" w:color="auto"/>
            </w:tcBorders>
          </w:tcPr>
          <w:p w14:paraId="24C77C6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3FD3CA3"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0C074A"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80860F"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плательщиком</w:t>
            </w:r>
          </w:p>
        </w:tc>
      </w:tr>
      <w:tr w:rsidR="00B138F3" w:rsidRPr="007B1288" w14:paraId="7A937F39"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650C3AE8"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6.</w:t>
            </w:r>
          </w:p>
        </w:tc>
        <w:tc>
          <w:tcPr>
            <w:tcW w:w="1989" w:type="dxa"/>
            <w:tcBorders>
              <w:top w:val="single" w:sz="4" w:space="0" w:color="auto"/>
              <w:left w:val="single" w:sz="4" w:space="0" w:color="auto"/>
              <w:bottom w:val="single" w:sz="4" w:space="0" w:color="auto"/>
              <w:right w:val="single" w:sz="4" w:space="0" w:color="auto"/>
            </w:tcBorders>
          </w:tcPr>
          <w:p w14:paraId="213CD417"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5A13FDC"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1BBC08"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710941F7"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14:paraId="0B349061"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плательщиком</w:t>
            </w:r>
          </w:p>
        </w:tc>
      </w:tr>
      <w:tr w:rsidR="00B138F3" w:rsidRPr="007B1288" w14:paraId="64BE2125"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0784B16F"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7.</w:t>
            </w:r>
          </w:p>
        </w:tc>
        <w:tc>
          <w:tcPr>
            <w:tcW w:w="1989" w:type="dxa"/>
            <w:tcBorders>
              <w:top w:val="single" w:sz="4" w:space="0" w:color="auto"/>
              <w:left w:val="single" w:sz="4" w:space="0" w:color="auto"/>
              <w:bottom w:val="single" w:sz="4" w:space="0" w:color="auto"/>
              <w:right w:val="single" w:sz="4" w:space="0" w:color="auto"/>
            </w:tcBorders>
          </w:tcPr>
          <w:p w14:paraId="0897AF64"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E304E6B"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3D3676"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необязательно</w:t>
            </w:r>
          </w:p>
          <w:p w14:paraId="6D5F33AB"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84E090D"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плательщиком</w:t>
            </w:r>
          </w:p>
        </w:tc>
      </w:tr>
      <w:tr w:rsidR="00B138F3" w:rsidRPr="007B1288" w14:paraId="2205FD1E"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6D0A7828"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8.</w:t>
            </w:r>
          </w:p>
        </w:tc>
        <w:tc>
          <w:tcPr>
            <w:tcW w:w="1989" w:type="dxa"/>
            <w:tcBorders>
              <w:top w:val="single" w:sz="4" w:space="0" w:color="auto"/>
              <w:left w:val="single" w:sz="4" w:space="0" w:color="auto"/>
              <w:bottom w:val="single" w:sz="4" w:space="0" w:color="auto"/>
              <w:right w:val="single" w:sz="4" w:space="0" w:color="auto"/>
            </w:tcBorders>
          </w:tcPr>
          <w:p w14:paraId="45B09011"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193A7A1"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92A1F5"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необязательно</w:t>
            </w:r>
          </w:p>
          <w:p w14:paraId="6C5BFF01"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52C2C0"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плательщиком</w:t>
            </w:r>
          </w:p>
        </w:tc>
      </w:tr>
      <w:tr w:rsidR="00B138F3" w:rsidRPr="007B1288" w14:paraId="15913104"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5ACC38AB"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9.</w:t>
            </w:r>
          </w:p>
        </w:tc>
        <w:tc>
          <w:tcPr>
            <w:tcW w:w="1989" w:type="dxa"/>
            <w:tcBorders>
              <w:top w:val="single" w:sz="4" w:space="0" w:color="auto"/>
              <w:left w:val="single" w:sz="4" w:space="0" w:color="auto"/>
              <w:bottom w:val="single" w:sz="4" w:space="0" w:color="auto"/>
              <w:right w:val="single" w:sz="4" w:space="0" w:color="auto"/>
            </w:tcBorders>
          </w:tcPr>
          <w:p w14:paraId="67A6F0FA"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A77A680"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3B43C2"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1BA3395A"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FDBFD4C"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заранее заполняется бенефициаром — по приглашению</w:t>
            </w:r>
          </w:p>
        </w:tc>
      </w:tr>
      <w:tr w:rsidR="00B138F3" w:rsidRPr="007B1288" w14:paraId="7319BEBB"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7E122936"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10.</w:t>
            </w:r>
          </w:p>
        </w:tc>
        <w:tc>
          <w:tcPr>
            <w:tcW w:w="1989" w:type="dxa"/>
            <w:tcBorders>
              <w:top w:val="single" w:sz="4" w:space="0" w:color="auto"/>
              <w:left w:val="single" w:sz="4" w:space="0" w:color="auto"/>
              <w:bottom w:val="single" w:sz="4" w:space="0" w:color="auto"/>
              <w:right w:val="single" w:sz="4" w:space="0" w:color="auto"/>
            </w:tcBorders>
          </w:tcPr>
          <w:p w14:paraId="19C3F6C1"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DDE0097"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C9565B"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необязательно</w:t>
            </w:r>
          </w:p>
          <w:p w14:paraId="7F02AF0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02AFA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 заполняется)</w:t>
            </w:r>
          </w:p>
        </w:tc>
      </w:tr>
      <w:tr w:rsidR="00B138F3" w:rsidRPr="007B1288" w14:paraId="2AF279AE"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3DB7120E"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11.</w:t>
            </w:r>
          </w:p>
        </w:tc>
        <w:tc>
          <w:tcPr>
            <w:tcW w:w="1989" w:type="dxa"/>
            <w:tcBorders>
              <w:top w:val="single" w:sz="4" w:space="0" w:color="auto"/>
              <w:left w:val="single" w:sz="4" w:space="0" w:color="auto"/>
              <w:bottom w:val="single" w:sz="4" w:space="0" w:color="auto"/>
              <w:right w:val="single" w:sz="4" w:space="0" w:color="auto"/>
            </w:tcBorders>
          </w:tcPr>
          <w:p w14:paraId="333C8252"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605876"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E6416"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необязательно</w:t>
            </w:r>
          </w:p>
          <w:p w14:paraId="18C262D5"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45639C0"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заранее заполняется бенефициаром — по приглашению</w:t>
            </w:r>
          </w:p>
        </w:tc>
      </w:tr>
      <w:tr w:rsidR="00B138F3" w:rsidRPr="007B1288" w14:paraId="16970D43"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3332D6A9"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12.</w:t>
            </w:r>
          </w:p>
        </w:tc>
        <w:tc>
          <w:tcPr>
            <w:tcW w:w="1989" w:type="dxa"/>
            <w:tcBorders>
              <w:top w:val="single" w:sz="4" w:space="0" w:color="auto"/>
              <w:left w:val="single" w:sz="4" w:space="0" w:color="auto"/>
              <w:bottom w:val="single" w:sz="4" w:space="0" w:color="auto"/>
              <w:right w:val="single" w:sz="4" w:space="0" w:color="auto"/>
            </w:tcBorders>
          </w:tcPr>
          <w:p w14:paraId="4061F20D"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88FC2B4"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2D2F0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72363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заранее заполняется бенефициаром — по приглашению</w:t>
            </w:r>
          </w:p>
        </w:tc>
      </w:tr>
      <w:tr w:rsidR="00B138F3" w:rsidRPr="007B1288" w14:paraId="6407AF5A"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3BE49430"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13.</w:t>
            </w:r>
          </w:p>
        </w:tc>
        <w:tc>
          <w:tcPr>
            <w:tcW w:w="1989" w:type="dxa"/>
            <w:tcBorders>
              <w:top w:val="single" w:sz="4" w:space="0" w:color="auto"/>
              <w:left w:val="single" w:sz="4" w:space="0" w:color="auto"/>
              <w:bottom w:val="single" w:sz="4" w:space="0" w:color="auto"/>
              <w:right w:val="single" w:sz="4" w:space="0" w:color="auto"/>
            </w:tcBorders>
          </w:tcPr>
          <w:p w14:paraId="4B15CEE7"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EAF491D"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4A52B"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72912EF8"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 xml:space="preserve">заполняется номер банковского (казначейского) счета бенефициара, на </w:t>
            </w:r>
            <w:r w:rsidRPr="007B1288">
              <w:rPr>
                <w:rFonts w:ascii="GHEA Grapalat" w:hAnsi="GHEA Grapalat"/>
                <w:color w:val="000000" w:themeColor="text1"/>
                <w:sz w:val="16"/>
                <w:szCs w:val="16"/>
              </w:rPr>
              <w:lastRenderedPageBreak/>
              <w:t>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6C3E3D1"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lastRenderedPageBreak/>
              <w:t>заранее заполняется бенефициаром — по приглашению</w:t>
            </w:r>
          </w:p>
        </w:tc>
      </w:tr>
      <w:tr w:rsidR="00B138F3" w:rsidRPr="007B1288" w14:paraId="72147EA3"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15DEF527"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14.</w:t>
            </w:r>
          </w:p>
        </w:tc>
        <w:tc>
          <w:tcPr>
            <w:tcW w:w="1989" w:type="dxa"/>
            <w:tcBorders>
              <w:top w:val="single" w:sz="4" w:space="0" w:color="auto"/>
              <w:left w:val="single" w:sz="4" w:space="0" w:color="auto"/>
              <w:bottom w:val="single" w:sz="4" w:space="0" w:color="auto"/>
              <w:right w:val="single" w:sz="4" w:space="0" w:color="auto"/>
            </w:tcBorders>
          </w:tcPr>
          <w:p w14:paraId="256F8A66"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31D2B7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1A62B4"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7C497CBD"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A434756"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плательщиком</w:t>
            </w:r>
          </w:p>
        </w:tc>
      </w:tr>
      <w:tr w:rsidR="00B138F3" w:rsidRPr="007B1288" w14:paraId="0166B5D2"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174B2F99"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15.</w:t>
            </w:r>
          </w:p>
        </w:tc>
        <w:tc>
          <w:tcPr>
            <w:tcW w:w="1989" w:type="dxa"/>
            <w:tcBorders>
              <w:top w:val="single" w:sz="4" w:space="0" w:color="auto"/>
              <w:left w:val="single" w:sz="4" w:space="0" w:color="auto"/>
              <w:bottom w:val="single" w:sz="4" w:space="0" w:color="auto"/>
              <w:right w:val="single" w:sz="4" w:space="0" w:color="auto"/>
            </w:tcBorders>
          </w:tcPr>
          <w:p w14:paraId="3A6DC824"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0A3D277"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CDDA5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необязательно</w:t>
            </w:r>
          </w:p>
          <w:p w14:paraId="3F3E6E3C"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917CED5"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 заполняется и не применяется)</w:t>
            </w:r>
          </w:p>
        </w:tc>
      </w:tr>
      <w:tr w:rsidR="00B138F3" w:rsidRPr="007B1288" w14:paraId="1AE28EDF"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5C59F71A"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16.</w:t>
            </w:r>
          </w:p>
        </w:tc>
        <w:tc>
          <w:tcPr>
            <w:tcW w:w="1989" w:type="dxa"/>
            <w:tcBorders>
              <w:top w:val="single" w:sz="4" w:space="0" w:color="auto"/>
              <w:left w:val="single" w:sz="4" w:space="0" w:color="auto"/>
              <w:bottom w:val="single" w:sz="4" w:space="0" w:color="auto"/>
              <w:right w:val="single" w:sz="4" w:space="0" w:color="auto"/>
            </w:tcBorders>
          </w:tcPr>
          <w:p w14:paraId="02699B0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6D4724"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4F03A1"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4AEFEA"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плательщиком</w:t>
            </w:r>
          </w:p>
        </w:tc>
      </w:tr>
      <w:tr w:rsidR="00B138F3" w:rsidRPr="007B1288" w14:paraId="49C44EA5"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008FC797"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17.</w:t>
            </w:r>
          </w:p>
        </w:tc>
        <w:tc>
          <w:tcPr>
            <w:tcW w:w="1989" w:type="dxa"/>
            <w:tcBorders>
              <w:top w:val="single" w:sz="4" w:space="0" w:color="auto"/>
              <w:left w:val="single" w:sz="4" w:space="0" w:color="auto"/>
              <w:bottom w:val="single" w:sz="4" w:space="0" w:color="auto"/>
              <w:right w:val="single" w:sz="4" w:space="0" w:color="auto"/>
            </w:tcBorders>
          </w:tcPr>
          <w:p w14:paraId="26E89422"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38794E3"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679C76"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 xml:space="preserve">В обязательном порядке заполняются слова "для обеспечения </w:t>
            </w:r>
            <w:r w:rsidR="00A025B6" w:rsidRPr="007B1288">
              <w:rPr>
                <w:rFonts w:ascii="GHEA Grapalat" w:hAnsi="GHEA Grapalat"/>
                <w:color w:val="000000" w:themeColor="text1"/>
                <w:sz w:val="16"/>
                <w:szCs w:val="16"/>
              </w:rPr>
              <w:t>квалификации</w:t>
            </w:r>
            <w:r w:rsidRPr="007B1288">
              <w:rPr>
                <w:rFonts w:ascii="GHEA Grapalat" w:hAnsi="GHEA Grapalat"/>
                <w:color w:val="000000" w:themeColor="text1"/>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8EA2618"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заранее заполняется бенефициаром — по приглашению</w:t>
            </w:r>
          </w:p>
        </w:tc>
      </w:tr>
      <w:tr w:rsidR="00B138F3" w:rsidRPr="007B1288" w14:paraId="401037B5"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0B09E763"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18.</w:t>
            </w:r>
          </w:p>
        </w:tc>
        <w:tc>
          <w:tcPr>
            <w:tcW w:w="1989" w:type="dxa"/>
            <w:tcBorders>
              <w:top w:val="single" w:sz="4" w:space="0" w:color="auto"/>
              <w:left w:val="single" w:sz="4" w:space="0" w:color="auto"/>
              <w:bottom w:val="single" w:sz="4" w:space="0" w:color="auto"/>
              <w:right w:val="single" w:sz="4" w:space="0" w:color="auto"/>
            </w:tcBorders>
          </w:tcPr>
          <w:p w14:paraId="15FE7378"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14:paraId="5DA08667"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510604"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2960B72C"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E5FE63A"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бенефициаром</w:t>
            </w:r>
          </w:p>
        </w:tc>
      </w:tr>
      <w:tr w:rsidR="00B138F3" w:rsidRPr="007B1288" w14:paraId="4EBAB99A"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4935DF50" w14:textId="77777777" w:rsidR="00C3421C" w:rsidRPr="007B1288" w:rsidDel="0010680B"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19.</w:t>
            </w:r>
          </w:p>
        </w:tc>
        <w:tc>
          <w:tcPr>
            <w:tcW w:w="1989" w:type="dxa"/>
            <w:tcBorders>
              <w:top w:val="single" w:sz="4" w:space="0" w:color="auto"/>
              <w:left w:val="single" w:sz="4" w:space="0" w:color="auto"/>
              <w:bottom w:val="single" w:sz="4" w:space="0" w:color="auto"/>
              <w:right w:val="single" w:sz="4" w:space="0" w:color="auto"/>
            </w:tcBorders>
          </w:tcPr>
          <w:p w14:paraId="32C4E19F"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46105745"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F0C8FB" w14:textId="77777777" w:rsidR="00C3421C" w:rsidRPr="007B1288" w:rsidRDefault="00C3421C" w:rsidP="00695415">
            <w:pPr>
              <w:widowControl w:val="0"/>
              <w:jc w:val="center"/>
              <w:rPr>
                <w:rFonts w:ascii="GHEA Grapalat" w:hAnsi="GHEA Grapalat" w:cs="Sylfaen"/>
                <w:color w:val="000000" w:themeColor="text1"/>
                <w:sz w:val="16"/>
                <w:szCs w:val="16"/>
              </w:rPr>
            </w:pPr>
            <w:r w:rsidRPr="007B1288">
              <w:rPr>
                <w:rFonts w:ascii="GHEA Grapalat" w:hAnsi="GHEA Grapalat"/>
                <w:color w:val="000000" w:themeColor="text1"/>
                <w:sz w:val="16"/>
                <w:szCs w:val="16"/>
              </w:rPr>
              <w:t>обязательно</w:t>
            </w:r>
          </w:p>
          <w:p w14:paraId="5F5B39FF" w14:textId="77777777" w:rsidR="00C3421C" w:rsidRPr="007B1288" w:rsidRDefault="00C3421C" w:rsidP="00695415">
            <w:pPr>
              <w:widowControl w:val="0"/>
              <w:jc w:val="center"/>
              <w:rPr>
                <w:rFonts w:ascii="GHEA Grapalat" w:hAnsi="GHEA Grapalat" w:cs="Sylfaen"/>
                <w:color w:val="000000" w:themeColor="text1"/>
                <w:sz w:val="16"/>
                <w:szCs w:val="16"/>
              </w:rPr>
            </w:pPr>
            <w:r w:rsidRPr="007B1288">
              <w:rPr>
                <w:rFonts w:ascii="GHEA Grapalat" w:hAnsi="GHEA Grapalat"/>
                <w:color w:val="000000" w:themeColor="text1"/>
                <w:sz w:val="16"/>
                <w:szCs w:val="16"/>
              </w:rPr>
              <w:t>заполняются слова "акцептованный платеж",</w:t>
            </w:r>
          </w:p>
          <w:p w14:paraId="49CCCC5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14:paraId="50C91F18"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заранее заполняется бенефициаром</w:t>
            </w:r>
          </w:p>
        </w:tc>
      </w:tr>
      <w:tr w:rsidR="00B138F3" w:rsidRPr="007B1288" w14:paraId="4AE18599"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6C6F39A3"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20.</w:t>
            </w:r>
          </w:p>
        </w:tc>
        <w:tc>
          <w:tcPr>
            <w:tcW w:w="1989" w:type="dxa"/>
            <w:tcBorders>
              <w:top w:val="single" w:sz="4" w:space="0" w:color="auto"/>
              <w:left w:val="single" w:sz="4" w:space="0" w:color="auto"/>
              <w:bottom w:val="single" w:sz="4" w:space="0" w:color="auto"/>
              <w:right w:val="single" w:sz="4" w:space="0" w:color="auto"/>
            </w:tcBorders>
          </w:tcPr>
          <w:p w14:paraId="02030340"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8A06A6B"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F5F3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необязательно</w:t>
            </w:r>
          </w:p>
          <w:p w14:paraId="4795AC3C"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p>
          <w:p w14:paraId="53FD440D"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62880CA"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бенефициаром</w:t>
            </w:r>
          </w:p>
        </w:tc>
      </w:tr>
      <w:tr w:rsidR="00B138F3" w:rsidRPr="007B1288" w14:paraId="19FE006B"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48CF0B9C"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21.а.</w:t>
            </w:r>
          </w:p>
        </w:tc>
        <w:tc>
          <w:tcPr>
            <w:tcW w:w="1989" w:type="dxa"/>
            <w:tcBorders>
              <w:top w:val="single" w:sz="4" w:space="0" w:color="auto"/>
              <w:left w:val="single" w:sz="4" w:space="0" w:color="auto"/>
              <w:bottom w:val="single" w:sz="4" w:space="0" w:color="auto"/>
              <w:right w:val="single" w:sz="4" w:space="0" w:color="auto"/>
            </w:tcBorders>
          </w:tcPr>
          <w:p w14:paraId="49FD2F05"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101BA5F"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57830A"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5A4AD6C5"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41E2FF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подписывается плательщиком или</w:t>
            </w:r>
          </w:p>
          <w:p w14:paraId="1523D062"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проставляется электронная подпись плательщика</w:t>
            </w:r>
          </w:p>
        </w:tc>
      </w:tr>
      <w:tr w:rsidR="00B138F3" w:rsidRPr="007B1288" w14:paraId="4B221210"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4062C0EB"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21.б.</w:t>
            </w:r>
          </w:p>
        </w:tc>
        <w:tc>
          <w:tcPr>
            <w:tcW w:w="1989" w:type="dxa"/>
            <w:tcBorders>
              <w:top w:val="single" w:sz="4" w:space="0" w:color="auto"/>
              <w:left w:val="single" w:sz="4" w:space="0" w:color="auto"/>
              <w:bottom w:val="single" w:sz="4" w:space="0" w:color="auto"/>
              <w:right w:val="single" w:sz="4" w:space="0" w:color="auto"/>
            </w:tcBorders>
          </w:tcPr>
          <w:p w14:paraId="278FCC1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965F15"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CA8DB4"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0EAB33DF"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при наличии печати, когда плательщик представляет Требование в бумажной форме</w:t>
            </w:r>
          </w:p>
          <w:p w14:paraId="58F1A0B1" w14:textId="77777777" w:rsidR="00C3421C" w:rsidRPr="007B1288" w:rsidRDefault="00C3421C" w:rsidP="00695415">
            <w:pPr>
              <w:widowControl w:val="0"/>
              <w:jc w:val="center"/>
              <w:rPr>
                <w:rFonts w:ascii="GHEA Grapalat" w:hAnsi="GHEA Grapalat"/>
                <w:color w:val="000000" w:themeColor="text1"/>
                <w:sz w:val="16"/>
                <w:szCs w:val="16"/>
              </w:rPr>
            </w:pPr>
          </w:p>
        </w:tc>
        <w:tc>
          <w:tcPr>
            <w:tcW w:w="2640" w:type="dxa"/>
            <w:tcBorders>
              <w:top w:val="single" w:sz="4" w:space="0" w:color="auto"/>
              <w:left w:val="single" w:sz="4" w:space="0" w:color="auto"/>
              <w:bottom w:val="single" w:sz="4" w:space="0" w:color="auto"/>
              <w:right w:val="single" w:sz="4" w:space="0" w:color="auto"/>
            </w:tcBorders>
          </w:tcPr>
          <w:p w14:paraId="48AE865C"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скрепляется печатью плательщика</w:t>
            </w:r>
          </w:p>
          <w:p w14:paraId="6A654C03"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при представлении в бумажной форме</w:t>
            </w:r>
          </w:p>
        </w:tc>
      </w:tr>
      <w:tr w:rsidR="00B138F3" w:rsidRPr="007B1288" w14:paraId="18EBB8C0"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751BDD21"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22.а.</w:t>
            </w:r>
          </w:p>
        </w:tc>
        <w:tc>
          <w:tcPr>
            <w:tcW w:w="1989" w:type="dxa"/>
            <w:tcBorders>
              <w:top w:val="single" w:sz="4" w:space="0" w:color="auto"/>
              <w:left w:val="single" w:sz="4" w:space="0" w:color="auto"/>
              <w:bottom w:val="single" w:sz="4" w:space="0" w:color="auto"/>
              <w:right w:val="single" w:sz="4" w:space="0" w:color="auto"/>
            </w:tcBorders>
          </w:tcPr>
          <w:p w14:paraId="48FF3BB7"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2A2B7B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ED853"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326DB0C3"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522F3B2"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подписывается бенефициаром</w:t>
            </w:r>
          </w:p>
        </w:tc>
      </w:tr>
      <w:tr w:rsidR="00B138F3" w:rsidRPr="007B1288" w14:paraId="4410348E"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261B635C"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22.б.</w:t>
            </w:r>
          </w:p>
        </w:tc>
        <w:tc>
          <w:tcPr>
            <w:tcW w:w="1989" w:type="dxa"/>
            <w:tcBorders>
              <w:top w:val="single" w:sz="4" w:space="0" w:color="auto"/>
              <w:left w:val="single" w:sz="4" w:space="0" w:color="auto"/>
              <w:bottom w:val="single" w:sz="4" w:space="0" w:color="auto"/>
              <w:right w:val="single" w:sz="4" w:space="0" w:color="auto"/>
            </w:tcBorders>
          </w:tcPr>
          <w:p w14:paraId="03BF9073"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7153EF4"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1CF2C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329B8C5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463FF10"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скрепляется печатью бенефициара</w:t>
            </w:r>
          </w:p>
          <w:p w14:paraId="5B3CBC4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при представлении в банк в бумажной форме</w:t>
            </w:r>
          </w:p>
        </w:tc>
      </w:tr>
      <w:tr w:rsidR="00B138F3" w:rsidRPr="007B1288" w14:paraId="79D59EF6"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3CBD04FA"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23.а.</w:t>
            </w:r>
          </w:p>
        </w:tc>
        <w:tc>
          <w:tcPr>
            <w:tcW w:w="1989" w:type="dxa"/>
            <w:tcBorders>
              <w:top w:val="single" w:sz="4" w:space="0" w:color="auto"/>
              <w:left w:val="single" w:sz="4" w:space="0" w:color="auto"/>
              <w:bottom w:val="single" w:sz="4" w:space="0" w:color="auto"/>
              <w:right w:val="single" w:sz="4" w:space="0" w:color="auto"/>
            </w:tcBorders>
          </w:tcPr>
          <w:p w14:paraId="3A74B90C"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 xml:space="preserve">подпись сотрудника обслуживающей плательщика финансовой </w:t>
            </w:r>
            <w:r w:rsidRPr="007B1288">
              <w:rPr>
                <w:rFonts w:ascii="GHEA Grapalat" w:hAnsi="GHEA Grapalat"/>
                <w:color w:val="000000" w:themeColor="text1"/>
                <w:sz w:val="16"/>
                <w:szCs w:val="16"/>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AEBCD1D"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3289D83"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382F8B7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 xml:space="preserve">в случае если Платежное требование представлено в обслуживающую плательщика финансовую организацию в </w:t>
            </w:r>
            <w:r w:rsidRPr="007B1288">
              <w:rPr>
                <w:rFonts w:ascii="GHEA Grapalat" w:hAnsi="GHEA Grapalat"/>
                <w:color w:val="000000" w:themeColor="text1"/>
                <w:sz w:val="16"/>
                <w:szCs w:val="16"/>
              </w:rPr>
              <w:lastRenderedPageBreak/>
              <w:t>бумажной форме</w:t>
            </w:r>
          </w:p>
        </w:tc>
        <w:tc>
          <w:tcPr>
            <w:tcW w:w="2640" w:type="dxa"/>
            <w:tcBorders>
              <w:top w:val="single" w:sz="4" w:space="0" w:color="auto"/>
              <w:left w:val="single" w:sz="4" w:space="0" w:color="auto"/>
              <w:bottom w:val="single" w:sz="4" w:space="0" w:color="auto"/>
              <w:right w:val="single" w:sz="4" w:space="0" w:color="auto"/>
            </w:tcBorders>
          </w:tcPr>
          <w:p w14:paraId="1306757B" w14:textId="77777777" w:rsidR="00C3421C" w:rsidRPr="007B1288" w:rsidRDefault="00C3421C" w:rsidP="00695415">
            <w:pPr>
              <w:widowControl w:val="0"/>
              <w:jc w:val="center"/>
              <w:rPr>
                <w:rFonts w:ascii="GHEA Grapalat" w:hAnsi="GHEA Grapalat"/>
                <w:color w:val="000000" w:themeColor="text1"/>
                <w:sz w:val="16"/>
                <w:szCs w:val="16"/>
              </w:rPr>
            </w:pPr>
          </w:p>
        </w:tc>
      </w:tr>
      <w:tr w:rsidR="00B138F3" w:rsidRPr="007B1288" w14:paraId="10AEE8E4"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134034D0"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23.б.</w:t>
            </w:r>
          </w:p>
        </w:tc>
        <w:tc>
          <w:tcPr>
            <w:tcW w:w="1989" w:type="dxa"/>
            <w:tcBorders>
              <w:top w:val="single" w:sz="4" w:space="0" w:color="auto"/>
              <w:left w:val="single" w:sz="4" w:space="0" w:color="auto"/>
              <w:bottom w:val="single" w:sz="4" w:space="0" w:color="auto"/>
              <w:right w:val="single" w:sz="4" w:space="0" w:color="auto"/>
            </w:tcBorders>
          </w:tcPr>
          <w:p w14:paraId="2136C357"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F0A7C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61B94A"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0B0E1B9C"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745ED57" w14:textId="77777777" w:rsidR="00C3421C" w:rsidRPr="007B1288" w:rsidRDefault="00C3421C" w:rsidP="00695415">
            <w:pPr>
              <w:widowControl w:val="0"/>
              <w:jc w:val="center"/>
              <w:rPr>
                <w:rFonts w:ascii="GHEA Grapalat" w:hAnsi="GHEA Grapalat"/>
                <w:color w:val="000000" w:themeColor="text1"/>
                <w:sz w:val="16"/>
                <w:szCs w:val="16"/>
              </w:rPr>
            </w:pPr>
          </w:p>
        </w:tc>
      </w:tr>
      <w:tr w:rsidR="00B138F3" w:rsidRPr="007B1288" w14:paraId="08C3979D"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212934D8"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23.в</w:t>
            </w:r>
          </w:p>
        </w:tc>
        <w:tc>
          <w:tcPr>
            <w:tcW w:w="1989" w:type="dxa"/>
            <w:tcBorders>
              <w:top w:val="single" w:sz="4" w:space="0" w:color="auto"/>
              <w:left w:val="single" w:sz="4" w:space="0" w:color="auto"/>
              <w:bottom w:val="single" w:sz="4" w:space="0" w:color="auto"/>
              <w:right w:val="single" w:sz="4" w:space="0" w:color="auto"/>
            </w:tcBorders>
          </w:tcPr>
          <w:p w14:paraId="44DCF6EB"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BF974E7"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06B275"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p w14:paraId="07F92C1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1E26CE" w14:textId="77777777" w:rsidR="00C3421C" w:rsidRPr="007B1288" w:rsidRDefault="00C3421C" w:rsidP="00695415">
            <w:pPr>
              <w:widowControl w:val="0"/>
              <w:jc w:val="center"/>
              <w:rPr>
                <w:rFonts w:ascii="GHEA Grapalat" w:hAnsi="GHEA Grapalat"/>
                <w:color w:val="000000" w:themeColor="text1"/>
                <w:sz w:val="16"/>
                <w:szCs w:val="16"/>
              </w:rPr>
            </w:pPr>
          </w:p>
        </w:tc>
      </w:tr>
      <w:tr w:rsidR="00B138F3" w:rsidRPr="007B1288" w14:paraId="32F50560"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529C0F5E"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24.а.</w:t>
            </w:r>
          </w:p>
        </w:tc>
        <w:tc>
          <w:tcPr>
            <w:tcW w:w="1989" w:type="dxa"/>
            <w:tcBorders>
              <w:top w:val="single" w:sz="4" w:space="0" w:color="auto"/>
              <w:left w:val="single" w:sz="4" w:space="0" w:color="auto"/>
              <w:bottom w:val="single" w:sz="4" w:space="0" w:color="auto"/>
              <w:right w:val="single" w:sz="4" w:space="0" w:color="auto"/>
            </w:tcBorders>
          </w:tcPr>
          <w:p w14:paraId="48065ED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7723CB2"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8F4E88"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необязательно</w:t>
            </w:r>
          </w:p>
          <w:p w14:paraId="78C49763"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8F0A4F5" w14:textId="77777777" w:rsidR="00C3421C" w:rsidRPr="007B1288" w:rsidRDefault="00C3421C" w:rsidP="00695415">
            <w:pPr>
              <w:widowControl w:val="0"/>
              <w:jc w:val="center"/>
              <w:rPr>
                <w:rFonts w:ascii="GHEA Grapalat" w:hAnsi="GHEA Grapalat"/>
                <w:color w:val="000000" w:themeColor="text1"/>
                <w:sz w:val="16"/>
                <w:szCs w:val="16"/>
              </w:rPr>
            </w:pPr>
          </w:p>
        </w:tc>
      </w:tr>
      <w:tr w:rsidR="00B138F3" w:rsidRPr="007B1288" w14:paraId="1353FECB"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7CDBFA74"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24.б.</w:t>
            </w:r>
          </w:p>
        </w:tc>
        <w:tc>
          <w:tcPr>
            <w:tcW w:w="1989" w:type="dxa"/>
            <w:tcBorders>
              <w:top w:val="single" w:sz="4" w:space="0" w:color="auto"/>
              <w:left w:val="single" w:sz="4" w:space="0" w:color="auto"/>
              <w:bottom w:val="single" w:sz="4" w:space="0" w:color="auto"/>
              <w:right w:val="single" w:sz="4" w:space="0" w:color="auto"/>
            </w:tcBorders>
          </w:tcPr>
          <w:p w14:paraId="1E243864"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E941EBB"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6BD3EF"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необязательно</w:t>
            </w:r>
          </w:p>
          <w:p w14:paraId="1AAE5629"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D2C30AC" w14:textId="77777777" w:rsidR="00C3421C" w:rsidRPr="007B1288" w:rsidRDefault="00C3421C" w:rsidP="00695415">
            <w:pPr>
              <w:widowControl w:val="0"/>
              <w:jc w:val="center"/>
              <w:rPr>
                <w:rFonts w:ascii="GHEA Grapalat" w:hAnsi="GHEA Grapalat"/>
                <w:color w:val="000000" w:themeColor="text1"/>
                <w:sz w:val="16"/>
                <w:szCs w:val="16"/>
              </w:rPr>
            </w:pPr>
          </w:p>
        </w:tc>
      </w:tr>
      <w:tr w:rsidR="00FF3DE9" w:rsidRPr="007B1288" w14:paraId="390B1149" w14:textId="77777777" w:rsidTr="00A04A2E">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18627017" w14:textId="77777777" w:rsidR="00C3421C" w:rsidRPr="007B1288" w:rsidRDefault="00C3421C" w:rsidP="00695415">
            <w:pPr>
              <w:widowControl w:val="0"/>
              <w:jc w:val="both"/>
              <w:rPr>
                <w:rFonts w:ascii="GHEA Grapalat" w:hAnsi="GHEA Grapalat"/>
                <w:color w:val="000000" w:themeColor="text1"/>
                <w:sz w:val="16"/>
                <w:szCs w:val="16"/>
              </w:rPr>
            </w:pPr>
            <w:r w:rsidRPr="007B1288">
              <w:rPr>
                <w:rFonts w:ascii="GHEA Grapalat" w:hAnsi="GHEA Grapalat"/>
                <w:color w:val="000000" w:themeColor="text1"/>
                <w:sz w:val="16"/>
                <w:szCs w:val="16"/>
              </w:rPr>
              <w:t>24.в</w:t>
            </w:r>
          </w:p>
        </w:tc>
        <w:tc>
          <w:tcPr>
            <w:tcW w:w="1989" w:type="dxa"/>
            <w:tcBorders>
              <w:top w:val="single" w:sz="4" w:space="0" w:color="auto"/>
              <w:left w:val="single" w:sz="4" w:space="0" w:color="auto"/>
              <w:bottom w:val="single" w:sz="4" w:space="0" w:color="auto"/>
              <w:right w:val="single" w:sz="4" w:space="0" w:color="auto"/>
            </w:tcBorders>
          </w:tcPr>
          <w:p w14:paraId="1372DAA1"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83A15C6"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622B1E"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необязательно</w:t>
            </w:r>
          </w:p>
          <w:p w14:paraId="7C1CDDBC" w14:textId="77777777" w:rsidR="00C3421C" w:rsidRPr="007B1288" w:rsidRDefault="00C3421C" w:rsidP="00695415">
            <w:pPr>
              <w:widowControl w:val="0"/>
              <w:jc w:val="center"/>
              <w:rPr>
                <w:rFonts w:ascii="GHEA Grapalat" w:hAnsi="GHEA Grapalat"/>
                <w:color w:val="000000" w:themeColor="text1"/>
                <w:sz w:val="16"/>
                <w:szCs w:val="16"/>
              </w:rPr>
            </w:pPr>
            <w:r w:rsidRPr="007B1288">
              <w:rPr>
                <w:rFonts w:ascii="GHEA Grapalat" w:hAnsi="GHEA Grapalat"/>
                <w:color w:val="000000" w:themeColor="text1"/>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736C34" w14:textId="77777777" w:rsidR="00C3421C" w:rsidRPr="007B1288" w:rsidRDefault="00C3421C" w:rsidP="00695415">
            <w:pPr>
              <w:widowControl w:val="0"/>
              <w:jc w:val="center"/>
              <w:rPr>
                <w:rFonts w:ascii="GHEA Grapalat" w:hAnsi="GHEA Grapalat"/>
                <w:color w:val="000000" w:themeColor="text1"/>
                <w:sz w:val="16"/>
                <w:szCs w:val="16"/>
              </w:rPr>
            </w:pPr>
          </w:p>
        </w:tc>
      </w:tr>
    </w:tbl>
    <w:p w14:paraId="78A2E3E0" w14:textId="77777777" w:rsidR="001005B0" w:rsidRPr="007B1288" w:rsidRDefault="001005B0" w:rsidP="00695415">
      <w:pPr>
        <w:widowControl w:val="0"/>
        <w:spacing w:after="160"/>
        <w:ind w:right="565"/>
        <w:jc w:val="both"/>
        <w:rPr>
          <w:rFonts w:ascii="GHEA Grapalat" w:hAnsi="GHEA Grapalat"/>
          <w:b/>
          <w:color w:val="000000" w:themeColor="text1"/>
          <w:sz w:val="20"/>
          <w:szCs w:val="20"/>
        </w:rPr>
      </w:pPr>
    </w:p>
    <w:p w14:paraId="1C0CF7B9" w14:textId="77777777" w:rsidR="00E15A1C" w:rsidRPr="007B1288" w:rsidRDefault="00E15A1C" w:rsidP="00695415">
      <w:pPr>
        <w:widowControl w:val="0"/>
        <w:spacing w:after="160"/>
        <w:jc w:val="both"/>
        <w:rPr>
          <w:rFonts w:ascii="GHEA Grapalat" w:hAnsi="GHEA Grapalat"/>
          <w:b/>
          <w:color w:val="000000" w:themeColor="text1"/>
          <w:sz w:val="20"/>
          <w:szCs w:val="20"/>
        </w:rPr>
      </w:pPr>
    </w:p>
    <w:p w14:paraId="388824B0" w14:textId="77777777" w:rsidR="00DE29C8" w:rsidRPr="007B1288" w:rsidRDefault="00DE29C8" w:rsidP="00695415">
      <w:pPr>
        <w:widowControl w:val="0"/>
        <w:spacing w:after="160"/>
        <w:jc w:val="both"/>
        <w:rPr>
          <w:rFonts w:ascii="GHEA Grapalat" w:hAnsi="GHEA Grapalat"/>
          <w:b/>
          <w:color w:val="000000" w:themeColor="text1"/>
          <w:sz w:val="20"/>
          <w:szCs w:val="20"/>
        </w:rPr>
      </w:pPr>
    </w:p>
    <w:p w14:paraId="59F43B6B" w14:textId="77777777" w:rsidR="00DE29C8" w:rsidRPr="007B1288" w:rsidRDefault="00DE29C8" w:rsidP="001C25FC">
      <w:pPr>
        <w:widowControl w:val="0"/>
        <w:spacing w:after="160"/>
        <w:ind w:left="-270"/>
        <w:jc w:val="both"/>
        <w:rPr>
          <w:rFonts w:ascii="GHEA Grapalat" w:hAnsi="GHEA Grapalat"/>
          <w:b/>
          <w:color w:val="000000" w:themeColor="text1"/>
          <w:sz w:val="20"/>
          <w:szCs w:val="20"/>
        </w:rPr>
      </w:pPr>
    </w:p>
    <w:p w14:paraId="09985CA7" w14:textId="77777777" w:rsidR="00DE29C8" w:rsidRPr="007B1288" w:rsidRDefault="00DE29C8" w:rsidP="001C25FC">
      <w:pPr>
        <w:widowControl w:val="0"/>
        <w:spacing w:after="160"/>
        <w:ind w:left="-270"/>
        <w:jc w:val="both"/>
        <w:rPr>
          <w:rFonts w:ascii="GHEA Grapalat" w:hAnsi="GHEA Grapalat"/>
          <w:b/>
          <w:color w:val="000000" w:themeColor="text1"/>
          <w:sz w:val="20"/>
          <w:szCs w:val="20"/>
        </w:rPr>
      </w:pPr>
    </w:p>
    <w:p w14:paraId="352731E9" w14:textId="77777777" w:rsidR="00DE29C8" w:rsidRPr="007B1288" w:rsidRDefault="00DE29C8" w:rsidP="001C25FC">
      <w:pPr>
        <w:widowControl w:val="0"/>
        <w:spacing w:after="160"/>
        <w:ind w:left="-270"/>
        <w:jc w:val="both"/>
        <w:rPr>
          <w:rFonts w:ascii="GHEA Grapalat" w:hAnsi="GHEA Grapalat"/>
          <w:b/>
          <w:color w:val="000000" w:themeColor="text1"/>
          <w:sz w:val="20"/>
          <w:szCs w:val="20"/>
        </w:rPr>
      </w:pPr>
    </w:p>
    <w:p w14:paraId="3BB276CF" w14:textId="77777777" w:rsidR="00DE29C8" w:rsidRPr="007B1288" w:rsidRDefault="00DE29C8" w:rsidP="001C25FC">
      <w:pPr>
        <w:widowControl w:val="0"/>
        <w:spacing w:after="160"/>
        <w:ind w:left="-270"/>
        <w:jc w:val="both"/>
        <w:rPr>
          <w:rFonts w:ascii="GHEA Grapalat" w:hAnsi="GHEA Grapalat"/>
          <w:b/>
          <w:color w:val="000000" w:themeColor="text1"/>
          <w:sz w:val="20"/>
          <w:szCs w:val="20"/>
        </w:rPr>
      </w:pPr>
    </w:p>
    <w:p w14:paraId="4884C1C2" w14:textId="77777777" w:rsidR="00DE29C8" w:rsidRPr="007B1288" w:rsidRDefault="00DE29C8" w:rsidP="001C25FC">
      <w:pPr>
        <w:widowControl w:val="0"/>
        <w:spacing w:after="160"/>
        <w:ind w:left="-270"/>
        <w:jc w:val="both"/>
        <w:rPr>
          <w:rFonts w:ascii="GHEA Grapalat" w:hAnsi="GHEA Grapalat"/>
          <w:b/>
          <w:color w:val="000000" w:themeColor="text1"/>
          <w:sz w:val="20"/>
          <w:szCs w:val="20"/>
        </w:rPr>
      </w:pPr>
    </w:p>
    <w:p w14:paraId="280A1229" w14:textId="77777777" w:rsidR="00DE29C8" w:rsidRPr="007B1288" w:rsidRDefault="00DE29C8" w:rsidP="001C25FC">
      <w:pPr>
        <w:widowControl w:val="0"/>
        <w:spacing w:after="160"/>
        <w:ind w:left="-270"/>
        <w:jc w:val="both"/>
        <w:rPr>
          <w:rFonts w:ascii="GHEA Grapalat" w:hAnsi="GHEA Grapalat"/>
          <w:b/>
          <w:color w:val="000000" w:themeColor="text1"/>
          <w:sz w:val="20"/>
          <w:szCs w:val="20"/>
        </w:rPr>
      </w:pPr>
    </w:p>
    <w:p w14:paraId="25676AD7" w14:textId="77777777" w:rsidR="00DE29C8" w:rsidRPr="007B1288" w:rsidRDefault="00DE29C8" w:rsidP="001C25FC">
      <w:pPr>
        <w:widowControl w:val="0"/>
        <w:spacing w:after="160"/>
        <w:ind w:left="-270"/>
        <w:jc w:val="both"/>
        <w:rPr>
          <w:rFonts w:ascii="GHEA Grapalat" w:hAnsi="GHEA Grapalat"/>
          <w:b/>
          <w:color w:val="000000" w:themeColor="text1"/>
          <w:sz w:val="20"/>
          <w:szCs w:val="20"/>
        </w:rPr>
      </w:pPr>
    </w:p>
    <w:p w14:paraId="0B7A7993" w14:textId="77777777" w:rsidR="00DE29C8" w:rsidRPr="007B1288" w:rsidRDefault="00DE29C8" w:rsidP="001C25FC">
      <w:pPr>
        <w:widowControl w:val="0"/>
        <w:spacing w:after="160"/>
        <w:ind w:left="-270"/>
        <w:jc w:val="both"/>
        <w:rPr>
          <w:rFonts w:ascii="GHEA Grapalat" w:hAnsi="GHEA Grapalat"/>
          <w:b/>
          <w:color w:val="000000" w:themeColor="text1"/>
          <w:sz w:val="20"/>
          <w:szCs w:val="20"/>
        </w:rPr>
      </w:pPr>
    </w:p>
    <w:p w14:paraId="7496AA1B" w14:textId="77777777" w:rsidR="00DE29C8" w:rsidRPr="007B1288" w:rsidRDefault="00DE29C8" w:rsidP="001C25FC">
      <w:pPr>
        <w:widowControl w:val="0"/>
        <w:spacing w:after="160"/>
        <w:ind w:left="-270"/>
        <w:jc w:val="both"/>
        <w:rPr>
          <w:rFonts w:ascii="GHEA Grapalat" w:hAnsi="GHEA Grapalat"/>
          <w:b/>
          <w:color w:val="000000" w:themeColor="text1"/>
          <w:sz w:val="20"/>
          <w:szCs w:val="20"/>
        </w:rPr>
      </w:pPr>
    </w:p>
    <w:p w14:paraId="5308C65E" w14:textId="77777777" w:rsidR="00695415" w:rsidRPr="007B1288" w:rsidRDefault="00695415" w:rsidP="001C25FC">
      <w:pPr>
        <w:widowControl w:val="0"/>
        <w:spacing w:after="160"/>
        <w:ind w:left="-270"/>
        <w:jc w:val="both"/>
        <w:rPr>
          <w:rFonts w:ascii="GHEA Grapalat" w:hAnsi="GHEA Grapalat"/>
          <w:b/>
          <w:color w:val="000000" w:themeColor="text1"/>
          <w:sz w:val="20"/>
          <w:szCs w:val="20"/>
        </w:rPr>
        <w:sectPr w:rsidR="00695415" w:rsidRPr="007B1288" w:rsidSect="00695415">
          <w:footnotePr>
            <w:pos w:val="beneathText"/>
          </w:footnotePr>
          <w:pgSz w:w="11907" w:h="16840" w:code="9"/>
          <w:pgMar w:top="370" w:right="747" w:bottom="450" w:left="720" w:header="561" w:footer="561" w:gutter="0"/>
          <w:cols w:space="720"/>
          <w:titlePg/>
          <w:docGrid w:linePitch="326"/>
        </w:sectPr>
      </w:pPr>
    </w:p>
    <w:p w14:paraId="60E207CB" w14:textId="126A5046" w:rsidR="006A6D97" w:rsidRPr="007B1288" w:rsidRDefault="006A6D97" w:rsidP="006A6D97">
      <w:pPr>
        <w:widowControl w:val="0"/>
        <w:ind w:firstLine="567"/>
        <w:jc w:val="right"/>
        <w:rPr>
          <w:rFonts w:ascii="GHEA Grapalat" w:hAnsi="GHEA Grapalat" w:cs="Arial"/>
          <w:b/>
          <w:color w:val="000000" w:themeColor="text1"/>
          <w:sz w:val="22"/>
        </w:rPr>
      </w:pPr>
      <w:r w:rsidRPr="007B1288">
        <w:rPr>
          <w:rFonts w:ascii="GHEA Grapalat" w:hAnsi="GHEA Grapalat"/>
          <w:b/>
          <w:color w:val="000000" w:themeColor="text1"/>
          <w:sz w:val="22"/>
        </w:rPr>
        <w:lastRenderedPageBreak/>
        <w:t>Приложение № 5</w:t>
      </w:r>
    </w:p>
    <w:p w14:paraId="5A51EDA8" w14:textId="5C48C400" w:rsidR="006A6D97" w:rsidRPr="007B1288" w:rsidRDefault="006A6D97" w:rsidP="006A6D97">
      <w:pPr>
        <w:pStyle w:val="BodyTextIndent3"/>
        <w:widowControl w:val="0"/>
        <w:spacing w:line="240" w:lineRule="auto"/>
        <w:jc w:val="right"/>
        <w:rPr>
          <w:rFonts w:ascii="GHEA Grapalat" w:hAnsi="GHEA Grapalat" w:cs="Arial"/>
          <w:b/>
          <w:color w:val="000000" w:themeColor="text1"/>
          <w:sz w:val="22"/>
          <w:szCs w:val="24"/>
        </w:rPr>
      </w:pPr>
      <w:r w:rsidRPr="007B1288">
        <w:rPr>
          <w:rFonts w:ascii="GHEA Grapalat" w:hAnsi="GHEA Grapalat"/>
          <w:b/>
          <w:color w:val="000000" w:themeColor="text1"/>
          <w:sz w:val="22"/>
          <w:szCs w:val="24"/>
        </w:rPr>
        <w:t>к Приглашению на открытый конкурс</w:t>
      </w:r>
      <w:r w:rsidRPr="007B1288">
        <w:rPr>
          <w:rFonts w:ascii="GHEA Grapalat" w:hAnsi="GHEA Grapalat" w:cs="Arial"/>
          <w:b/>
          <w:color w:val="000000" w:themeColor="text1"/>
          <w:sz w:val="22"/>
          <w:szCs w:val="24"/>
        </w:rPr>
        <w:br/>
      </w:r>
      <w:r w:rsidRPr="007B1288">
        <w:rPr>
          <w:rFonts w:ascii="GHEA Grapalat" w:hAnsi="GHEA Grapalat"/>
          <w:b/>
          <w:color w:val="000000" w:themeColor="text1"/>
          <w:sz w:val="22"/>
          <w:szCs w:val="24"/>
        </w:rPr>
        <w:t xml:space="preserve">под кодом </w:t>
      </w:r>
      <w:r w:rsidR="004A03F5" w:rsidRPr="007B1288">
        <w:rPr>
          <w:rFonts w:ascii="GHEA Grapalat" w:hAnsi="GHEA Grapalat"/>
          <w:b/>
          <w:color w:val="000000" w:themeColor="text1"/>
          <w:sz w:val="18"/>
          <w:lang w:val="hy-AM"/>
        </w:rPr>
        <w:t>ԵՔԿԱ-ԲՄԾՁԲ-23/29</w:t>
      </w:r>
    </w:p>
    <w:p w14:paraId="141729FD" w14:textId="77777777" w:rsidR="006A6D97" w:rsidRPr="007B1288" w:rsidRDefault="006A6D97" w:rsidP="006A6D97">
      <w:pPr>
        <w:widowControl w:val="0"/>
        <w:ind w:left="567" w:right="565"/>
        <w:jc w:val="center"/>
        <w:rPr>
          <w:rFonts w:ascii="GHEA Grapalat" w:hAnsi="GHEA Grapalat"/>
          <w:b/>
          <w:color w:val="000000" w:themeColor="text1"/>
          <w:sz w:val="22"/>
        </w:rPr>
      </w:pPr>
    </w:p>
    <w:p w14:paraId="57B28E39" w14:textId="77777777" w:rsidR="006A6D97" w:rsidRPr="007B1288" w:rsidRDefault="006A6D97" w:rsidP="006A6D97">
      <w:pPr>
        <w:pStyle w:val="BodyTextIndent3"/>
        <w:widowControl w:val="0"/>
        <w:spacing w:line="240" w:lineRule="auto"/>
        <w:jc w:val="center"/>
        <w:rPr>
          <w:rFonts w:ascii="GHEA Grapalat" w:hAnsi="GHEA Grapalat"/>
          <w:color w:val="000000" w:themeColor="text1"/>
          <w:sz w:val="22"/>
          <w:szCs w:val="24"/>
          <w:lang w:val="hy-AM"/>
        </w:rPr>
      </w:pPr>
      <w:r w:rsidRPr="007B1288">
        <w:rPr>
          <w:rFonts w:ascii="GHEA Grapalat" w:hAnsi="GHEA Grapalat"/>
          <w:color w:val="000000" w:themeColor="text1"/>
          <w:sz w:val="22"/>
          <w:szCs w:val="24"/>
        </w:rPr>
        <w:t xml:space="preserve">ГАРАНТИЯ </w:t>
      </w:r>
      <w:r w:rsidRPr="007B1288">
        <w:rPr>
          <w:rFonts w:ascii="GHEA Grapalat" w:hAnsi="GHEA Grapalat"/>
          <w:color w:val="000000" w:themeColor="text1"/>
          <w:sz w:val="22"/>
          <w:szCs w:val="24"/>
          <w:lang w:val="en-US"/>
        </w:rPr>
        <w:t>N</w:t>
      </w:r>
      <w:r w:rsidRPr="007B1288">
        <w:rPr>
          <w:rFonts w:ascii="GHEA Grapalat" w:hAnsi="GHEA Grapalat"/>
          <w:color w:val="000000" w:themeColor="text1"/>
          <w:sz w:val="22"/>
          <w:szCs w:val="24"/>
          <w:lang w:val="hy-AM"/>
        </w:rPr>
        <w:t>________</w:t>
      </w:r>
    </w:p>
    <w:p w14:paraId="78070D33" w14:textId="77777777" w:rsidR="006A6D97" w:rsidRPr="007B1288" w:rsidRDefault="006A6D97" w:rsidP="006A6D97">
      <w:pPr>
        <w:widowControl w:val="0"/>
        <w:ind w:left="567" w:right="565"/>
        <w:jc w:val="center"/>
        <w:rPr>
          <w:rFonts w:ascii="GHEA Grapalat" w:hAnsi="GHEA Grapalat"/>
          <w:b/>
          <w:color w:val="000000" w:themeColor="text1"/>
          <w:sz w:val="22"/>
        </w:rPr>
      </w:pPr>
      <w:r w:rsidRPr="007B1288">
        <w:rPr>
          <w:rFonts w:ascii="GHEA Grapalat" w:hAnsi="GHEA Grapalat"/>
          <w:b/>
          <w:color w:val="000000" w:themeColor="text1"/>
          <w:sz w:val="22"/>
        </w:rPr>
        <w:t>(обеспечение договора)</w:t>
      </w:r>
    </w:p>
    <w:p w14:paraId="41925E54" w14:textId="77777777" w:rsidR="006A6D97" w:rsidRPr="007B1288" w:rsidRDefault="006A6D97" w:rsidP="006A6D97">
      <w:pPr>
        <w:widowControl w:val="0"/>
        <w:ind w:left="567" w:right="565"/>
        <w:jc w:val="center"/>
        <w:rPr>
          <w:rFonts w:ascii="GHEA Grapalat" w:hAnsi="GHEA Grapalat"/>
          <w:b/>
          <w:color w:val="000000" w:themeColor="text1"/>
          <w:sz w:val="22"/>
        </w:rPr>
      </w:pPr>
    </w:p>
    <w:p w14:paraId="27399FA6" w14:textId="77777777" w:rsidR="006A6D97" w:rsidRPr="007B1288" w:rsidRDefault="006A6D97" w:rsidP="006A6D97">
      <w:pPr>
        <w:pStyle w:val="NormalWeb"/>
        <w:shd w:val="clear" w:color="auto" w:fill="FFFFFF"/>
        <w:spacing w:before="0" w:beforeAutospacing="0" w:after="0" w:afterAutospacing="0"/>
        <w:jc w:val="both"/>
        <w:rPr>
          <w:rStyle w:val="Strong"/>
          <w:rFonts w:ascii="GHEA Grapalat" w:hAnsi="GHEA Grapalat"/>
          <w:b w:val="0"/>
          <w:bCs w:val="0"/>
          <w:color w:val="000000" w:themeColor="text1"/>
          <w:sz w:val="18"/>
          <w:szCs w:val="20"/>
          <w:lang w:val="hy-AM"/>
        </w:rPr>
      </w:pPr>
      <w:r w:rsidRPr="007B1288">
        <w:rPr>
          <w:rFonts w:ascii="GHEA Grapalat" w:eastAsiaTheme="minorHAnsi" w:hAnsi="GHEA Grapalat" w:cstheme="minorBidi"/>
          <w:color w:val="000000" w:themeColor="text1"/>
          <w:sz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7B1288">
        <w:rPr>
          <w:rFonts w:eastAsiaTheme="minorHAnsi" w:cstheme="minorBidi"/>
          <w:color w:val="000000" w:themeColor="text1"/>
          <w:sz w:val="22"/>
        </w:rPr>
        <w:t>N</w:t>
      </w:r>
      <w:r w:rsidRPr="007B1288">
        <w:rPr>
          <w:rFonts w:eastAsiaTheme="minorHAnsi" w:cstheme="minorBidi"/>
          <w:color w:val="000000" w:themeColor="text1"/>
          <w:sz w:val="22"/>
          <w:lang w:val="hy-AM"/>
        </w:rPr>
        <w:t xml:space="preserve">  </w:t>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u w:val="single"/>
          <w:lang w:val="hy-AM"/>
        </w:rPr>
        <w:tab/>
      </w:r>
      <w:r w:rsidRPr="007B1288">
        <w:rPr>
          <w:rStyle w:val="Strong"/>
          <w:rFonts w:ascii="GHEA Grapalat" w:hAnsi="GHEA Grapalat"/>
          <w:color w:val="000000" w:themeColor="text1"/>
          <w:sz w:val="18"/>
          <w:szCs w:val="20"/>
        </w:rPr>
        <w:t xml:space="preserve">   </w:t>
      </w:r>
      <w:r w:rsidRPr="007B1288">
        <w:rPr>
          <w:rFonts w:ascii="GHEA Grapalat" w:eastAsiaTheme="minorHAnsi" w:hAnsi="GHEA Grapalat" w:cstheme="minorBidi"/>
          <w:color w:val="000000" w:themeColor="text1"/>
          <w:sz w:val="22"/>
        </w:rPr>
        <w:t>заключаемым</w:t>
      </w:r>
      <w:r w:rsidRPr="007B1288">
        <w:rPr>
          <w:rStyle w:val="Strong"/>
          <w:rFonts w:ascii="GHEA Grapalat" w:hAnsi="GHEA Grapalat"/>
          <w:color w:val="000000" w:themeColor="text1"/>
          <w:sz w:val="20"/>
          <w:szCs w:val="22"/>
        </w:rPr>
        <w:t xml:space="preserve">  </w:t>
      </w:r>
      <w:r w:rsidRPr="007B1288">
        <w:rPr>
          <w:rFonts w:ascii="GHEA Grapalat" w:eastAsiaTheme="minorHAnsi" w:hAnsi="GHEA Grapalat" w:cstheme="minorBidi"/>
          <w:bCs/>
          <w:color w:val="000000" w:themeColor="text1"/>
          <w:sz w:val="22"/>
        </w:rPr>
        <w:t>между</w:t>
      </w:r>
    </w:p>
    <w:p w14:paraId="68AE62B1" w14:textId="77777777" w:rsidR="006A6D97" w:rsidRPr="007B1288" w:rsidRDefault="006A6D97" w:rsidP="006A6D97">
      <w:pPr>
        <w:pStyle w:val="NormalWeb"/>
        <w:shd w:val="clear" w:color="auto" w:fill="FFFFFF"/>
        <w:spacing w:before="0" w:beforeAutospacing="0" w:after="0" w:afterAutospacing="0"/>
        <w:jc w:val="both"/>
        <w:rPr>
          <w:rStyle w:val="Strong"/>
          <w:rFonts w:ascii="GHEA Grapalat" w:hAnsi="GHEA Grapalat"/>
          <w:b w:val="0"/>
          <w:bCs w:val="0"/>
          <w:color w:val="000000" w:themeColor="text1"/>
          <w:sz w:val="18"/>
          <w:szCs w:val="20"/>
        </w:rPr>
      </w:pPr>
      <w:r w:rsidRPr="007B1288">
        <w:rPr>
          <w:rStyle w:val="Strong"/>
          <w:rFonts w:ascii="GHEA Grapalat" w:hAnsi="GHEA Grapalat"/>
          <w:color w:val="000000" w:themeColor="text1"/>
          <w:sz w:val="18"/>
          <w:szCs w:val="20"/>
          <w:lang w:val="hy-AM"/>
        </w:rPr>
        <w:tab/>
      </w:r>
      <w:r w:rsidRPr="007B1288">
        <w:rPr>
          <w:rStyle w:val="Strong"/>
          <w:rFonts w:ascii="GHEA Grapalat" w:hAnsi="GHEA Grapalat"/>
          <w:color w:val="000000" w:themeColor="text1"/>
          <w:sz w:val="18"/>
          <w:szCs w:val="20"/>
          <w:lang w:val="hy-AM"/>
        </w:rPr>
        <w:tab/>
      </w:r>
      <w:r w:rsidRPr="007B1288">
        <w:rPr>
          <w:rStyle w:val="Strong"/>
          <w:rFonts w:ascii="GHEA Grapalat" w:hAnsi="GHEA Grapalat"/>
          <w:b w:val="0"/>
          <w:color w:val="000000" w:themeColor="text1"/>
          <w:sz w:val="18"/>
          <w:szCs w:val="20"/>
        </w:rPr>
        <w:t xml:space="preserve">      номер заключаемого договора</w:t>
      </w:r>
      <w:r w:rsidRPr="007B1288">
        <w:rPr>
          <w:rStyle w:val="Strong"/>
          <w:rFonts w:ascii="GHEA Grapalat" w:hAnsi="GHEA Grapalat"/>
          <w:b w:val="0"/>
          <w:color w:val="000000" w:themeColor="text1"/>
          <w:sz w:val="18"/>
          <w:szCs w:val="20"/>
          <w:lang w:val="hy-AM"/>
        </w:rPr>
        <w:tab/>
      </w:r>
      <w:r w:rsidRPr="007B1288">
        <w:rPr>
          <w:rStyle w:val="Strong"/>
          <w:rFonts w:ascii="GHEA Grapalat" w:hAnsi="GHEA Grapalat"/>
          <w:b w:val="0"/>
          <w:color w:val="000000" w:themeColor="text1"/>
          <w:sz w:val="18"/>
          <w:szCs w:val="20"/>
          <w:lang w:val="hy-AM"/>
        </w:rPr>
        <w:tab/>
      </w:r>
      <w:r w:rsidRPr="007B1288">
        <w:rPr>
          <w:rStyle w:val="Strong"/>
          <w:rFonts w:ascii="GHEA Grapalat" w:hAnsi="GHEA Grapalat"/>
          <w:b w:val="0"/>
          <w:color w:val="000000" w:themeColor="text1"/>
          <w:sz w:val="18"/>
          <w:szCs w:val="20"/>
          <w:lang w:val="hy-AM"/>
        </w:rPr>
        <w:tab/>
      </w:r>
    </w:p>
    <w:p w14:paraId="050D13C5" w14:textId="4D1BCEB8" w:rsidR="006A6D97" w:rsidRPr="007B1288" w:rsidRDefault="006A6D97" w:rsidP="006A6D97">
      <w:pPr>
        <w:pStyle w:val="NormalWeb"/>
        <w:shd w:val="clear" w:color="auto" w:fill="FFFFFF"/>
        <w:spacing w:before="0" w:beforeAutospacing="0" w:after="0" w:afterAutospacing="0"/>
        <w:ind w:left="-142"/>
        <w:rPr>
          <w:rStyle w:val="Strong"/>
          <w:rFonts w:ascii="GHEA Grapalat" w:hAnsi="GHEA Grapalat"/>
          <w:b w:val="0"/>
          <w:bCs w:val="0"/>
          <w:color w:val="000000" w:themeColor="text1"/>
          <w:sz w:val="18"/>
          <w:szCs w:val="20"/>
          <w:lang w:val="hy-AM"/>
        </w:rPr>
      </w:pPr>
      <w:r w:rsidRPr="007B1288">
        <w:rPr>
          <w:rFonts w:ascii="GHEA Grapalat" w:hAnsi="GHEA Grapalat"/>
          <w:iCs/>
          <w:color w:val="000000" w:themeColor="text1"/>
          <w:sz w:val="22"/>
          <w:lang w:val="af-ZA"/>
        </w:rPr>
        <w:t>ОНКО “Ереванский зоопарк”</w:t>
      </w:r>
      <w:r w:rsidRPr="007B1288">
        <w:rPr>
          <w:rFonts w:ascii="GHEA Grapalat" w:hAnsi="GHEA Grapalat"/>
          <w:color w:val="000000" w:themeColor="text1"/>
          <w:sz w:val="18"/>
          <w:szCs w:val="20"/>
          <w:lang w:val="hy-AM"/>
        </w:rPr>
        <w:t xml:space="preserve"> </w:t>
      </w:r>
      <w:r w:rsidRPr="007B1288">
        <w:rPr>
          <w:rFonts w:ascii="GHEA Grapalat" w:eastAsiaTheme="minorHAnsi" w:hAnsi="GHEA Grapalat" w:cstheme="minorBidi"/>
          <w:color w:val="000000" w:themeColor="text1"/>
          <w:sz w:val="22"/>
        </w:rPr>
        <w:t xml:space="preserve">   (далее-бенефициар) и</w:t>
      </w:r>
      <w:r w:rsidRPr="007B1288">
        <w:rPr>
          <w:rStyle w:val="Strong"/>
          <w:rFonts w:ascii="GHEA Grapalat" w:hAnsi="GHEA Grapalat"/>
          <w:b w:val="0"/>
          <w:color w:val="000000" w:themeColor="text1"/>
          <w:sz w:val="18"/>
          <w:szCs w:val="20"/>
        </w:rPr>
        <w:t xml:space="preserve">   </w:t>
      </w:r>
      <w:r w:rsidRPr="007B1288">
        <w:rPr>
          <w:rStyle w:val="Strong"/>
          <w:rFonts w:ascii="GHEA Grapalat" w:hAnsi="GHEA Grapalat"/>
          <w:b w:val="0"/>
          <w:color w:val="000000" w:themeColor="text1"/>
          <w:sz w:val="18"/>
          <w:szCs w:val="20"/>
          <w:u w:val="single"/>
          <w:lang w:val="hy-AM"/>
        </w:rPr>
        <w:tab/>
      </w:r>
      <w:r w:rsidRPr="007B1288">
        <w:rPr>
          <w:rStyle w:val="Strong"/>
          <w:rFonts w:ascii="GHEA Grapalat" w:hAnsi="GHEA Grapalat"/>
          <w:b w:val="0"/>
          <w:color w:val="000000" w:themeColor="text1"/>
          <w:sz w:val="18"/>
          <w:szCs w:val="20"/>
          <w:u w:val="single"/>
          <w:lang w:val="hy-AM"/>
        </w:rPr>
        <w:tab/>
      </w:r>
      <w:r w:rsidRPr="007B1288">
        <w:rPr>
          <w:rStyle w:val="Strong"/>
          <w:rFonts w:ascii="GHEA Grapalat" w:hAnsi="GHEA Grapalat"/>
          <w:b w:val="0"/>
          <w:color w:val="000000" w:themeColor="text1"/>
          <w:sz w:val="18"/>
          <w:szCs w:val="20"/>
          <w:u w:val="single"/>
          <w:lang w:val="hy-AM"/>
        </w:rPr>
        <w:tab/>
      </w:r>
      <w:r w:rsidRPr="007B1288">
        <w:rPr>
          <w:rStyle w:val="Strong"/>
          <w:rFonts w:ascii="GHEA Grapalat" w:hAnsi="GHEA Grapalat"/>
          <w:b w:val="0"/>
          <w:color w:val="000000" w:themeColor="text1"/>
          <w:sz w:val="18"/>
          <w:szCs w:val="20"/>
          <w:u w:val="single"/>
          <w:lang w:val="hy-AM"/>
        </w:rPr>
        <w:tab/>
      </w:r>
      <w:r w:rsidRPr="007B1288">
        <w:rPr>
          <w:rStyle w:val="Strong"/>
          <w:rFonts w:ascii="GHEA Grapalat" w:hAnsi="GHEA Grapalat"/>
          <w:b w:val="0"/>
          <w:color w:val="000000" w:themeColor="text1"/>
          <w:sz w:val="18"/>
          <w:szCs w:val="20"/>
          <w:u w:val="single"/>
          <w:lang w:val="hy-AM"/>
        </w:rPr>
        <w:tab/>
      </w:r>
      <w:r w:rsidRPr="007B1288">
        <w:rPr>
          <w:rStyle w:val="Strong"/>
          <w:rFonts w:ascii="GHEA Grapalat" w:hAnsi="GHEA Grapalat"/>
          <w:b w:val="0"/>
          <w:color w:val="000000" w:themeColor="text1"/>
          <w:sz w:val="18"/>
          <w:szCs w:val="20"/>
          <w:u w:val="single"/>
        </w:rPr>
        <w:t>____</w:t>
      </w:r>
      <w:r w:rsidRPr="007B1288">
        <w:rPr>
          <w:rFonts w:eastAsiaTheme="minorHAnsi" w:cstheme="minorBidi"/>
          <w:color w:val="000000" w:themeColor="text1"/>
          <w:sz w:val="22"/>
        </w:rPr>
        <w:t xml:space="preserve">    </w:t>
      </w:r>
    </w:p>
    <w:p w14:paraId="61BC1C85" w14:textId="77777777" w:rsidR="006A6D97" w:rsidRPr="007B1288" w:rsidRDefault="006A6D97" w:rsidP="006A6D97">
      <w:pPr>
        <w:pStyle w:val="NormalWeb"/>
        <w:shd w:val="clear" w:color="auto" w:fill="FFFFFF"/>
        <w:spacing w:before="0" w:beforeAutospacing="0" w:after="0" w:afterAutospacing="0"/>
        <w:ind w:left="-142"/>
        <w:rPr>
          <w:rStyle w:val="Strong"/>
          <w:rFonts w:ascii="GHEA Grapalat" w:hAnsi="GHEA Grapalat"/>
          <w:b w:val="0"/>
          <w:color w:val="000000" w:themeColor="text1"/>
          <w:sz w:val="16"/>
          <w:szCs w:val="18"/>
        </w:rPr>
      </w:pPr>
      <w:r w:rsidRPr="007B1288">
        <w:rPr>
          <w:rStyle w:val="Strong"/>
          <w:rFonts w:ascii="GHEA Grapalat" w:hAnsi="GHEA Grapalat"/>
          <w:b w:val="0"/>
          <w:color w:val="000000" w:themeColor="text1"/>
          <w:sz w:val="18"/>
          <w:szCs w:val="20"/>
        </w:rPr>
        <w:t xml:space="preserve">                                           наименование отобранного участника</w:t>
      </w:r>
    </w:p>
    <w:p w14:paraId="089EFDC0" w14:textId="77777777" w:rsidR="006A6D97" w:rsidRPr="007B1288" w:rsidRDefault="006A6D97" w:rsidP="006A6D97">
      <w:pPr>
        <w:pStyle w:val="NormalWeb"/>
        <w:shd w:val="clear" w:color="auto" w:fill="FFFFFF"/>
        <w:spacing w:before="0" w:beforeAutospacing="0" w:after="0" w:afterAutospacing="0"/>
        <w:ind w:left="-142"/>
        <w:rPr>
          <w:rFonts w:cs="Sylfaen"/>
          <w:color w:val="000000" w:themeColor="text1"/>
          <w:sz w:val="22"/>
          <w:vertAlign w:val="superscript"/>
          <w:lang w:val="hy-AM"/>
        </w:rPr>
      </w:pPr>
      <w:r w:rsidRPr="007B1288">
        <w:rPr>
          <w:rStyle w:val="Strong"/>
          <w:rFonts w:ascii="GHEA Grapalat" w:hAnsi="GHEA Grapalat"/>
          <w:b w:val="0"/>
          <w:color w:val="000000" w:themeColor="text1"/>
          <w:sz w:val="18"/>
          <w:szCs w:val="20"/>
        </w:rPr>
        <w:t xml:space="preserve">                                                                </w:t>
      </w:r>
      <w:r w:rsidRPr="007B1288">
        <w:rPr>
          <w:rStyle w:val="Strong"/>
          <w:rFonts w:ascii="GHEA Grapalat" w:hAnsi="GHEA Grapalat"/>
          <w:b w:val="0"/>
          <w:color w:val="000000" w:themeColor="text1"/>
          <w:sz w:val="18"/>
          <w:szCs w:val="20"/>
          <w:lang w:val="hy-AM"/>
        </w:rPr>
        <w:tab/>
      </w:r>
    </w:p>
    <w:p w14:paraId="567963A6" w14:textId="77777777" w:rsidR="006A6D97" w:rsidRPr="007B1288" w:rsidRDefault="006A6D97" w:rsidP="006A6D97">
      <w:pPr>
        <w:pStyle w:val="NormalWeb"/>
        <w:shd w:val="clear" w:color="auto" w:fill="FFFFFF"/>
        <w:spacing w:before="0" w:beforeAutospacing="0" w:after="0" w:afterAutospacing="0"/>
        <w:jc w:val="both"/>
        <w:rPr>
          <w:rFonts w:ascii="GHEA Grapalat" w:hAnsi="GHEA Grapalat"/>
          <w:color w:val="000000" w:themeColor="text1"/>
          <w:sz w:val="18"/>
          <w:szCs w:val="20"/>
          <w:lang w:val="hy-AM"/>
        </w:rPr>
      </w:pPr>
      <w:r w:rsidRPr="007B1288">
        <w:rPr>
          <w:rFonts w:eastAsiaTheme="minorHAnsi" w:cstheme="minorBidi"/>
          <w:color w:val="000000" w:themeColor="text1"/>
          <w:sz w:val="22"/>
        </w:rPr>
        <w:t>(</w:t>
      </w:r>
      <w:r w:rsidRPr="007B1288">
        <w:rPr>
          <w:rFonts w:ascii="GHEA Grapalat" w:eastAsiaTheme="minorHAnsi" w:hAnsi="GHEA Grapalat" w:cstheme="minorBidi"/>
          <w:color w:val="000000" w:themeColor="text1"/>
          <w:sz w:val="22"/>
        </w:rPr>
        <w:t>далее-принципал).</w:t>
      </w:r>
    </w:p>
    <w:p w14:paraId="09F0BA4A"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Style w:val="Strong"/>
          <w:rFonts w:ascii="GHEA Grapalat" w:hAnsi="GHEA Grapalat"/>
          <w:color w:val="000000" w:themeColor="text1"/>
          <w:sz w:val="18"/>
          <w:szCs w:val="20"/>
          <w:lang w:val="hy-AM"/>
        </w:rPr>
        <w:tab/>
      </w:r>
      <w:r w:rsidRPr="007B1288">
        <w:rPr>
          <w:rStyle w:val="Strong"/>
          <w:rFonts w:ascii="GHEA Grapalat" w:hAnsi="GHEA Grapalat"/>
          <w:color w:val="000000" w:themeColor="text1"/>
          <w:sz w:val="18"/>
          <w:szCs w:val="20"/>
          <w:lang w:val="hy-AM"/>
        </w:rPr>
        <w:tab/>
      </w:r>
      <w:r w:rsidRPr="007B1288">
        <w:rPr>
          <w:rFonts w:eastAsiaTheme="minorHAnsi" w:cstheme="minorBidi"/>
          <w:color w:val="000000" w:themeColor="text1"/>
          <w:sz w:val="22"/>
        </w:rPr>
        <w:t xml:space="preserve"> </w:t>
      </w:r>
    </w:p>
    <w:p w14:paraId="73275A55" w14:textId="77777777" w:rsidR="006A6D97" w:rsidRPr="007B1288" w:rsidRDefault="006A6D97" w:rsidP="006A6D97">
      <w:pPr>
        <w:pStyle w:val="NormalWeb"/>
        <w:shd w:val="clear" w:color="auto" w:fill="FFFFFF"/>
        <w:spacing w:before="0" w:beforeAutospacing="0" w:after="0" w:afterAutospacing="0"/>
        <w:jc w:val="both"/>
        <w:rPr>
          <w:rFonts w:ascii="GHEA Grapalat" w:eastAsiaTheme="minorHAnsi" w:hAnsi="GHEA Grapalat" w:cstheme="minorBidi"/>
          <w:color w:val="000000" w:themeColor="text1"/>
          <w:sz w:val="22"/>
          <w:lang w:val="hy-AM"/>
        </w:rPr>
      </w:pPr>
      <w:r w:rsidRPr="007B1288">
        <w:rPr>
          <w:rFonts w:ascii="GHEA Grapalat" w:eastAsiaTheme="minorHAnsi" w:hAnsi="GHEA Grapalat" w:cstheme="minorBidi"/>
          <w:color w:val="000000" w:themeColor="text1"/>
          <w:sz w:val="22"/>
        </w:rPr>
        <w:t xml:space="preserve">  2.  По гарантии </w:t>
      </w:r>
      <w:r w:rsidRPr="007B1288">
        <w:rPr>
          <w:rFonts w:ascii="GHEA Grapalat" w:eastAsiaTheme="minorHAnsi" w:hAnsi="GHEA Grapalat" w:cstheme="minorBidi"/>
          <w:color w:val="000000" w:themeColor="text1"/>
          <w:sz w:val="22"/>
          <w:lang w:val="hy-AM"/>
        </w:rPr>
        <w:t xml:space="preserve">---------------------------------------------------------------------------- </w:t>
      </w:r>
    </w:p>
    <w:p w14:paraId="47C16A96" w14:textId="77777777" w:rsidR="006A6D97" w:rsidRPr="007B1288" w:rsidRDefault="006A6D97" w:rsidP="006A6D97">
      <w:pPr>
        <w:pStyle w:val="NormalWeb"/>
        <w:shd w:val="clear" w:color="auto" w:fill="FFFFFF"/>
        <w:spacing w:before="0" w:beforeAutospacing="0" w:after="0" w:afterAutospacing="0"/>
        <w:jc w:val="both"/>
        <w:rPr>
          <w:rFonts w:ascii="GHEA Grapalat" w:eastAsiaTheme="minorHAnsi" w:hAnsi="GHEA Grapalat" w:cstheme="minorBidi"/>
          <w:color w:val="000000" w:themeColor="text1"/>
          <w:sz w:val="16"/>
          <w:szCs w:val="18"/>
          <w:lang w:val="hy-AM"/>
        </w:rPr>
      </w:pPr>
      <w:r w:rsidRPr="007B1288">
        <w:rPr>
          <w:rFonts w:ascii="GHEA Grapalat" w:eastAsiaTheme="minorHAnsi" w:hAnsi="GHEA Grapalat" w:cstheme="minorBidi"/>
          <w:color w:val="000000" w:themeColor="text1"/>
          <w:sz w:val="16"/>
          <w:szCs w:val="18"/>
        </w:rPr>
        <w:t xml:space="preserve">                                                           наименование банка выдающего гарантию</w:t>
      </w:r>
    </w:p>
    <w:p w14:paraId="6222D222" w14:textId="77777777" w:rsidR="006A6D97" w:rsidRPr="007B1288" w:rsidRDefault="006A6D97" w:rsidP="006A6D97">
      <w:pPr>
        <w:pStyle w:val="NormalWeb"/>
        <w:shd w:val="clear" w:color="auto" w:fill="FFFFFF"/>
        <w:spacing w:before="0" w:beforeAutospacing="0" w:after="0" w:afterAutospacing="0"/>
        <w:jc w:val="both"/>
        <w:rPr>
          <w:rFonts w:ascii="GHEA Grapalat" w:eastAsiaTheme="minorHAnsi" w:hAnsi="GHEA Grapalat" w:cstheme="minorBidi"/>
          <w:color w:val="000000" w:themeColor="text1"/>
          <w:sz w:val="22"/>
        </w:rPr>
      </w:pPr>
    </w:p>
    <w:p w14:paraId="6CE453CA" w14:textId="77777777" w:rsidR="006A6D97" w:rsidRPr="007B1288" w:rsidRDefault="006A6D97" w:rsidP="006A6D97">
      <w:pPr>
        <w:pStyle w:val="NormalWeb"/>
        <w:shd w:val="clear" w:color="auto" w:fill="FFFFFF"/>
        <w:spacing w:before="0" w:beforeAutospacing="0" w:after="0" w:afterAutospacing="0"/>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E6F6CBD" w14:textId="77777777" w:rsidR="006A6D97" w:rsidRPr="007B1288" w:rsidRDefault="006A6D97" w:rsidP="006A6D97">
      <w:pPr>
        <w:pStyle w:val="NormalWeb"/>
        <w:shd w:val="clear" w:color="auto" w:fill="FFFFFF"/>
        <w:spacing w:before="0" w:beforeAutospacing="0" w:after="0" w:afterAutospacing="0"/>
        <w:jc w:val="center"/>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16"/>
          <w:szCs w:val="18"/>
        </w:rPr>
        <w:t xml:space="preserve">                                                       сумма в цифрах и прописью</w:t>
      </w:r>
    </w:p>
    <w:p w14:paraId="63AB47FA" w14:textId="77777777" w:rsidR="006A6D97" w:rsidRPr="007B1288" w:rsidRDefault="006A6D97" w:rsidP="006A6D97">
      <w:pPr>
        <w:pStyle w:val="NormalWeb"/>
        <w:shd w:val="clear" w:color="auto" w:fill="FFFFFF"/>
        <w:spacing w:before="0" w:beforeAutospacing="0" w:after="0" w:afterAutospacing="0"/>
        <w:jc w:val="both"/>
        <w:rPr>
          <w:rFonts w:ascii="GHEA Grapalat" w:eastAsiaTheme="minorHAnsi" w:hAnsi="GHEA Grapalat" w:cstheme="minorBidi"/>
          <w:color w:val="000000" w:themeColor="text1"/>
          <w:sz w:val="16"/>
          <w:szCs w:val="18"/>
        </w:rPr>
      </w:pPr>
      <w:r w:rsidRPr="007B1288">
        <w:rPr>
          <w:rFonts w:ascii="GHEA Grapalat" w:eastAsiaTheme="minorHAnsi" w:hAnsi="GHEA Grapalat" w:cstheme="minorBidi"/>
          <w:color w:val="000000" w:themeColor="text1"/>
          <w:sz w:val="22"/>
        </w:rPr>
        <w:t xml:space="preserve">                         </w:t>
      </w:r>
    </w:p>
    <w:p w14:paraId="3CF5404D" w14:textId="77777777" w:rsidR="006A6D97" w:rsidRPr="007B1288" w:rsidRDefault="006A6D97" w:rsidP="006A6D97">
      <w:pPr>
        <w:pStyle w:val="NormalWeb"/>
        <w:shd w:val="clear" w:color="auto" w:fill="FFFFFF"/>
        <w:spacing w:before="0" w:beforeAutospacing="0" w:after="0" w:afterAutospacing="0"/>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27B094D4" w14:textId="77777777" w:rsidR="006A6D97" w:rsidRPr="007B1288" w:rsidRDefault="006A6D97" w:rsidP="006A6D97">
      <w:pPr>
        <w:pStyle w:val="NormalWeb"/>
        <w:shd w:val="clear" w:color="auto" w:fill="FFFFFF"/>
        <w:spacing w:before="0" w:beforeAutospacing="0" w:after="0" w:afterAutospacing="0"/>
        <w:jc w:val="both"/>
        <w:rPr>
          <w:rFonts w:ascii="GHEA Grapalat" w:eastAsiaTheme="minorHAnsi" w:hAnsi="GHEA Grapalat" w:cstheme="minorBidi"/>
          <w:color w:val="000000" w:themeColor="text1"/>
          <w:sz w:val="16"/>
          <w:szCs w:val="18"/>
        </w:rPr>
      </w:pPr>
      <w:r w:rsidRPr="007B1288">
        <w:rPr>
          <w:rFonts w:ascii="GHEA Grapalat" w:eastAsiaTheme="minorHAnsi" w:hAnsi="GHEA Grapalat" w:cstheme="minorBidi"/>
          <w:color w:val="000000" w:themeColor="text1"/>
          <w:sz w:val="22"/>
        </w:rPr>
        <w:t xml:space="preserve">             </w:t>
      </w:r>
      <w:r w:rsidRPr="007B1288">
        <w:rPr>
          <w:rFonts w:ascii="GHEA Grapalat" w:eastAsiaTheme="minorHAnsi" w:hAnsi="GHEA Grapalat" w:cstheme="minorBidi"/>
          <w:color w:val="000000" w:themeColor="text1"/>
          <w:sz w:val="16"/>
          <w:szCs w:val="18"/>
        </w:rPr>
        <w:t>расчетный счет</w:t>
      </w:r>
    </w:p>
    <w:p w14:paraId="3C4A4E1A" w14:textId="77777777" w:rsidR="006A6D97" w:rsidRPr="007B1288" w:rsidRDefault="006A6D97" w:rsidP="006A6D97">
      <w:pPr>
        <w:pStyle w:val="NormalWeb"/>
        <w:shd w:val="clear" w:color="auto" w:fill="FFFFFF"/>
        <w:spacing w:before="0" w:beforeAutospacing="0" w:after="0" w:afterAutospacing="0"/>
        <w:ind w:firstLine="375"/>
        <w:jc w:val="both"/>
        <w:rPr>
          <w:rStyle w:val="Strong"/>
          <w:rFonts w:ascii="GHEA Grapalat" w:hAnsi="GHEA Grapalat"/>
          <w:b w:val="0"/>
          <w:bCs w:val="0"/>
          <w:color w:val="000000" w:themeColor="text1"/>
          <w:sz w:val="18"/>
          <w:szCs w:val="20"/>
        </w:rPr>
      </w:pPr>
      <w:r w:rsidRPr="007B1288">
        <w:rPr>
          <w:rStyle w:val="Strong"/>
          <w:rFonts w:ascii="GHEA Grapalat" w:hAnsi="GHEA Grapalat"/>
          <w:color w:val="000000" w:themeColor="text1"/>
          <w:sz w:val="18"/>
          <w:szCs w:val="20"/>
        </w:rPr>
        <w:t xml:space="preserve">3. </w:t>
      </w:r>
      <w:r w:rsidRPr="007B1288">
        <w:rPr>
          <w:rFonts w:ascii="GHEA Grapalat" w:eastAsiaTheme="minorHAnsi" w:hAnsi="GHEA Grapalat" w:cstheme="minorBidi"/>
          <w:color w:val="000000" w:themeColor="text1"/>
          <w:sz w:val="22"/>
        </w:rPr>
        <w:t>Настоящая гарантия является безотзывной.</w:t>
      </w:r>
    </w:p>
    <w:p w14:paraId="09A3010F" w14:textId="77777777" w:rsidR="006A6D97" w:rsidRPr="007B1288" w:rsidRDefault="006A6D97" w:rsidP="006A6D97">
      <w:pPr>
        <w:pStyle w:val="NormalWeb"/>
        <w:shd w:val="clear" w:color="auto" w:fill="FFFFFF"/>
        <w:spacing w:before="0" w:beforeAutospacing="0" w:after="0" w:afterAutospacing="0"/>
        <w:ind w:firstLine="375"/>
        <w:jc w:val="both"/>
        <w:rPr>
          <w:rStyle w:val="Strong"/>
          <w:rFonts w:ascii="GHEA Grapalat" w:hAnsi="GHEA Grapalat"/>
          <w:b w:val="0"/>
          <w:bCs w:val="0"/>
          <w:color w:val="000000" w:themeColor="text1"/>
          <w:sz w:val="18"/>
          <w:szCs w:val="20"/>
        </w:rPr>
      </w:pPr>
    </w:p>
    <w:p w14:paraId="4D6C461C"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DCA79B6" w14:textId="77777777" w:rsidR="006A6D97" w:rsidRPr="007B1288" w:rsidRDefault="006A6D97" w:rsidP="006A6D9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5. Гарантия действует со дня вступления в силу договора N________________________ заключаемого  между  бенефициаром и принципалом    </w:t>
      </w:r>
    </w:p>
    <w:p w14:paraId="6BAC1747" w14:textId="77777777" w:rsidR="006A6D97" w:rsidRPr="007B1288" w:rsidRDefault="006A6D97" w:rsidP="006A6D9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16"/>
          <w:szCs w:val="18"/>
        </w:rPr>
        <w:t>номер заключаемого договара</w:t>
      </w:r>
    </w:p>
    <w:p w14:paraId="4405E8AB" w14:textId="77777777" w:rsidR="006A6D97" w:rsidRPr="007B1288" w:rsidRDefault="006A6D97" w:rsidP="006A6D9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color w:val="000000" w:themeColor="text1"/>
          <w:sz w:val="22"/>
        </w:rPr>
      </w:pPr>
    </w:p>
    <w:p w14:paraId="31BBB4EC" w14:textId="77777777" w:rsidR="006A6D97" w:rsidRPr="007B1288" w:rsidRDefault="006A6D97" w:rsidP="006A6D97">
      <w:pPr>
        <w:pStyle w:val="NormalWeb"/>
        <w:shd w:val="clear" w:color="auto" w:fill="FFFFFF"/>
        <w:spacing w:before="0" w:beforeAutospacing="0" w:after="0" w:afterAutospacing="0"/>
        <w:contextualSpacing/>
        <w:jc w:val="both"/>
        <w:rPr>
          <w:rFonts w:ascii="GHEA Grapalat" w:eastAsiaTheme="minorHAnsi" w:hAnsi="GHEA Grapalat" w:cstheme="minorBidi"/>
          <w:color w:val="000000" w:themeColor="text1"/>
          <w:sz w:val="22"/>
          <w:lang w:val="hy-AM"/>
        </w:rPr>
      </w:pPr>
      <w:r w:rsidRPr="007B1288">
        <w:rPr>
          <w:rFonts w:ascii="GHEA Grapalat" w:eastAsiaTheme="minorHAnsi" w:hAnsi="GHEA Grapalat" w:cstheme="minorBidi"/>
          <w:color w:val="000000" w:themeColor="text1"/>
          <w:sz w:val="22"/>
        </w:rPr>
        <w:t xml:space="preserve">и  действует </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в</w:t>
      </w:r>
      <w:r w:rsidRPr="007B1288">
        <w:rPr>
          <w:rFonts w:ascii="GHEA Grapalat" w:hAnsi="GHEA Grapalat"/>
          <w:color w:val="000000" w:themeColor="text1"/>
          <w:sz w:val="22"/>
        </w:rPr>
        <w:t>ключительно</w:t>
      </w:r>
      <w:r w:rsidRPr="007B1288">
        <w:rPr>
          <w:rFonts w:ascii="GHEA Grapalat" w:eastAsiaTheme="minorHAnsi" w:hAnsi="GHEA Grapalat" w:cstheme="minorBidi"/>
          <w:color w:val="000000" w:themeColor="text1"/>
          <w:sz w:val="22"/>
        </w:rPr>
        <w:t xml:space="preserve"> </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 xml:space="preserve">до </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 xml:space="preserve">девяностого </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 xml:space="preserve">рабочего </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дня</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 xml:space="preserve">следующего за днем </w:t>
      </w:r>
    </w:p>
    <w:p w14:paraId="0918A28C" w14:textId="77777777" w:rsidR="006A6D97" w:rsidRPr="007B1288" w:rsidRDefault="006A6D97" w:rsidP="006A6D97">
      <w:pPr>
        <w:pStyle w:val="NormalWeb"/>
        <w:shd w:val="clear" w:color="auto" w:fill="FFFFFF"/>
        <w:spacing w:before="0" w:beforeAutospacing="0" w:after="0" w:afterAutospacing="0"/>
        <w:contextualSpacing/>
        <w:jc w:val="both"/>
        <w:rPr>
          <w:rFonts w:ascii="GHEA Grapalat" w:eastAsiaTheme="minorHAnsi" w:hAnsi="GHEA Grapalat" w:cstheme="minorBidi"/>
          <w:color w:val="000000" w:themeColor="text1"/>
          <w:sz w:val="16"/>
          <w:szCs w:val="18"/>
          <w:lang w:val="hy-AM"/>
        </w:rPr>
      </w:pPr>
    </w:p>
    <w:p w14:paraId="11207C0D" w14:textId="77777777" w:rsidR="006A6D97" w:rsidRPr="007B1288" w:rsidRDefault="006A6D97" w:rsidP="006A6D97">
      <w:pPr>
        <w:pStyle w:val="NormalWeb"/>
        <w:shd w:val="clear" w:color="auto" w:fill="FFFFFF"/>
        <w:spacing w:before="0" w:beforeAutospacing="0" w:after="0" w:afterAutospacing="0"/>
        <w:contextualSpacing/>
        <w:jc w:val="center"/>
        <w:rPr>
          <w:rFonts w:eastAsiaTheme="minorHAnsi" w:cstheme="minorBidi"/>
          <w:color w:val="000000" w:themeColor="text1"/>
          <w:sz w:val="22"/>
        </w:rPr>
      </w:pPr>
      <w:r w:rsidRPr="007B1288">
        <w:rPr>
          <w:rFonts w:ascii="GHEA Grapalat" w:eastAsiaTheme="minorHAnsi" w:hAnsi="GHEA Grapalat" w:cstheme="minorBidi"/>
          <w:color w:val="000000" w:themeColor="text1"/>
          <w:sz w:val="22"/>
          <w:lang w:val="hy-AM"/>
        </w:rPr>
        <w:t>--------------------------------------------------------</w:t>
      </w:r>
      <w:r w:rsidRPr="007B1288">
        <w:rPr>
          <w:rFonts w:ascii="GHEA Grapalat" w:eastAsiaTheme="minorHAnsi" w:hAnsi="GHEA Grapalat" w:cstheme="minorBidi"/>
          <w:color w:val="000000" w:themeColor="text1"/>
          <w:sz w:val="22"/>
        </w:rPr>
        <w:t>------------------</w:t>
      </w:r>
      <w:r w:rsidRPr="007B1288">
        <w:rPr>
          <w:rFonts w:ascii="GHEA Grapalat" w:eastAsiaTheme="minorHAnsi" w:hAnsi="GHEA Grapalat" w:cstheme="minorBidi"/>
          <w:color w:val="000000" w:themeColor="text1"/>
          <w:sz w:val="22"/>
          <w:lang w:val="hy-AM"/>
        </w:rPr>
        <w:t>----------------------</w:t>
      </w:r>
      <w:r w:rsidRPr="007B1288">
        <w:rPr>
          <w:rFonts w:ascii="GHEA Grapalat" w:eastAsiaTheme="minorHAnsi" w:hAnsi="GHEA Grapalat" w:cstheme="minorBidi"/>
          <w:color w:val="000000" w:themeColor="text1"/>
          <w:sz w:val="22"/>
        </w:rPr>
        <w:t>-----------</w:t>
      </w:r>
      <w:r w:rsidRPr="007B1288">
        <w:rPr>
          <w:rFonts w:eastAsiaTheme="minorHAnsi" w:cstheme="minorBidi"/>
          <w:color w:val="000000" w:themeColor="text1"/>
          <w:sz w:val="22"/>
        </w:rPr>
        <w:t xml:space="preserve"> </w:t>
      </w:r>
      <w:r w:rsidRPr="007B1288">
        <w:rPr>
          <w:rFonts w:eastAsiaTheme="minorHAnsi" w:cstheme="minorBidi"/>
          <w:color w:val="000000" w:themeColor="text1"/>
          <w:sz w:val="22"/>
          <w:lang w:val="hy-AM"/>
        </w:rPr>
        <w:t>.</w:t>
      </w:r>
      <w:r w:rsidRPr="007B1288">
        <w:rPr>
          <w:rFonts w:eastAsiaTheme="minorHAnsi" w:cstheme="minorBidi"/>
          <w:color w:val="000000" w:themeColor="text1"/>
          <w:sz w:val="22"/>
        </w:rPr>
        <w:t xml:space="preserve">                    </w:t>
      </w:r>
      <w:r w:rsidRPr="007B1288">
        <w:rPr>
          <w:rFonts w:ascii="GHEA Grapalat" w:hAnsi="GHEA Grapalat"/>
          <w:color w:val="000000" w:themeColor="text1"/>
          <w:sz w:val="14"/>
          <w:szCs w:val="16"/>
        </w:rPr>
        <w:t>крайний   срок</w:t>
      </w:r>
      <w:r w:rsidRPr="007B1288">
        <w:rPr>
          <w:rFonts w:ascii="GHEA Grapalat" w:eastAsiaTheme="minorHAnsi" w:hAnsi="GHEA Grapalat" w:cstheme="minorBidi"/>
          <w:color w:val="000000" w:themeColor="text1"/>
          <w:sz w:val="14"/>
          <w:szCs w:val="16"/>
        </w:rPr>
        <w:t xml:space="preserve"> оказания услуг</w:t>
      </w:r>
      <w:r w:rsidRPr="007B1288">
        <w:rPr>
          <w:rFonts w:ascii="GHEA Grapalat" w:hAnsi="GHEA Grapalat"/>
          <w:color w:val="000000" w:themeColor="text1"/>
          <w:sz w:val="14"/>
          <w:szCs w:val="16"/>
        </w:rPr>
        <w:t>, предусмотренный заключаемым договором, включая гарантийный срок</w:t>
      </w:r>
    </w:p>
    <w:p w14:paraId="2643B220" w14:textId="77777777" w:rsidR="006A6D97" w:rsidRPr="007B1288" w:rsidRDefault="006A6D97" w:rsidP="006A6D97">
      <w:pPr>
        <w:pStyle w:val="NormalWeb"/>
        <w:shd w:val="clear" w:color="auto" w:fill="FFFFFF"/>
        <w:spacing w:before="0" w:beforeAutospacing="0" w:after="0" w:afterAutospacing="0"/>
        <w:contextualSpacing/>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В день предоставления гарантии лицо, выдающее гарантию, с официального адреса</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0E154055"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6. Бенефициар предъявляет требование лицу, выдающему гарантию, в письменной форме. К требованию прилагаются следующие документы:</w:t>
      </w:r>
    </w:p>
    <w:p w14:paraId="6051B406"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p>
    <w:p w14:paraId="39743E65" w14:textId="77777777" w:rsidR="006A6D97" w:rsidRPr="007B1288" w:rsidRDefault="006A6D97" w:rsidP="006A6D9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1) копии заключенного договора N</w:t>
      </w:r>
      <w:r w:rsidRPr="007B1288">
        <w:rPr>
          <w:rFonts w:ascii="GHEA Grapalat" w:eastAsiaTheme="minorHAnsi" w:hAnsi="GHEA Grapalat" w:cstheme="minorBidi"/>
          <w:color w:val="000000" w:themeColor="text1"/>
          <w:sz w:val="22"/>
          <w:lang w:val="hy-AM"/>
        </w:rPr>
        <w:t xml:space="preserve"> </w:t>
      </w:r>
      <w:r w:rsidRPr="007B1288">
        <w:rPr>
          <w:rFonts w:ascii="GHEA Grapalat" w:eastAsiaTheme="minorHAnsi" w:hAnsi="GHEA Grapalat" w:cstheme="minorBidi"/>
          <w:color w:val="000000" w:themeColor="text1"/>
          <w:sz w:val="22"/>
        </w:rPr>
        <w:t xml:space="preserve">_____________________, включая </w:t>
      </w:r>
    </w:p>
    <w:p w14:paraId="3B8A77F7" w14:textId="77777777" w:rsidR="006A6D97" w:rsidRPr="007B1288" w:rsidRDefault="006A6D97" w:rsidP="006A6D97">
      <w:pPr>
        <w:pStyle w:val="NormalWeb"/>
        <w:shd w:val="clear" w:color="auto" w:fill="FFFFFF"/>
        <w:spacing w:before="0" w:beforeAutospacing="0" w:after="0" w:afterAutospacing="0"/>
        <w:contextualSpacing/>
        <w:jc w:val="both"/>
        <w:rPr>
          <w:rFonts w:ascii="GHEA Grapalat" w:eastAsiaTheme="minorHAnsi" w:hAnsi="GHEA Grapalat" w:cstheme="minorBidi"/>
          <w:color w:val="000000" w:themeColor="text1"/>
          <w:sz w:val="16"/>
          <w:szCs w:val="18"/>
        </w:rPr>
      </w:pPr>
      <w:r w:rsidRPr="007B1288">
        <w:rPr>
          <w:rFonts w:eastAsiaTheme="minorHAnsi" w:cstheme="minorBidi"/>
          <w:color w:val="000000" w:themeColor="text1"/>
          <w:sz w:val="22"/>
        </w:rPr>
        <w:t xml:space="preserve">                                                                         </w:t>
      </w:r>
      <w:r w:rsidRPr="007B1288">
        <w:rPr>
          <w:rFonts w:ascii="GHEA Grapalat" w:eastAsiaTheme="minorHAnsi" w:hAnsi="GHEA Grapalat" w:cstheme="minorBidi"/>
          <w:color w:val="000000" w:themeColor="text1"/>
          <w:sz w:val="16"/>
          <w:szCs w:val="18"/>
        </w:rPr>
        <w:t>номер заключаемого договара</w:t>
      </w:r>
    </w:p>
    <w:p w14:paraId="4A291F50"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копии внесенных  в него изменений, дополнительных соглашений,</w:t>
      </w:r>
    </w:p>
    <w:p w14:paraId="26A31F13"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p>
    <w:p w14:paraId="5AEBDBAA"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7B1288">
          <w:rPr>
            <w:rStyle w:val="Hyperlink"/>
            <w:rFonts w:ascii="GHEA Grapalat" w:hAnsi="GHEA Grapalat"/>
            <w:color w:val="000000" w:themeColor="text1"/>
            <w:sz w:val="18"/>
            <w:szCs w:val="20"/>
            <w:lang w:val="hy-AM"/>
          </w:rPr>
          <w:t>www.procurement.am</w:t>
        </w:r>
      </w:hyperlink>
      <w:r w:rsidRPr="007B1288">
        <w:rPr>
          <w:rFonts w:ascii="GHEA Grapalat" w:eastAsiaTheme="minorHAnsi" w:hAnsi="GHEA Grapalat" w:cstheme="minorBidi"/>
          <w:color w:val="000000" w:themeColor="text1"/>
          <w:sz w:val="22"/>
        </w:rPr>
        <w:t xml:space="preserve"> .</w:t>
      </w:r>
    </w:p>
    <w:p w14:paraId="2556F8B4"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p>
    <w:p w14:paraId="148FD31B"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lastRenderedPageBreak/>
        <w:t>7.</w:t>
      </w:r>
      <w:r w:rsidRPr="007B1288">
        <w:rPr>
          <w:color w:val="000000" w:themeColor="text1"/>
          <w:sz w:val="22"/>
        </w:rPr>
        <w:t xml:space="preserve"> </w:t>
      </w:r>
      <w:r w:rsidRPr="007B1288">
        <w:rPr>
          <w:rFonts w:ascii="GHEA Grapalat" w:eastAsiaTheme="minorHAnsi" w:hAnsi="GHEA Grapalat" w:cstheme="minorBidi"/>
          <w:color w:val="000000" w:themeColor="text1"/>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CA271BF"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p>
    <w:p w14:paraId="2EF29C68"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8.</w:t>
      </w:r>
      <w:r w:rsidRPr="007B1288">
        <w:rPr>
          <w:color w:val="000000" w:themeColor="text1"/>
          <w:sz w:val="22"/>
        </w:rPr>
        <w:t xml:space="preserve"> </w:t>
      </w:r>
      <w:r w:rsidRPr="007B1288">
        <w:rPr>
          <w:rFonts w:ascii="GHEA Grapalat" w:eastAsiaTheme="minorHAnsi" w:hAnsi="GHEA Grapalat" w:cstheme="minorBidi"/>
          <w:color w:val="000000" w:themeColor="text1"/>
          <w:sz w:val="22"/>
        </w:rPr>
        <w:t>Лицо, выдающее гарантию, отклоняет требование бенефициара, если:</w:t>
      </w:r>
    </w:p>
    <w:p w14:paraId="2C670A8A"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1) требование или прилагаемые документы не соответствуют условиям настоящей гарантии,</w:t>
      </w:r>
    </w:p>
    <w:p w14:paraId="080C11EC" w14:textId="77777777" w:rsidR="006A6D97" w:rsidRPr="007B1288" w:rsidRDefault="006A6D97" w:rsidP="006A6D97">
      <w:pPr>
        <w:pStyle w:val="NormalWeb"/>
        <w:shd w:val="clear" w:color="auto" w:fill="FFFFFF"/>
        <w:spacing w:before="0" w:beforeAutospacing="0" w:after="0" w:afterAutospacing="0"/>
        <w:ind w:firstLine="375"/>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2) требование представлено по истечении срока, установленного гарантией.</w:t>
      </w:r>
    </w:p>
    <w:p w14:paraId="521850A4" w14:textId="77777777" w:rsidR="006A6D97" w:rsidRPr="007B1288" w:rsidRDefault="006A6D97" w:rsidP="006A6D97">
      <w:pPr>
        <w:pStyle w:val="NormalWeb"/>
        <w:shd w:val="clear" w:color="auto" w:fill="FFFFFF"/>
        <w:spacing w:before="0" w:beforeAutospacing="0" w:after="0" w:afterAutospacing="0"/>
        <w:ind w:firstLine="375"/>
        <w:rPr>
          <w:rFonts w:ascii="GHEA Grapalat" w:eastAsiaTheme="minorHAnsi" w:hAnsi="GHEA Grapalat" w:cstheme="minorBidi"/>
          <w:color w:val="000000" w:themeColor="text1"/>
          <w:sz w:val="22"/>
        </w:rPr>
      </w:pPr>
    </w:p>
    <w:p w14:paraId="09DA8F7A" w14:textId="77777777" w:rsidR="006A6D97" w:rsidRPr="007B1288" w:rsidRDefault="006A6D97" w:rsidP="006A6D97">
      <w:pPr>
        <w:pStyle w:val="NormalWeb"/>
        <w:shd w:val="clear" w:color="auto" w:fill="FFFFFF"/>
        <w:spacing w:before="0" w:beforeAutospacing="0" w:after="0" w:afterAutospacing="0"/>
        <w:ind w:firstLine="375"/>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0BF0461" w14:textId="77777777" w:rsidR="006A6D97" w:rsidRPr="007B1288" w:rsidRDefault="006A6D97" w:rsidP="006A6D97">
      <w:pPr>
        <w:pStyle w:val="NormalWeb"/>
        <w:shd w:val="clear" w:color="auto" w:fill="FFFFFF"/>
        <w:spacing w:before="0" w:beforeAutospacing="0" w:after="0" w:afterAutospacing="0"/>
        <w:ind w:firstLine="375"/>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 10. К настоящей гарантии применяются соответствующие положения Гражданского кодекса Республики Армения</w:t>
      </w:r>
    </w:p>
    <w:p w14:paraId="5B17B489"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r w:rsidRPr="007B1288">
        <w:rPr>
          <w:rFonts w:ascii="GHEA Grapalat" w:eastAsiaTheme="minorHAnsi" w:hAnsi="GHEA Grapalat" w:cstheme="minorBidi"/>
          <w:color w:val="000000" w:themeColor="text1"/>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775C78F"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rPr>
      </w:pPr>
    </w:p>
    <w:p w14:paraId="3C757FFB"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hAnsi="GHEA Grapalat"/>
          <w:color w:val="000000" w:themeColor="text1"/>
          <w:sz w:val="18"/>
          <w:szCs w:val="20"/>
          <w:u w:val="single"/>
          <w:lang w:val="hy-AM"/>
        </w:rPr>
      </w:pPr>
      <w:r w:rsidRPr="007B1288">
        <w:rPr>
          <w:rFonts w:ascii="GHEA Grapalat" w:hAnsi="GHEA Grapalat"/>
          <w:color w:val="000000" w:themeColor="text1"/>
          <w:sz w:val="18"/>
          <w:szCs w:val="20"/>
          <w:lang w:val="hy-AM"/>
        </w:rPr>
        <w:t>Руководитель исполнительного органа</w:t>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p>
    <w:p w14:paraId="02BBA185" w14:textId="77777777" w:rsidR="006A6D97" w:rsidRPr="007B1288" w:rsidRDefault="006A6D97" w:rsidP="006A6D97">
      <w:pPr>
        <w:pStyle w:val="NormalWeb"/>
        <w:shd w:val="clear" w:color="auto" w:fill="FFFFFF"/>
        <w:spacing w:before="0" w:beforeAutospacing="0" w:after="0" w:afterAutospacing="0"/>
        <w:ind w:firstLine="375"/>
        <w:jc w:val="both"/>
        <w:rPr>
          <w:rFonts w:ascii="GHEA Grapalat" w:hAnsi="GHEA Grapalat"/>
          <w:color w:val="000000" w:themeColor="text1"/>
          <w:sz w:val="18"/>
          <w:szCs w:val="20"/>
          <w:lang w:val="hy-AM"/>
        </w:rPr>
      </w:pP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r w:rsidRPr="007B1288">
        <w:rPr>
          <w:rFonts w:ascii="GHEA Grapalat" w:hAnsi="GHEA Grapalat"/>
          <w:color w:val="000000" w:themeColor="text1"/>
          <w:sz w:val="18"/>
          <w:szCs w:val="20"/>
          <w:u w:val="single"/>
          <w:lang w:val="hy-AM"/>
        </w:rPr>
        <w:tab/>
      </w:r>
    </w:p>
    <w:p w14:paraId="73301CEB" w14:textId="77777777" w:rsidR="006A6D97" w:rsidRPr="007B1288" w:rsidRDefault="006A6D97" w:rsidP="006A6D97">
      <w:pPr>
        <w:pStyle w:val="NormalWeb"/>
        <w:shd w:val="clear" w:color="auto" w:fill="FFFFFF"/>
        <w:spacing w:before="0" w:beforeAutospacing="0" w:after="0" w:afterAutospacing="0"/>
        <w:rPr>
          <w:rFonts w:ascii="GHEA Grapalat" w:hAnsi="GHEA Grapalat" w:cs="Sylfaen"/>
          <w:color w:val="000000" w:themeColor="text1"/>
          <w:sz w:val="22"/>
          <w:vertAlign w:val="superscript"/>
        </w:rPr>
      </w:pPr>
      <w:r w:rsidRPr="007B1288">
        <w:rPr>
          <w:rFonts w:ascii="GHEA Grapalat" w:hAnsi="GHEA Grapalat" w:cs="Sylfaen"/>
          <w:color w:val="000000" w:themeColor="text1"/>
          <w:sz w:val="22"/>
          <w:vertAlign w:val="superscript"/>
          <w:lang w:val="hy-AM"/>
        </w:rPr>
        <w:t xml:space="preserve">                                                        </w:t>
      </w:r>
      <w:r w:rsidRPr="007B1288">
        <w:rPr>
          <w:rFonts w:ascii="GHEA Grapalat" w:hAnsi="GHEA Grapalat" w:cs="Sylfaen"/>
          <w:color w:val="000000" w:themeColor="text1"/>
          <w:sz w:val="22"/>
          <w:vertAlign w:val="superscript"/>
        </w:rPr>
        <w:t>число, месяц, год</w:t>
      </w:r>
    </w:p>
    <w:p w14:paraId="669D13C9" w14:textId="77777777" w:rsidR="006A6D97" w:rsidRPr="007B1288" w:rsidRDefault="006A6D97" w:rsidP="00695415">
      <w:pPr>
        <w:widowControl w:val="0"/>
        <w:ind w:left="-270"/>
        <w:jc w:val="right"/>
        <w:rPr>
          <w:rFonts w:ascii="GHEA Grapalat" w:hAnsi="GHEA Grapalat"/>
          <w:i/>
          <w:color w:val="000000" w:themeColor="text1"/>
          <w:sz w:val="20"/>
          <w:szCs w:val="20"/>
        </w:rPr>
        <w:sectPr w:rsidR="006A6D97" w:rsidRPr="007B1288" w:rsidSect="00695415">
          <w:footnotePr>
            <w:pos w:val="beneathText"/>
          </w:footnotePr>
          <w:pgSz w:w="11907" w:h="16840" w:code="9"/>
          <w:pgMar w:top="370" w:right="747" w:bottom="450" w:left="720" w:header="561" w:footer="561" w:gutter="0"/>
          <w:cols w:space="720"/>
          <w:titlePg/>
          <w:docGrid w:linePitch="326"/>
        </w:sectPr>
      </w:pPr>
    </w:p>
    <w:p w14:paraId="7E676D88" w14:textId="447C10CB" w:rsidR="006A6D97" w:rsidRPr="007B1288" w:rsidRDefault="006A6D97" w:rsidP="00695415">
      <w:pPr>
        <w:widowControl w:val="0"/>
        <w:ind w:left="-270"/>
        <w:jc w:val="right"/>
        <w:rPr>
          <w:rFonts w:ascii="GHEA Grapalat" w:hAnsi="GHEA Grapalat"/>
          <w:i/>
          <w:color w:val="000000" w:themeColor="text1"/>
          <w:sz w:val="20"/>
          <w:szCs w:val="20"/>
        </w:rPr>
      </w:pPr>
    </w:p>
    <w:p w14:paraId="12AEE808" w14:textId="72533D66" w:rsidR="000A214C" w:rsidRPr="007B1288" w:rsidRDefault="000A214C" w:rsidP="00695415">
      <w:pPr>
        <w:widowControl w:val="0"/>
        <w:ind w:left="-270"/>
        <w:jc w:val="right"/>
        <w:rPr>
          <w:rFonts w:ascii="GHEA Grapalat" w:hAnsi="GHEA Grapalat" w:cs="GHEA Grapalat"/>
          <w:i/>
          <w:color w:val="000000" w:themeColor="text1"/>
          <w:sz w:val="20"/>
          <w:szCs w:val="20"/>
        </w:rPr>
      </w:pPr>
      <w:r w:rsidRPr="007B1288">
        <w:rPr>
          <w:rFonts w:ascii="GHEA Grapalat" w:hAnsi="GHEA Grapalat"/>
          <w:i/>
          <w:color w:val="000000" w:themeColor="text1"/>
          <w:sz w:val="20"/>
          <w:szCs w:val="20"/>
        </w:rPr>
        <w:t>Приложение № 5.1</w:t>
      </w:r>
    </w:p>
    <w:p w14:paraId="5B083340" w14:textId="430BA9F2" w:rsidR="000A214C" w:rsidRPr="007B1288" w:rsidRDefault="000A214C" w:rsidP="00DE29C8">
      <w:pPr>
        <w:widowControl w:val="0"/>
        <w:spacing w:after="160"/>
        <w:ind w:left="-270"/>
        <w:jc w:val="right"/>
        <w:rPr>
          <w:rFonts w:ascii="GHEA Grapalat" w:hAnsi="GHEA Grapalat" w:cs="GHEA Grapalat"/>
          <w:i/>
          <w:color w:val="000000" w:themeColor="text1"/>
          <w:sz w:val="20"/>
          <w:szCs w:val="20"/>
        </w:rPr>
      </w:pPr>
      <w:r w:rsidRPr="007B1288">
        <w:rPr>
          <w:rFonts w:ascii="GHEA Grapalat" w:hAnsi="GHEA Grapalat"/>
          <w:i/>
          <w:color w:val="000000" w:themeColor="text1"/>
          <w:sz w:val="20"/>
          <w:szCs w:val="20"/>
        </w:rPr>
        <w:t xml:space="preserve">к Приглашению на </w:t>
      </w:r>
      <w:r w:rsidR="006252F6" w:rsidRPr="007B1288">
        <w:rPr>
          <w:rFonts w:ascii="GHEA Grapalat" w:hAnsi="GHEA Grapalat"/>
          <w:i/>
          <w:color w:val="000000" w:themeColor="text1"/>
          <w:sz w:val="20"/>
          <w:szCs w:val="20"/>
        </w:rPr>
        <w:t>открытый конкурс</w:t>
      </w:r>
      <w:r w:rsidRPr="007B1288">
        <w:rPr>
          <w:rFonts w:ascii="GHEA Grapalat" w:hAnsi="GHEA Grapalat"/>
          <w:i/>
          <w:color w:val="000000" w:themeColor="text1"/>
          <w:sz w:val="20"/>
          <w:szCs w:val="20"/>
        </w:rPr>
        <w:br/>
        <w:t xml:space="preserve">под кодом </w:t>
      </w:r>
      <w:r w:rsidR="004A03F5" w:rsidRPr="007B1288">
        <w:rPr>
          <w:rFonts w:ascii="GHEA Grapalat" w:hAnsi="GHEA Grapalat"/>
          <w:b/>
          <w:color w:val="000000" w:themeColor="text1"/>
          <w:szCs w:val="16"/>
          <w:lang w:val="af-ZA"/>
        </w:rPr>
        <w:t>ԵՔԿԱ-ԲՄԾՁԲ-23/29</w:t>
      </w:r>
      <w:r w:rsidR="00525BDA" w:rsidRPr="007B1288">
        <w:rPr>
          <w:rFonts w:ascii="GHEA Grapalat" w:hAnsi="GHEA Grapalat"/>
          <w:b/>
          <w:color w:val="000000" w:themeColor="text1"/>
          <w:szCs w:val="16"/>
          <w:lang w:val="af-ZA"/>
        </w:rPr>
        <w:t xml:space="preserve"> </w:t>
      </w:r>
    </w:p>
    <w:p w14:paraId="64A30EDE" w14:textId="77777777" w:rsidR="000A214C" w:rsidRPr="007B1288" w:rsidRDefault="000A214C" w:rsidP="00695415">
      <w:pPr>
        <w:widowControl w:val="0"/>
        <w:spacing w:after="160"/>
        <w:jc w:val="center"/>
        <w:rPr>
          <w:rFonts w:ascii="GHEA Grapalat" w:hAnsi="GHEA Grapalat" w:cs="GHEA Grapalat"/>
          <w:b/>
          <w:color w:val="000000" w:themeColor="text1"/>
          <w:sz w:val="20"/>
          <w:szCs w:val="20"/>
        </w:rPr>
      </w:pPr>
      <w:r w:rsidRPr="007B1288">
        <w:rPr>
          <w:rFonts w:ascii="GHEA Grapalat" w:hAnsi="GHEA Grapalat"/>
          <w:b/>
          <w:color w:val="000000" w:themeColor="text1"/>
          <w:sz w:val="20"/>
          <w:szCs w:val="20"/>
        </w:rPr>
        <w:t>СОГЛАШЕНИЕ О НЕУСТОЙКЕ</w:t>
      </w:r>
    </w:p>
    <w:p w14:paraId="5E7E34B6" w14:textId="77777777" w:rsidR="000A214C" w:rsidRPr="007B1288" w:rsidRDefault="000A214C" w:rsidP="00695415">
      <w:pPr>
        <w:widowControl w:val="0"/>
        <w:spacing w:after="160"/>
        <w:jc w:val="center"/>
        <w:rPr>
          <w:rFonts w:ascii="GHEA Grapalat" w:hAnsi="GHEA Grapalat" w:cs="GHEA Grapalat"/>
          <w:b/>
          <w:color w:val="000000" w:themeColor="text1"/>
          <w:sz w:val="20"/>
          <w:szCs w:val="20"/>
        </w:rPr>
      </w:pPr>
      <w:r w:rsidRPr="007B1288">
        <w:rPr>
          <w:rFonts w:ascii="GHEA Grapalat" w:hAnsi="GHEA Grapalat"/>
          <w:b/>
          <w:color w:val="000000" w:themeColor="text1"/>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7B1288" w14:paraId="7091DAA6" w14:textId="77777777" w:rsidTr="000745BE">
        <w:tc>
          <w:tcPr>
            <w:tcW w:w="4786" w:type="dxa"/>
          </w:tcPr>
          <w:p w14:paraId="2AB910B2" w14:textId="77777777" w:rsidR="000A214C" w:rsidRPr="007B1288" w:rsidRDefault="000A214C" w:rsidP="001C25FC">
            <w:pPr>
              <w:widowControl w:val="0"/>
              <w:spacing w:after="160"/>
              <w:ind w:left="-270"/>
              <w:jc w:val="both"/>
              <w:rPr>
                <w:rFonts w:ascii="GHEA Grapalat" w:hAnsi="GHEA Grapalat" w:cs="GHEA Grapalat"/>
                <w:b/>
                <w:color w:val="000000" w:themeColor="text1"/>
                <w:sz w:val="20"/>
                <w:szCs w:val="20"/>
                <w:lang w:val="en-US"/>
              </w:rPr>
            </w:pPr>
            <w:r w:rsidRPr="007B1288">
              <w:rPr>
                <w:rFonts w:ascii="GHEA Grapalat" w:hAnsi="GHEA Grapalat"/>
                <w:color w:val="000000" w:themeColor="text1"/>
                <w:sz w:val="20"/>
                <w:szCs w:val="20"/>
              </w:rPr>
              <w:t xml:space="preserve">г. </w:t>
            </w:r>
            <w:r w:rsidR="00695415" w:rsidRPr="007B1288">
              <w:rPr>
                <w:rFonts w:ascii="GHEA Grapalat" w:hAnsi="GHEA Grapalat"/>
                <w:color w:val="000000" w:themeColor="text1"/>
                <w:sz w:val="20"/>
                <w:szCs w:val="20"/>
                <w:lang w:val="en-US"/>
              </w:rPr>
              <w:t xml:space="preserve">г. </w:t>
            </w:r>
            <w:r w:rsidRPr="007B1288">
              <w:rPr>
                <w:rFonts w:ascii="GHEA Grapalat" w:hAnsi="GHEA Grapalat"/>
                <w:color w:val="000000" w:themeColor="text1"/>
                <w:sz w:val="20"/>
                <w:szCs w:val="20"/>
              </w:rPr>
              <w:t>Ереван</w:t>
            </w:r>
          </w:p>
        </w:tc>
        <w:tc>
          <w:tcPr>
            <w:tcW w:w="4500" w:type="dxa"/>
          </w:tcPr>
          <w:p w14:paraId="18C249B1" w14:textId="77777777" w:rsidR="000A214C" w:rsidRPr="007B1288" w:rsidRDefault="000A214C" w:rsidP="00DE29C8">
            <w:pPr>
              <w:widowControl w:val="0"/>
              <w:spacing w:after="160"/>
              <w:ind w:left="-270"/>
              <w:jc w:val="right"/>
              <w:rPr>
                <w:rFonts w:ascii="GHEA Grapalat" w:hAnsi="GHEA Grapalat" w:cs="GHEA Grapalat"/>
                <w:b/>
                <w:color w:val="000000" w:themeColor="text1"/>
                <w:sz w:val="20"/>
                <w:szCs w:val="20"/>
              </w:rPr>
            </w:pPr>
            <w:r w:rsidRPr="007B1288">
              <w:rPr>
                <w:rFonts w:ascii="GHEA Grapalat" w:hAnsi="GHEA Grapalat"/>
                <w:color w:val="000000" w:themeColor="text1"/>
                <w:sz w:val="20"/>
                <w:szCs w:val="20"/>
              </w:rPr>
              <w:t>"</w:t>
            </w:r>
            <w:r w:rsidRPr="007B1288">
              <w:rPr>
                <w:rFonts w:ascii="GHEA Grapalat" w:hAnsi="GHEA Grapalat"/>
                <w:color w:val="000000" w:themeColor="text1"/>
                <w:sz w:val="20"/>
                <w:szCs w:val="20"/>
                <w:lang w:val="en-US"/>
              </w:rPr>
              <w:tab/>
            </w:r>
            <w:r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lang w:val="en-US"/>
              </w:rPr>
              <w:tab/>
            </w:r>
            <w:r w:rsidRPr="007B1288">
              <w:rPr>
                <w:rFonts w:ascii="GHEA Grapalat" w:hAnsi="GHEA Grapalat"/>
                <w:color w:val="000000" w:themeColor="text1"/>
                <w:sz w:val="20"/>
                <w:szCs w:val="20"/>
              </w:rPr>
              <w:t>20</w:t>
            </w:r>
            <w:r w:rsidR="00DE29C8" w:rsidRPr="007B1288">
              <w:rPr>
                <w:rFonts w:ascii="GHEA Grapalat" w:hAnsi="GHEA Grapalat"/>
                <w:color w:val="000000" w:themeColor="text1"/>
                <w:sz w:val="20"/>
                <w:szCs w:val="20"/>
                <w:lang w:val="en-US"/>
              </w:rPr>
              <w:t>22</w:t>
            </w:r>
            <w:r w:rsidRPr="007B1288">
              <w:rPr>
                <w:rFonts w:ascii="GHEA Grapalat" w:hAnsi="GHEA Grapalat"/>
                <w:color w:val="000000" w:themeColor="text1"/>
                <w:sz w:val="20"/>
                <w:szCs w:val="20"/>
                <w:lang w:val="en-US"/>
              </w:rPr>
              <w:tab/>
            </w:r>
            <w:r w:rsidRPr="007B1288">
              <w:rPr>
                <w:rFonts w:ascii="GHEA Grapalat" w:hAnsi="GHEA Grapalat"/>
                <w:color w:val="000000" w:themeColor="text1"/>
                <w:sz w:val="20"/>
                <w:szCs w:val="20"/>
              </w:rPr>
              <w:t>г.</w:t>
            </w:r>
            <w:r w:rsidRPr="007B1288">
              <w:rPr>
                <w:rStyle w:val="FootnoteReference"/>
                <w:rFonts w:ascii="GHEA Grapalat" w:hAnsi="GHEA Grapalat"/>
                <w:color w:val="000000" w:themeColor="text1"/>
                <w:sz w:val="20"/>
                <w:szCs w:val="20"/>
              </w:rPr>
              <w:footnoteReference w:customMarkFollows="1" w:id="4"/>
              <w:t>**</w:t>
            </w:r>
          </w:p>
        </w:tc>
      </w:tr>
    </w:tbl>
    <w:p w14:paraId="267DF9DC" w14:textId="5A5449D3" w:rsidR="000A214C" w:rsidRPr="007B1288" w:rsidRDefault="009E27D5" w:rsidP="00695415">
      <w:pPr>
        <w:widowControl w:val="0"/>
        <w:ind w:firstLine="540"/>
        <w:jc w:val="both"/>
        <w:rPr>
          <w:rFonts w:ascii="GHEA Grapalat" w:hAnsi="GHEA Grapalat" w:cs="GHEA Grapalat"/>
          <w:color w:val="000000" w:themeColor="text1"/>
          <w:sz w:val="20"/>
          <w:szCs w:val="20"/>
          <w:u w:val="single"/>
          <w:vertAlign w:val="subscript"/>
        </w:rPr>
      </w:pPr>
      <w:r w:rsidRPr="007B1288">
        <w:rPr>
          <w:rFonts w:ascii="GHEA Grapalat" w:hAnsi="GHEA Grapalat"/>
          <w:color w:val="000000" w:themeColor="text1"/>
          <w:sz w:val="20"/>
          <w:szCs w:val="20"/>
        </w:rPr>
        <w:t>ОНКО “Ереванский зоопарк”</w:t>
      </w:r>
      <w:r w:rsidR="00DE29C8" w:rsidRPr="007B1288">
        <w:rPr>
          <w:rFonts w:ascii="GHEA Grapalat" w:hAnsi="GHEA Grapalat"/>
          <w:color w:val="000000" w:themeColor="text1"/>
          <w:sz w:val="20"/>
          <w:szCs w:val="20"/>
        </w:rPr>
        <w:t xml:space="preserve">" </w:t>
      </w:r>
      <w:r w:rsidR="000A214C" w:rsidRPr="007B1288">
        <w:rPr>
          <w:rFonts w:ascii="GHEA Grapalat" w:hAnsi="GHEA Grapalat"/>
          <w:color w:val="000000" w:themeColor="text1"/>
          <w:sz w:val="20"/>
          <w:szCs w:val="20"/>
        </w:rPr>
        <w:t>, в лице директора Компании,</w:t>
      </w:r>
    </w:p>
    <w:p w14:paraId="49E72199" w14:textId="77777777" w:rsidR="000A214C" w:rsidRPr="007B1288" w:rsidRDefault="000A214C"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_________________________________________________________________________</w:t>
      </w:r>
    </w:p>
    <w:p w14:paraId="4300B8A8" w14:textId="77777777" w:rsidR="000A214C" w:rsidRPr="007B1288" w:rsidRDefault="000A214C" w:rsidP="00695415">
      <w:pPr>
        <w:widowControl w:val="0"/>
        <w:ind w:firstLine="540"/>
        <w:jc w:val="both"/>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имя, фамилия, паспортные данные директора компании</w:t>
      </w:r>
      <w:r w:rsidR="00DE29C8" w:rsidRPr="007B1288">
        <w:rPr>
          <w:rFonts w:ascii="GHEA Grapalat" w:hAnsi="GHEA Grapalat"/>
          <w:color w:val="000000" w:themeColor="text1"/>
          <w:sz w:val="20"/>
          <w:szCs w:val="20"/>
          <w:vertAlign w:val="superscript"/>
        </w:rPr>
        <w:t xml:space="preserve"> </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DB8E937" w14:textId="77777777" w:rsidR="000A214C" w:rsidRPr="007B1288" w:rsidRDefault="000A214C" w:rsidP="00695415">
      <w:pPr>
        <w:widowControl w:val="0"/>
        <w:ind w:firstLine="540"/>
        <w:jc w:val="center"/>
        <w:rPr>
          <w:rFonts w:ascii="GHEA Grapalat" w:hAnsi="GHEA Grapalat" w:cs="GHEA Grapalat"/>
          <w:b/>
          <w:bCs/>
          <w:color w:val="000000" w:themeColor="text1"/>
          <w:sz w:val="20"/>
          <w:szCs w:val="20"/>
        </w:rPr>
      </w:pPr>
      <w:r w:rsidRPr="007B1288">
        <w:rPr>
          <w:rFonts w:ascii="GHEA Grapalat" w:hAnsi="GHEA Grapalat"/>
          <w:b/>
          <w:color w:val="000000" w:themeColor="text1"/>
          <w:sz w:val="20"/>
          <w:szCs w:val="20"/>
        </w:rPr>
        <w:t>1. Предмет соглашения</w:t>
      </w:r>
    </w:p>
    <w:p w14:paraId="09D790D7" w14:textId="1F585F79" w:rsidR="000A214C" w:rsidRPr="007B1288" w:rsidRDefault="000A214C" w:rsidP="00695415">
      <w:pPr>
        <w:widowControl w:val="0"/>
        <w:tabs>
          <w:tab w:val="left" w:pos="567"/>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w:t>
      </w:r>
      <w:r w:rsidRPr="007B1288">
        <w:rPr>
          <w:rFonts w:ascii="GHEA Grapalat" w:hAnsi="GHEA Grapalat"/>
          <w:color w:val="000000" w:themeColor="text1"/>
          <w:spacing w:val="-6"/>
          <w:sz w:val="20"/>
          <w:szCs w:val="20"/>
        </w:rPr>
        <w:t>.1.</w:t>
      </w:r>
      <w:r w:rsidR="00DE29C8" w:rsidRPr="007B1288">
        <w:rPr>
          <w:rFonts w:ascii="GHEA Grapalat" w:hAnsi="GHEA Grapalat"/>
          <w:color w:val="000000" w:themeColor="text1"/>
          <w:spacing w:val="-6"/>
          <w:sz w:val="20"/>
          <w:szCs w:val="20"/>
        </w:rPr>
        <w:t xml:space="preserve"> </w:t>
      </w:r>
      <w:r w:rsidRPr="007B1288">
        <w:rPr>
          <w:rFonts w:ascii="GHEA Grapalat" w:hAnsi="GHEA Grapalat"/>
          <w:color w:val="000000" w:themeColor="text1"/>
          <w:spacing w:val="-6"/>
          <w:sz w:val="20"/>
          <w:szCs w:val="20"/>
        </w:rPr>
        <w:t xml:space="preserve">Компания участвует в организованной </w:t>
      </w:r>
      <w:r w:rsidR="009E27D5" w:rsidRPr="007B1288">
        <w:rPr>
          <w:rFonts w:ascii="GHEA Grapalat" w:hAnsi="GHEA Grapalat"/>
          <w:color w:val="000000" w:themeColor="text1"/>
          <w:sz w:val="20"/>
          <w:szCs w:val="20"/>
        </w:rPr>
        <w:t>ОНКО “Ереванский зоопарк”</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процедуре закупок под кодом </w:t>
      </w:r>
      <w:r w:rsidR="004A03F5" w:rsidRPr="007B1288">
        <w:rPr>
          <w:rFonts w:ascii="GHEA Grapalat" w:hAnsi="GHEA Grapalat"/>
          <w:b/>
          <w:color w:val="000000" w:themeColor="text1"/>
          <w:szCs w:val="16"/>
          <w:lang w:val="af-ZA"/>
        </w:rPr>
        <w:t>ԵՔԿԱ-ԲՄԾՁԲ-23/29</w:t>
      </w:r>
      <w:r w:rsidR="00525BDA" w:rsidRPr="007B1288">
        <w:rPr>
          <w:rFonts w:ascii="GHEA Grapalat" w:hAnsi="GHEA Grapalat"/>
          <w:b/>
          <w:color w:val="000000" w:themeColor="text1"/>
          <w:szCs w:val="16"/>
          <w:lang w:val="af-ZA"/>
        </w:rPr>
        <w:t xml:space="preserve"> </w:t>
      </w:r>
      <w:r w:rsidR="00DE29C8" w:rsidRPr="007B1288">
        <w:rPr>
          <w:rFonts w:ascii="GHEA Grapalat" w:hAnsi="GHEA Grapalat"/>
          <w:b/>
          <w:color w:val="000000" w:themeColor="text1"/>
          <w:szCs w:val="16"/>
          <w:lang w:val="af-ZA"/>
        </w:rPr>
        <w:t>.</w:t>
      </w:r>
    </w:p>
    <w:p w14:paraId="2DDC41E0"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1.2.</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качестве обеспечения исполнения договора, заключаемого в</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5D809EF"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1.3.</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Подписав платежное требование (далее — Требование), прилагаемое к</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 xml:space="preserve">настоящему Соглашению о неустойке, Компания безотзывно соглашается, что: </w:t>
      </w:r>
    </w:p>
    <w:p w14:paraId="7C0214AD"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а)</w:t>
      </w:r>
      <w:r w:rsidRPr="007B1288">
        <w:rPr>
          <w:rFonts w:ascii="GHEA Grapalat" w:hAnsi="GHEA Grapalat"/>
          <w:color w:val="000000" w:themeColor="text1"/>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6E01E9D"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б)</w:t>
      </w:r>
      <w:r w:rsidRPr="007B1288">
        <w:rPr>
          <w:rFonts w:ascii="GHEA Grapalat" w:hAnsi="GHEA Grapalat"/>
          <w:color w:val="000000" w:themeColor="text1"/>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037149"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в)</w:t>
      </w:r>
      <w:r w:rsidRPr="007B1288">
        <w:rPr>
          <w:rFonts w:ascii="GHEA Grapalat" w:hAnsi="GHEA Grapalat"/>
          <w:color w:val="000000" w:themeColor="text1"/>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21DC7ED"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г)</w:t>
      </w:r>
      <w:r w:rsidRPr="007B1288">
        <w:rPr>
          <w:rFonts w:ascii="GHEA Grapalat" w:hAnsi="GHEA Grapalat"/>
          <w:color w:val="000000" w:themeColor="text1"/>
          <w:sz w:val="20"/>
          <w:szCs w:val="20"/>
        </w:rPr>
        <w:tab/>
        <w:t>Компания подтверждает, что акцептовала Требование в полном размере суммы неустойки.</w:t>
      </w:r>
    </w:p>
    <w:p w14:paraId="1B8B90BD"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д)</w:t>
      </w:r>
      <w:r w:rsidRPr="007B1288">
        <w:rPr>
          <w:rFonts w:ascii="GHEA Grapalat" w:hAnsi="GHEA Grapalat"/>
          <w:color w:val="000000" w:themeColor="text1"/>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43C5AA1"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w:t>
      </w:r>
      <w:r w:rsidR="00E15531" w:rsidRPr="007B1288">
        <w:rPr>
          <w:rFonts w:ascii="GHEA Grapalat" w:hAnsi="GHEA Grapalat"/>
          <w:color w:val="000000" w:themeColor="text1"/>
          <w:sz w:val="20"/>
          <w:szCs w:val="20"/>
        </w:rPr>
        <w:t>4</w:t>
      </w:r>
      <w:r w:rsidRPr="007B1288">
        <w:rPr>
          <w:rFonts w:ascii="GHEA Grapalat" w:hAnsi="GHEA Grapalat"/>
          <w:color w:val="000000" w:themeColor="text1"/>
          <w:sz w:val="20"/>
          <w:szCs w:val="20"/>
        </w:rPr>
        <w:t>.</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A6DC6A1"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w:t>
      </w:r>
      <w:r w:rsidR="00E15531" w:rsidRPr="007B1288">
        <w:rPr>
          <w:rFonts w:ascii="GHEA Grapalat" w:hAnsi="GHEA Grapalat"/>
          <w:color w:val="000000" w:themeColor="text1"/>
          <w:sz w:val="20"/>
          <w:szCs w:val="20"/>
        </w:rPr>
        <w:t>5</w:t>
      </w:r>
      <w:r w:rsidRPr="007B1288">
        <w:rPr>
          <w:rFonts w:ascii="GHEA Grapalat" w:hAnsi="GHEA Grapalat"/>
          <w:color w:val="000000" w:themeColor="text1"/>
          <w:sz w:val="20"/>
          <w:szCs w:val="20"/>
        </w:rPr>
        <w:t>.</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Заказчик может представить в Банк-плательщик иные дополнительные документы.</w:t>
      </w:r>
    </w:p>
    <w:p w14:paraId="5069D6CB"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w:t>
      </w:r>
      <w:r w:rsidR="009F3736" w:rsidRPr="007B1288">
        <w:rPr>
          <w:rFonts w:ascii="GHEA Grapalat" w:hAnsi="GHEA Grapalat"/>
          <w:color w:val="000000" w:themeColor="text1"/>
          <w:sz w:val="20"/>
          <w:szCs w:val="20"/>
        </w:rPr>
        <w:t>6</w:t>
      </w:r>
      <w:r w:rsidRPr="007B1288">
        <w:rPr>
          <w:rFonts w:ascii="GHEA Grapalat" w:hAnsi="GHEA Grapalat"/>
          <w:color w:val="000000" w:themeColor="text1"/>
          <w:sz w:val="20"/>
          <w:szCs w:val="20"/>
        </w:rPr>
        <w:t>. Банк не несет какой-либо ответственности за риски (понесенные</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Компанией убытки) и негативные последствия, возникшие для Компании в результате уплаты Банком-плательщиком суммы, указанной в</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Требовании. Банк не обязан проверять факты нарушения Компанией условий договора.</w:t>
      </w:r>
    </w:p>
    <w:p w14:paraId="07620E74"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w:t>
      </w:r>
      <w:r w:rsidR="009F3736" w:rsidRPr="007B1288">
        <w:rPr>
          <w:rFonts w:ascii="GHEA Grapalat" w:hAnsi="GHEA Grapalat"/>
          <w:color w:val="000000" w:themeColor="text1"/>
          <w:sz w:val="20"/>
          <w:szCs w:val="20"/>
        </w:rPr>
        <w:t>7</w:t>
      </w:r>
      <w:r w:rsidRPr="007B1288">
        <w:rPr>
          <w:rFonts w:ascii="GHEA Grapalat" w:hAnsi="GHEA Grapalat"/>
          <w:color w:val="000000" w:themeColor="text1"/>
          <w:sz w:val="20"/>
          <w:szCs w:val="20"/>
        </w:rPr>
        <w:t>.</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7D13069"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1.</w:t>
      </w:r>
      <w:r w:rsidR="009F3736" w:rsidRPr="007B1288">
        <w:rPr>
          <w:rFonts w:ascii="GHEA Grapalat" w:hAnsi="GHEA Grapalat"/>
          <w:color w:val="000000" w:themeColor="text1"/>
          <w:sz w:val="20"/>
          <w:szCs w:val="20"/>
        </w:rPr>
        <w:t>8</w:t>
      </w:r>
      <w:r w:rsidRPr="007B1288">
        <w:rPr>
          <w:rFonts w:ascii="GHEA Grapalat" w:hAnsi="GHEA Grapalat"/>
          <w:color w:val="000000" w:themeColor="text1"/>
          <w:sz w:val="20"/>
          <w:szCs w:val="20"/>
        </w:rPr>
        <w:t>.</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случае если в течение десяти рабочих дней после представления в</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Банк настоящего Соглашения и прилагаемого Требования по независящим от</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B1288">
        <w:rPr>
          <w:rFonts w:ascii="Calibri" w:hAnsi="Calibri" w:cs="Calibri"/>
          <w:color w:val="000000" w:themeColor="text1"/>
          <w:sz w:val="20"/>
          <w:szCs w:val="20"/>
          <w:lang w:val="en-US"/>
        </w:rPr>
        <w:t> </w:t>
      </w:r>
      <w:r w:rsidRPr="007B1288">
        <w:rPr>
          <w:rFonts w:ascii="GHEA Grapalat" w:hAnsi="GHEA Grapalat"/>
          <w:color w:val="000000" w:themeColor="text1"/>
          <w:sz w:val="20"/>
          <w:szCs w:val="20"/>
        </w:rPr>
        <w:t>неуплатой.</w:t>
      </w:r>
    </w:p>
    <w:p w14:paraId="0F3B15CC" w14:textId="77777777" w:rsidR="000A214C" w:rsidRPr="007B1288" w:rsidRDefault="000A214C" w:rsidP="00695415">
      <w:pPr>
        <w:widowControl w:val="0"/>
        <w:ind w:firstLine="540"/>
        <w:jc w:val="center"/>
        <w:rPr>
          <w:rFonts w:ascii="GHEA Grapalat" w:hAnsi="GHEA Grapalat" w:cs="GHEA Grapalat"/>
          <w:b/>
          <w:bCs/>
          <w:color w:val="000000" w:themeColor="text1"/>
          <w:sz w:val="20"/>
          <w:szCs w:val="20"/>
        </w:rPr>
      </w:pPr>
      <w:r w:rsidRPr="007B1288">
        <w:rPr>
          <w:rFonts w:ascii="GHEA Grapalat" w:hAnsi="GHEA Grapalat"/>
          <w:b/>
          <w:color w:val="000000" w:themeColor="text1"/>
          <w:sz w:val="20"/>
          <w:szCs w:val="20"/>
        </w:rPr>
        <w:t>2. Иные условия</w:t>
      </w:r>
    </w:p>
    <w:p w14:paraId="68BFEAEE" w14:textId="77777777" w:rsidR="001D4AC7" w:rsidRPr="007B1288" w:rsidRDefault="000A214C"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2.1.</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Настоящее Соглашение и Требование являются безотзывными, вступают в силу с момента заверения Компанией </w:t>
      </w:r>
      <w:r w:rsidR="001D4AC7" w:rsidRPr="007B1288">
        <w:rPr>
          <w:rFonts w:ascii="GHEA Grapalat" w:hAnsi="GHEA Grapalat"/>
          <w:color w:val="000000" w:themeColor="text1"/>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5A492AA"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2.2.</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Представив настоящее Соглашение и прилагаемое Требование в Банк-плательщик: </w:t>
      </w:r>
    </w:p>
    <w:p w14:paraId="359B544F" w14:textId="77777777" w:rsidR="000A214C" w:rsidRPr="007B1288"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t>2.2.1.</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Заказчик подтверждает, что Компания допустила нарушение договорных обязательств, а</w:t>
      </w:r>
    </w:p>
    <w:p w14:paraId="22FE184B" w14:textId="77777777" w:rsidR="000A214C" w:rsidRPr="007B1288" w:rsidDel="00A13215" w:rsidRDefault="000A214C" w:rsidP="00695415">
      <w:pPr>
        <w:widowControl w:val="0"/>
        <w:ind w:firstLine="540"/>
        <w:jc w:val="both"/>
        <w:rPr>
          <w:rFonts w:ascii="GHEA Grapalat" w:hAnsi="GHEA Grapalat" w:cs="GHEA Grapalat"/>
          <w:color w:val="000000" w:themeColor="text1"/>
          <w:sz w:val="20"/>
          <w:szCs w:val="20"/>
        </w:rPr>
      </w:pPr>
      <w:r w:rsidRPr="007B1288">
        <w:rPr>
          <w:rFonts w:ascii="GHEA Grapalat" w:hAnsi="GHEA Grapalat"/>
          <w:color w:val="000000" w:themeColor="text1"/>
          <w:sz w:val="20"/>
          <w:szCs w:val="20"/>
        </w:rPr>
        <w:lastRenderedPageBreak/>
        <w:t>2.2.2.</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F6B490" w14:textId="77777777" w:rsidR="000A214C" w:rsidRPr="007B1288" w:rsidRDefault="000A214C"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2.3.</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B79BE71" w14:textId="77777777" w:rsidR="00695415" w:rsidRPr="007B1288" w:rsidRDefault="00695415" w:rsidP="00695415">
      <w:pPr>
        <w:widowControl w:val="0"/>
        <w:ind w:firstLine="540"/>
        <w:jc w:val="both"/>
        <w:rPr>
          <w:rFonts w:ascii="GHEA Grapalat" w:hAnsi="GHEA Grapalat"/>
          <w:color w:val="000000" w:themeColor="text1"/>
          <w:sz w:val="20"/>
          <w:szCs w:val="20"/>
        </w:rPr>
      </w:pPr>
    </w:p>
    <w:p w14:paraId="088BF5DB" w14:textId="77777777" w:rsidR="000A214C" w:rsidRPr="007B1288" w:rsidRDefault="000A214C" w:rsidP="00695415">
      <w:pPr>
        <w:widowControl w:val="0"/>
        <w:ind w:firstLine="54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3. Адрес, банковские реквизиты Компании</w:t>
      </w:r>
    </w:p>
    <w:p w14:paraId="7C638F52" w14:textId="77777777" w:rsidR="000A214C" w:rsidRPr="007B1288" w:rsidRDefault="000A214C"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w:t>
      </w:r>
    </w:p>
    <w:p w14:paraId="127E48E8" w14:textId="77777777" w:rsidR="000A214C" w:rsidRPr="007B1288" w:rsidRDefault="000A214C" w:rsidP="00695415">
      <w:pPr>
        <w:widowControl w:val="0"/>
        <w:ind w:right="4250" w:firstLine="540"/>
        <w:jc w:val="both"/>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наименование компании</w:t>
      </w:r>
    </w:p>
    <w:p w14:paraId="11BFB989" w14:textId="77777777" w:rsidR="000A214C" w:rsidRPr="007B1288" w:rsidRDefault="000A214C"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w:t>
      </w:r>
    </w:p>
    <w:p w14:paraId="033D7AAA" w14:textId="77777777" w:rsidR="000A214C" w:rsidRPr="007B1288" w:rsidRDefault="000A214C" w:rsidP="00695415">
      <w:pPr>
        <w:widowControl w:val="0"/>
        <w:ind w:right="4250" w:firstLine="540"/>
        <w:jc w:val="both"/>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адрес компании</w:t>
      </w:r>
    </w:p>
    <w:p w14:paraId="68978095" w14:textId="77777777" w:rsidR="000A214C" w:rsidRPr="007B1288" w:rsidRDefault="000A214C"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w:t>
      </w:r>
    </w:p>
    <w:p w14:paraId="172CB025" w14:textId="77777777" w:rsidR="000A214C" w:rsidRPr="007B1288" w:rsidRDefault="000A214C" w:rsidP="00695415">
      <w:pPr>
        <w:widowControl w:val="0"/>
        <w:ind w:right="4250" w:firstLine="540"/>
        <w:jc w:val="both"/>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наименование обслуживающего компанию банка</w:t>
      </w:r>
    </w:p>
    <w:p w14:paraId="286E4805" w14:textId="77777777" w:rsidR="000A214C" w:rsidRPr="007B1288" w:rsidRDefault="000A214C"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w:t>
      </w:r>
    </w:p>
    <w:p w14:paraId="29CDB3B8" w14:textId="77777777" w:rsidR="000A214C" w:rsidRPr="007B1288" w:rsidRDefault="000A214C" w:rsidP="00695415">
      <w:pPr>
        <w:widowControl w:val="0"/>
        <w:ind w:right="4250" w:firstLine="540"/>
        <w:jc w:val="both"/>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номер банковского счета компании</w:t>
      </w:r>
    </w:p>
    <w:p w14:paraId="537473C2" w14:textId="77777777" w:rsidR="000A214C" w:rsidRPr="007B1288" w:rsidRDefault="000A214C"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w:t>
      </w:r>
    </w:p>
    <w:p w14:paraId="3589B21E" w14:textId="77777777" w:rsidR="000A214C" w:rsidRPr="007B1288" w:rsidRDefault="000A214C" w:rsidP="00695415">
      <w:pPr>
        <w:widowControl w:val="0"/>
        <w:ind w:right="4250" w:firstLine="540"/>
        <w:jc w:val="both"/>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учетный номер налогоплательщика компании</w:t>
      </w:r>
    </w:p>
    <w:p w14:paraId="7E82FE2A" w14:textId="77777777" w:rsidR="000A214C" w:rsidRPr="007B1288" w:rsidRDefault="000A214C"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_______________________________________</w:t>
      </w:r>
    </w:p>
    <w:p w14:paraId="025D863A" w14:textId="77777777" w:rsidR="000A214C" w:rsidRPr="007B1288" w:rsidRDefault="000A214C" w:rsidP="00695415">
      <w:pPr>
        <w:widowControl w:val="0"/>
        <w:ind w:right="4250" w:firstLine="540"/>
        <w:jc w:val="both"/>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имя, фамилия и подпись директора компании</w:t>
      </w:r>
    </w:p>
    <w:p w14:paraId="58F30103" w14:textId="77777777" w:rsidR="00695415" w:rsidRPr="007B1288" w:rsidRDefault="00695415" w:rsidP="00695415">
      <w:pPr>
        <w:widowControl w:val="0"/>
        <w:ind w:firstLine="540"/>
        <w:jc w:val="both"/>
        <w:rPr>
          <w:rFonts w:ascii="GHEA Grapalat" w:hAnsi="GHEA Grapalat"/>
          <w:color w:val="000000" w:themeColor="text1"/>
          <w:sz w:val="20"/>
          <w:szCs w:val="20"/>
        </w:rPr>
      </w:pPr>
    </w:p>
    <w:p w14:paraId="7D7AB4CB" w14:textId="77777777" w:rsidR="000A214C" w:rsidRPr="007B1288" w:rsidRDefault="00632AC2"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День/месяц/год                                                                                    </w:t>
      </w:r>
      <w:r w:rsidR="000A214C" w:rsidRPr="007B1288">
        <w:rPr>
          <w:rFonts w:ascii="GHEA Grapalat" w:hAnsi="GHEA Grapalat"/>
          <w:color w:val="000000" w:themeColor="text1"/>
          <w:sz w:val="20"/>
          <w:szCs w:val="20"/>
        </w:rPr>
        <w:t>М. П.</w:t>
      </w:r>
    </w:p>
    <w:p w14:paraId="6776C562" w14:textId="77777777" w:rsidR="00BE2572" w:rsidRPr="007B1288" w:rsidRDefault="00BE2572" w:rsidP="00695415">
      <w:pPr>
        <w:widowControl w:val="0"/>
        <w:ind w:firstLine="540"/>
        <w:jc w:val="both"/>
        <w:rPr>
          <w:rFonts w:ascii="GHEA Grapalat" w:hAnsi="GHEA Grapalat" w:cs="Sylfaen"/>
          <w:color w:val="000000" w:themeColor="text1"/>
          <w:sz w:val="20"/>
          <w:szCs w:val="20"/>
        </w:rPr>
      </w:pPr>
    </w:p>
    <w:p w14:paraId="527F2155" w14:textId="77777777" w:rsidR="00E752B6" w:rsidRPr="007B1288" w:rsidRDefault="00E752B6" w:rsidP="001C25FC">
      <w:pPr>
        <w:ind w:left="-270"/>
        <w:jc w:val="both"/>
        <w:rPr>
          <w:rFonts w:ascii="GHEA Grapalat" w:hAnsi="GHEA Grapalat" w:cs="Sylfaen"/>
          <w:color w:val="000000" w:themeColor="text1"/>
          <w:sz w:val="20"/>
          <w:szCs w:val="20"/>
        </w:rPr>
      </w:pPr>
    </w:p>
    <w:p w14:paraId="722EA6D2" w14:textId="77777777" w:rsidR="00E752B6" w:rsidRPr="007B1288" w:rsidRDefault="00E752B6" w:rsidP="001C25FC">
      <w:pPr>
        <w:ind w:left="-270"/>
        <w:jc w:val="both"/>
        <w:rPr>
          <w:rFonts w:ascii="GHEA Grapalat" w:hAnsi="GHEA Grapalat" w:cs="Sylfaen"/>
          <w:color w:val="000000" w:themeColor="text1"/>
          <w:sz w:val="20"/>
          <w:szCs w:val="20"/>
          <w:lang w:val="hy-AM"/>
        </w:rPr>
      </w:pPr>
    </w:p>
    <w:p w14:paraId="02C2CA8B" w14:textId="77777777" w:rsidR="00E752B6" w:rsidRPr="007B1288" w:rsidRDefault="00E752B6" w:rsidP="001C25FC">
      <w:pPr>
        <w:widowControl w:val="0"/>
        <w:spacing w:after="160"/>
        <w:ind w:left="-270"/>
        <w:jc w:val="both"/>
        <w:rPr>
          <w:rFonts w:ascii="GHEA Grapalat" w:hAnsi="GHEA Grapalat" w:cs="Sylfaen"/>
          <w:color w:val="000000" w:themeColor="text1"/>
          <w:sz w:val="20"/>
          <w:szCs w:val="20"/>
        </w:rPr>
      </w:pPr>
    </w:p>
    <w:p w14:paraId="05E0DA8A" w14:textId="77777777" w:rsidR="00E752B6" w:rsidRPr="007B1288" w:rsidRDefault="00E752B6" w:rsidP="001C25FC">
      <w:pPr>
        <w:ind w:left="-270"/>
        <w:jc w:val="both"/>
        <w:rPr>
          <w:rFonts w:ascii="GHEA Grapalat" w:hAnsi="GHEA Grapalat" w:cs="Sylfaen"/>
          <w:color w:val="000000" w:themeColor="text1"/>
          <w:sz w:val="20"/>
          <w:szCs w:val="20"/>
        </w:rPr>
      </w:pPr>
    </w:p>
    <w:p w14:paraId="1E2CA1C6" w14:textId="77777777" w:rsidR="00E752B6" w:rsidRPr="007B1288" w:rsidRDefault="00E752B6" w:rsidP="001C25FC">
      <w:pPr>
        <w:ind w:left="-270"/>
        <w:jc w:val="both"/>
        <w:rPr>
          <w:rFonts w:ascii="GHEA Grapalat" w:hAnsi="GHEA Grapalat" w:cs="Sylfaen"/>
          <w:color w:val="000000" w:themeColor="text1"/>
          <w:sz w:val="20"/>
          <w:szCs w:val="20"/>
          <w:lang w:val="hy-AM"/>
        </w:rPr>
      </w:pPr>
    </w:p>
    <w:p w14:paraId="3146F7E5" w14:textId="77777777" w:rsidR="00E752B6" w:rsidRPr="007B1288" w:rsidRDefault="00E752B6" w:rsidP="001C25FC">
      <w:pPr>
        <w:ind w:left="-270"/>
        <w:jc w:val="both"/>
        <w:rPr>
          <w:rFonts w:ascii="GHEA Grapalat" w:hAnsi="GHEA Grapalat" w:cs="Sylfaen"/>
          <w:color w:val="000000" w:themeColor="text1"/>
          <w:sz w:val="20"/>
          <w:szCs w:val="20"/>
          <w:lang w:val="hy-AM"/>
        </w:rPr>
      </w:pPr>
    </w:p>
    <w:p w14:paraId="0AA0E805" w14:textId="77777777" w:rsidR="00695415" w:rsidRPr="007B1288" w:rsidRDefault="00695415" w:rsidP="001C25FC">
      <w:pPr>
        <w:ind w:left="-270"/>
        <w:jc w:val="both"/>
        <w:rPr>
          <w:rFonts w:ascii="GHEA Grapalat" w:hAnsi="GHEA Grapalat" w:cs="Sylfaen"/>
          <w:color w:val="000000" w:themeColor="text1"/>
          <w:sz w:val="20"/>
          <w:szCs w:val="20"/>
          <w:lang w:val="hy-AM"/>
        </w:rPr>
        <w:sectPr w:rsidR="00695415" w:rsidRPr="007B1288" w:rsidSect="00695415">
          <w:footnotePr>
            <w:pos w:val="beneathText"/>
          </w:footnotePr>
          <w:pgSz w:w="11907" w:h="16840" w:code="9"/>
          <w:pgMar w:top="370" w:right="747" w:bottom="450" w:left="720" w:header="561" w:footer="561" w:gutter="0"/>
          <w:cols w:space="720"/>
          <w:titlePg/>
          <w:docGrid w:linePitch="326"/>
        </w:sectPr>
      </w:pPr>
    </w:p>
    <w:tbl>
      <w:tblPr>
        <w:tblpPr w:leftFromText="180" w:rightFromText="180" w:vertAnchor="page" w:horzAnchor="margin" w:tblpY="661"/>
        <w:tblW w:w="10638" w:type="dxa"/>
        <w:tblLook w:val="0000" w:firstRow="0" w:lastRow="0" w:firstColumn="0" w:lastColumn="0" w:noHBand="0" w:noVBand="0"/>
      </w:tblPr>
      <w:tblGrid>
        <w:gridCol w:w="6117"/>
        <w:gridCol w:w="4521"/>
      </w:tblGrid>
      <w:tr w:rsidR="00695415" w:rsidRPr="007B1288" w14:paraId="2A3F0742"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59F1BF26" w14:textId="77777777" w:rsidR="00695415" w:rsidRPr="007B1288" w:rsidRDefault="00695415" w:rsidP="00695415">
            <w:pPr>
              <w:widowControl w:val="0"/>
              <w:tabs>
                <w:tab w:val="left" w:pos="3402"/>
                <w:tab w:val="left" w:pos="3780"/>
              </w:tabs>
              <w:rPr>
                <w:rFonts w:ascii="GHEA Grapalat" w:hAnsi="GHEA Grapalat" w:cs="Sylfaen"/>
                <w:b/>
                <w:bCs/>
                <w:color w:val="000000" w:themeColor="text1"/>
                <w:lang w:val="en-US"/>
              </w:rPr>
            </w:pPr>
            <w:r w:rsidRPr="007B1288">
              <w:rPr>
                <w:rFonts w:ascii="GHEA Grapalat" w:hAnsi="GHEA Grapalat"/>
                <w:color w:val="000000" w:themeColor="text1"/>
                <w:lang w:val="en-US"/>
              </w:rPr>
              <w:lastRenderedPageBreak/>
              <w:t>1.</w:t>
            </w:r>
            <w:r w:rsidRPr="007B1288">
              <w:rPr>
                <w:rFonts w:ascii="GHEA Grapalat" w:hAnsi="GHEA Grapalat"/>
                <w:b/>
                <w:color w:val="000000" w:themeColor="text1"/>
                <w:lang w:val="en-US"/>
              </w:rPr>
              <w:tab/>
            </w:r>
            <w:r w:rsidRPr="007B1288">
              <w:rPr>
                <w:rFonts w:ascii="GHEA Grapalat" w:hAnsi="GHEA Grapalat"/>
                <w:b/>
                <w:color w:val="000000" w:themeColor="text1"/>
              </w:rPr>
              <w:t xml:space="preserve">ПЛАТЕЖНОЕ ТРЕБОВАНИЕ </w:t>
            </w:r>
            <w:r w:rsidRPr="007B1288">
              <w:rPr>
                <w:rFonts w:ascii="GHEA Grapalat" w:hAnsi="GHEA Grapalat"/>
                <w:b/>
                <w:color w:val="000000" w:themeColor="text1"/>
                <w:lang w:val="en-US"/>
              </w:rPr>
              <w:t>*</w:t>
            </w:r>
          </w:p>
        </w:tc>
      </w:tr>
      <w:tr w:rsidR="00695415" w:rsidRPr="007B1288" w14:paraId="3EE22E93"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F064717" w14:textId="77777777" w:rsidR="00695415" w:rsidRPr="007B1288" w:rsidRDefault="00695415" w:rsidP="00695415">
            <w:pPr>
              <w:widowControl w:val="0"/>
              <w:tabs>
                <w:tab w:val="left" w:pos="330"/>
                <w:tab w:val="left" w:pos="855"/>
              </w:tabs>
              <w:rPr>
                <w:rFonts w:ascii="GHEA Grapalat" w:hAnsi="GHEA Grapalat" w:cs="Sylfaen"/>
                <w:color w:val="000000" w:themeColor="text1"/>
                <w:sz w:val="22"/>
              </w:rPr>
            </w:pPr>
            <w:r w:rsidRPr="007B1288">
              <w:rPr>
                <w:rFonts w:ascii="GHEA Grapalat" w:hAnsi="GHEA Grapalat"/>
                <w:color w:val="000000" w:themeColor="text1"/>
                <w:sz w:val="22"/>
              </w:rPr>
              <w:t>2.</w:t>
            </w:r>
            <w:r w:rsidRPr="007B1288">
              <w:rPr>
                <w:rFonts w:ascii="GHEA Grapalat" w:hAnsi="GHEA Grapalat"/>
                <w:color w:val="000000" w:themeColor="text1"/>
                <w:sz w:val="22"/>
              </w:rPr>
              <w:tab/>
              <w:t xml:space="preserve">Номер </w:t>
            </w:r>
          </w:p>
        </w:tc>
      </w:tr>
      <w:tr w:rsidR="00695415" w:rsidRPr="007B1288" w14:paraId="4E97BB05"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0621827D" w14:textId="77777777" w:rsidR="00695415" w:rsidRPr="007B1288" w:rsidRDefault="00695415" w:rsidP="00695415">
            <w:pPr>
              <w:widowControl w:val="0"/>
              <w:tabs>
                <w:tab w:val="left" w:pos="330"/>
                <w:tab w:val="left" w:pos="3390"/>
              </w:tabs>
              <w:rPr>
                <w:rFonts w:ascii="GHEA Grapalat" w:hAnsi="GHEA Grapalat" w:cs="Sylfaen"/>
                <w:color w:val="000000" w:themeColor="text1"/>
                <w:sz w:val="22"/>
              </w:rPr>
            </w:pPr>
            <w:r w:rsidRPr="007B1288">
              <w:rPr>
                <w:rFonts w:ascii="GHEA Grapalat" w:hAnsi="GHEA Grapalat"/>
                <w:color w:val="000000" w:themeColor="text1"/>
                <w:sz w:val="22"/>
              </w:rPr>
              <w:t>3</w:t>
            </w:r>
            <w:r w:rsidRPr="007B1288">
              <w:rPr>
                <w:rFonts w:ascii="GHEA Grapalat" w:hAnsi="GHEA Grapalat"/>
                <w:color w:val="000000" w:themeColor="text1"/>
                <w:sz w:val="22"/>
              </w:rPr>
              <w:tab/>
              <w:t>Дата представления: "___" ___ 20___г.</w:t>
            </w:r>
          </w:p>
        </w:tc>
      </w:tr>
      <w:tr w:rsidR="00695415" w:rsidRPr="007B1288" w14:paraId="3184D7A5"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DEE7ED7"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4.</w:t>
            </w:r>
            <w:r w:rsidRPr="007B1288">
              <w:rPr>
                <w:rFonts w:ascii="GHEA Grapalat" w:hAnsi="GHEA Grapalat"/>
                <w:color w:val="000000" w:themeColor="text1"/>
                <w:sz w:val="22"/>
              </w:rPr>
              <w:tab/>
              <w:t>Наименование, или имя, фамилия плательщика (Компания):</w:t>
            </w:r>
          </w:p>
        </w:tc>
      </w:tr>
      <w:tr w:rsidR="00695415" w:rsidRPr="007B1288" w14:paraId="69041C51"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5051B11A"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5.</w:t>
            </w:r>
            <w:r w:rsidRPr="007B1288">
              <w:rPr>
                <w:rFonts w:ascii="GHEA Grapalat" w:hAnsi="GHEA Grapalat"/>
                <w:color w:val="000000" w:themeColor="text1"/>
                <w:sz w:val="22"/>
              </w:rPr>
              <w:tab/>
              <w:t>Обслуживающая плательщика Финансовая организация (банк):</w:t>
            </w:r>
          </w:p>
        </w:tc>
      </w:tr>
      <w:tr w:rsidR="00695415" w:rsidRPr="007B1288" w14:paraId="0D679BCC"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5DBF4284"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6.</w:t>
            </w:r>
            <w:r w:rsidRPr="007B1288">
              <w:rPr>
                <w:rFonts w:ascii="GHEA Grapalat" w:hAnsi="GHEA Grapalat"/>
                <w:color w:val="000000" w:themeColor="text1"/>
                <w:sz w:val="22"/>
              </w:rPr>
              <w:tab/>
              <w:t>Номер счета плательщика:</w:t>
            </w:r>
          </w:p>
        </w:tc>
      </w:tr>
      <w:tr w:rsidR="00695415" w:rsidRPr="007B1288" w14:paraId="0DA7BE44" w14:textId="77777777" w:rsidTr="00695415">
        <w:trPr>
          <w:trHeight w:val="347"/>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5AD08C6B"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7.</w:t>
            </w:r>
            <w:r w:rsidRPr="007B1288">
              <w:rPr>
                <w:rFonts w:ascii="GHEA Grapalat" w:hAnsi="GHEA Grapalat"/>
                <w:color w:val="000000" w:themeColor="text1"/>
                <w:sz w:val="22"/>
              </w:rPr>
              <w:tab/>
              <w:t>УНН плательщика:</w:t>
            </w:r>
          </w:p>
        </w:tc>
      </w:tr>
      <w:tr w:rsidR="00695415" w:rsidRPr="007B1288" w14:paraId="28792C6E"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773ADE90"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8.</w:t>
            </w:r>
            <w:r w:rsidRPr="007B1288">
              <w:rPr>
                <w:rFonts w:ascii="GHEA Grapalat" w:hAnsi="GHEA Grapalat"/>
                <w:color w:val="000000" w:themeColor="text1"/>
                <w:sz w:val="22"/>
              </w:rPr>
              <w:tab/>
              <w:t>НЗОУ плательщика:</w:t>
            </w:r>
          </w:p>
        </w:tc>
      </w:tr>
      <w:tr w:rsidR="00695415" w:rsidRPr="007B1288" w14:paraId="5E000EF0"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BAA4403" w14:textId="56A07959" w:rsidR="00695415" w:rsidRPr="007B1288" w:rsidRDefault="00695415" w:rsidP="00695415">
            <w:pPr>
              <w:widowControl w:val="0"/>
              <w:tabs>
                <w:tab w:val="left" w:pos="345"/>
                <w:tab w:val="left" w:pos="855"/>
              </w:tabs>
              <w:rPr>
                <w:rFonts w:ascii="GHEA Grapalat" w:hAnsi="GHEA Grapalat"/>
                <w:color w:val="000000" w:themeColor="text1"/>
                <w:sz w:val="22"/>
              </w:rPr>
            </w:pPr>
            <w:r w:rsidRPr="007B1288">
              <w:rPr>
                <w:rFonts w:ascii="GHEA Grapalat" w:hAnsi="GHEA Grapalat"/>
                <w:color w:val="000000" w:themeColor="text1"/>
                <w:sz w:val="22"/>
              </w:rPr>
              <w:t>9.</w:t>
            </w:r>
            <w:r w:rsidRPr="007B1288">
              <w:rPr>
                <w:rFonts w:ascii="GHEA Grapalat" w:hAnsi="GHEA Grapalat"/>
                <w:color w:val="000000" w:themeColor="text1"/>
                <w:sz w:val="22"/>
              </w:rPr>
              <w:tab/>
              <w:t xml:space="preserve">Наименование, или имя, фамилия бенефициара: </w:t>
            </w:r>
            <w:r w:rsidR="009E27D5" w:rsidRPr="007B1288">
              <w:rPr>
                <w:rFonts w:ascii="GHEA Grapalat" w:hAnsi="GHEA Grapalat"/>
                <w:color w:val="000000" w:themeColor="text1"/>
                <w:sz w:val="22"/>
              </w:rPr>
              <w:t>ОНКО “Ереванский зоопарк”</w:t>
            </w:r>
            <w:r w:rsidRPr="007B1288">
              <w:rPr>
                <w:rFonts w:ascii="GHEA Grapalat" w:hAnsi="GHEA Grapalat"/>
                <w:color w:val="000000" w:themeColor="text1"/>
                <w:sz w:val="22"/>
              </w:rPr>
              <w:t>”</w:t>
            </w:r>
          </w:p>
        </w:tc>
      </w:tr>
      <w:tr w:rsidR="00695415" w:rsidRPr="007B1288" w14:paraId="0986574C"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34A03F3" w14:textId="77777777" w:rsidR="00695415" w:rsidRPr="007B1288" w:rsidRDefault="00695415" w:rsidP="00695415">
            <w:pPr>
              <w:widowControl w:val="0"/>
              <w:tabs>
                <w:tab w:val="left" w:pos="345"/>
                <w:tab w:val="left" w:pos="855"/>
              </w:tabs>
              <w:rPr>
                <w:rFonts w:ascii="GHEA Grapalat" w:hAnsi="GHEA Grapalat"/>
                <w:color w:val="000000" w:themeColor="text1"/>
                <w:sz w:val="22"/>
              </w:rPr>
            </w:pPr>
            <w:r w:rsidRPr="007B1288">
              <w:rPr>
                <w:rFonts w:ascii="GHEA Grapalat" w:hAnsi="GHEA Grapalat"/>
                <w:color w:val="000000" w:themeColor="text1"/>
                <w:sz w:val="22"/>
              </w:rPr>
              <w:t>10.</w:t>
            </w:r>
            <w:r w:rsidRPr="007B1288">
              <w:rPr>
                <w:rFonts w:ascii="GHEA Grapalat" w:hAnsi="GHEA Grapalat"/>
                <w:color w:val="000000" w:themeColor="text1"/>
                <w:sz w:val="22"/>
              </w:rPr>
              <w:tab/>
              <w:t>НЗОУ бенефициара (не заполняется)</w:t>
            </w:r>
          </w:p>
        </w:tc>
      </w:tr>
      <w:tr w:rsidR="00695415" w:rsidRPr="007B1288" w14:paraId="1AF22502"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01CFC62C" w14:textId="1A4BD836" w:rsidR="00695415" w:rsidRPr="007B1288" w:rsidRDefault="00695415" w:rsidP="00695415">
            <w:pPr>
              <w:widowControl w:val="0"/>
              <w:tabs>
                <w:tab w:val="left" w:pos="345"/>
                <w:tab w:val="left" w:pos="855"/>
              </w:tabs>
              <w:rPr>
                <w:rFonts w:ascii="GHEA Grapalat" w:hAnsi="GHEA Grapalat"/>
                <w:color w:val="000000" w:themeColor="text1"/>
                <w:sz w:val="22"/>
                <w:lang w:val="en-US"/>
              </w:rPr>
            </w:pPr>
            <w:r w:rsidRPr="007B1288">
              <w:rPr>
                <w:rFonts w:ascii="GHEA Grapalat" w:hAnsi="GHEA Grapalat"/>
                <w:color w:val="000000" w:themeColor="text1"/>
                <w:sz w:val="22"/>
              </w:rPr>
              <w:t>11.</w:t>
            </w:r>
            <w:r w:rsidRPr="007B1288">
              <w:rPr>
                <w:rFonts w:ascii="GHEA Grapalat" w:hAnsi="GHEA Grapalat"/>
                <w:color w:val="000000" w:themeColor="text1"/>
                <w:sz w:val="22"/>
              </w:rPr>
              <w:tab/>
              <w:t>УНН бенефициара:</w:t>
            </w:r>
            <w:r w:rsidR="00D519E9" w:rsidRPr="007B1288">
              <w:rPr>
                <w:rFonts w:ascii="GHEA Grapalat" w:hAnsi="GHEA Grapalat"/>
                <w:color w:val="000000" w:themeColor="text1"/>
                <w:sz w:val="22"/>
                <w:lang w:val="en-US"/>
              </w:rPr>
              <w:t>00804091</w:t>
            </w:r>
          </w:p>
        </w:tc>
      </w:tr>
      <w:tr w:rsidR="00695415" w:rsidRPr="007B1288" w14:paraId="6662F35F"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568278D9" w14:textId="168A6287" w:rsidR="00695415" w:rsidRPr="007B1288" w:rsidRDefault="00695415" w:rsidP="00695415">
            <w:pPr>
              <w:widowControl w:val="0"/>
              <w:tabs>
                <w:tab w:val="left" w:pos="345"/>
                <w:tab w:val="left" w:pos="855"/>
              </w:tabs>
              <w:rPr>
                <w:rFonts w:ascii="GHEA Grapalat" w:hAnsi="GHEA Grapalat"/>
                <w:color w:val="000000" w:themeColor="text1"/>
                <w:sz w:val="22"/>
              </w:rPr>
            </w:pPr>
            <w:r w:rsidRPr="007B1288">
              <w:rPr>
                <w:rFonts w:ascii="GHEA Grapalat" w:hAnsi="GHEA Grapalat"/>
                <w:color w:val="000000" w:themeColor="text1"/>
                <w:sz w:val="22"/>
              </w:rPr>
              <w:t>12.</w:t>
            </w:r>
            <w:r w:rsidRPr="007B1288">
              <w:rPr>
                <w:rFonts w:ascii="GHEA Grapalat" w:hAnsi="GHEA Grapalat"/>
                <w:color w:val="000000" w:themeColor="text1"/>
                <w:sz w:val="22"/>
              </w:rPr>
              <w:tab/>
              <w:t xml:space="preserve">Обслуживающая бенефициара Финансовая организация (банк): </w:t>
            </w:r>
            <w:r w:rsidR="006252F6" w:rsidRPr="007B1288">
              <w:rPr>
                <w:rFonts w:ascii="GHEA Grapalat" w:hAnsi="GHEA Grapalat"/>
                <w:color w:val="000000" w:themeColor="text1"/>
                <w:sz w:val="22"/>
              </w:rPr>
              <w:t>ОАО “АКБА БАНК”</w:t>
            </w:r>
          </w:p>
        </w:tc>
      </w:tr>
      <w:tr w:rsidR="00695415" w:rsidRPr="007B1288" w14:paraId="3BDF02BB"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7D1F7BD8" w14:textId="22770609" w:rsidR="00695415" w:rsidRPr="007B1288" w:rsidRDefault="00695415" w:rsidP="00695415">
            <w:pPr>
              <w:widowControl w:val="0"/>
              <w:tabs>
                <w:tab w:val="left" w:pos="345"/>
                <w:tab w:val="left" w:pos="855"/>
              </w:tabs>
              <w:rPr>
                <w:rFonts w:ascii="GHEA Grapalat" w:hAnsi="GHEA Grapalat"/>
                <w:color w:val="000000" w:themeColor="text1"/>
                <w:sz w:val="22"/>
                <w:lang w:val="en-US"/>
              </w:rPr>
            </w:pPr>
            <w:r w:rsidRPr="007B1288">
              <w:rPr>
                <w:rFonts w:ascii="GHEA Grapalat" w:hAnsi="GHEA Grapalat"/>
                <w:color w:val="000000" w:themeColor="text1"/>
                <w:sz w:val="22"/>
              </w:rPr>
              <w:t>13.</w:t>
            </w:r>
            <w:r w:rsidRPr="007B1288">
              <w:rPr>
                <w:rFonts w:ascii="GHEA Grapalat" w:hAnsi="GHEA Grapalat"/>
                <w:color w:val="000000" w:themeColor="text1"/>
                <w:sz w:val="22"/>
              </w:rPr>
              <w:tab/>
              <w:t>Номер счета бенефициара (сч.</w:t>
            </w:r>
            <w:r w:rsidRPr="007B1288">
              <w:rPr>
                <w:rFonts w:ascii="GHEA Grapalat" w:hAnsi="GHEA Grapalat"/>
                <w:color w:val="000000" w:themeColor="text1"/>
                <w:sz w:val="22"/>
                <w:lang w:val="en-US"/>
              </w:rPr>
              <w:t xml:space="preserve"> </w:t>
            </w:r>
            <w:r w:rsidRPr="007B1288">
              <w:rPr>
                <w:rFonts w:ascii="GHEA Grapalat" w:hAnsi="GHEA Grapalat"/>
                <w:color w:val="000000" w:themeColor="text1"/>
                <w:sz w:val="22"/>
              </w:rPr>
              <w:t>№)</w:t>
            </w:r>
            <w:r w:rsidRPr="007B1288">
              <w:rPr>
                <w:rFonts w:ascii="GHEA Grapalat" w:hAnsi="GHEA Grapalat"/>
                <w:color w:val="000000" w:themeColor="text1"/>
                <w:sz w:val="22"/>
                <w:lang w:val="en-US"/>
              </w:rPr>
              <w:t xml:space="preserve"> </w:t>
            </w:r>
            <w:r w:rsidR="006252F6" w:rsidRPr="007B1288">
              <w:rPr>
                <w:rFonts w:ascii="GHEA Grapalat" w:hAnsi="GHEA Grapalat"/>
                <w:color w:val="000000" w:themeColor="text1"/>
                <w:sz w:val="22"/>
              </w:rPr>
              <w:t>22000919024000</w:t>
            </w:r>
          </w:p>
        </w:tc>
      </w:tr>
      <w:tr w:rsidR="00695415" w:rsidRPr="007B1288" w14:paraId="303CC0C1"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7578A41C"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14.</w:t>
            </w:r>
            <w:r w:rsidRPr="007B1288">
              <w:rPr>
                <w:rFonts w:ascii="GHEA Grapalat" w:hAnsi="GHEA Grapalat"/>
                <w:color w:val="000000" w:themeColor="text1"/>
                <w:sz w:val="22"/>
              </w:rPr>
              <w:tab/>
              <w:t>Сумма (цифрами и прописью):</w:t>
            </w:r>
          </w:p>
        </w:tc>
      </w:tr>
      <w:tr w:rsidR="00695415" w:rsidRPr="007B1288" w14:paraId="27002873" w14:textId="77777777" w:rsidTr="00695415">
        <w:trPr>
          <w:trHeight w:val="436"/>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5BB8C40"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15.</w:t>
            </w:r>
            <w:r w:rsidRPr="007B1288">
              <w:rPr>
                <w:rFonts w:ascii="GHEA Grapalat" w:hAnsi="GHEA Grapalat"/>
                <w:color w:val="000000" w:themeColor="text1"/>
                <w:sz w:val="22"/>
              </w:rPr>
              <w:tab/>
              <w:t>Акцептованная сумма (цифрами и прописью) (предусмотрена для частичного акцепта указанной суммы, который не применяется)</w:t>
            </w:r>
          </w:p>
        </w:tc>
      </w:tr>
      <w:tr w:rsidR="00695415" w:rsidRPr="007B1288" w14:paraId="00A3CA67"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C1C9C44"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16.</w:t>
            </w:r>
            <w:r w:rsidRPr="007B1288">
              <w:rPr>
                <w:rFonts w:ascii="GHEA Grapalat" w:hAnsi="GHEA Grapalat"/>
                <w:color w:val="000000" w:themeColor="text1"/>
                <w:sz w:val="22"/>
              </w:rPr>
              <w:tab/>
              <w:t>Валюта (прописью и по коду):</w:t>
            </w:r>
          </w:p>
        </w:tc>
      </w:tr>
      <w:tr w:rsidR="00695415" w:rsidRPr="007B1288" w14:paraId="43BC1C0A"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69881E6"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17.</w:t>
            </w:r>
            <w:r w:rsidRPr="007B1288">
              <w:rPr>
                <w:rFonts w:ascii="GHEA Grapalat" w:hAnsi="GHEA Grapalat"/>
                <w:color w:val="000000" w:themeColor="text1"/>
                <w:sz w:val="22"/>
              </w:rPr>
              <w:tab/>
              <w:t>Цель сделки (уплаты): (для обеспечения исполнения договора)</w:t>
            </w:r>
          </w:p>
        </w:tc>
      </w:tr>
      <w:tr w:rsidR="00695415" w:rsidRPr="007B1288" w14:paraId="01867027" w14:textId="77777777" w:rsidTr="00695415">
        <w:trPr>
          <w:trHeight w:val="418"/>
        </w:trPr>
        <w:tc>
          <w:tcPr>
            <w:tcW w:w="10638" w:type="dxa"/>
            <w:gridSpan w:val="2"/>
            <w:tcBorders>
              <w:top w:val="single" w:sz="4" w:space="0" w:color="auto"/>
              <w:left w:val="single" w:sz="4" w:space="0" w:color="auto"/>
              <w:right w:val="single" w:sz="4" w:space="0" w:color="000000"/>
            </w:tcBorders>
            <w:noWrap/>
            <w:vAlign w:val="bottom"/>
          </w:tcPr>
          <w:p w14:paraId="228C758D"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18.</w:t>
            </w:r>
            <w:r w:rsidRPr="007B1288">
              <w:rPr>
                <w:rFonts w:ascii="GHEA Grapalat" w:hAnsi="GHEA Grapalat"/>
                <w:color w:val="000000" w:themeColor="text1"/>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95415" w:rsidRPr="007B1288" w14:paraId="343800D3"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1D89380D" w14:textId="77777777" w:rsidR="00695415" w:rsidRPr="007B1288" w:rsidRDefault="00695415" w:rsidP="00695415">
            <w:pPr>
              <w:widowControl w:val="0"/>
              <w:tabs>
                <w:tab w:val="left" w:pos="330"/>
                <w:tab w:val="left" w:pos="855"/>
              </w:tabs>
              <w:rPr>
                <w:rFonts w:ascii="GHEA Grapalat" w:hAnsi="GHEA Grapalat"/>
                <w:color w:val="000000" w:themeColor="text1"/>
                <w:sz w:val="22"/>
              </w:rPr>
            </w:pPr>
            <w:r w:rsidRPr="007B1288">
              <w:rPr>
                <w:rFonts w:ascii="GHEA Grapalat" w:hAnsi="GHEA Grapalat"/>
                <w:color w:val="000000" w:themeColor="text1"/>
                <w:sz w:val="22"/>
              </w:rPr>
              <w:t>19.</w:t>
            </w:r>
            <w:r w:rsidRPr="007B1288">
              <w:rPr>
                <w:rFonts w:ascii="GHEA Grapalat" w:hAnsi="GHEA Grapalat"/>
                <w:color w:val="000000" w:themeColor="text1"/>
                <w:sz w:val="22"/>
                <w:lang w:val="en-US"/>
              </w:rPr>
              <w:tab/>
            </w:r>
            <w:r w:rsidRPr="007B1288">
              <w:rPr>
                <w:rFonts w:ascii="GHEA Grapalat" w:hAnsi="GHEA Grapalat"/>
                <w:color w:val="000000" w:themeColor="text1"/>
                <w:sz w:val="22"/>
              </w:rPr>
              <w:t>Условия оплаты: &lt;акцептованный платеж&gt;</w:t>
            </w:r>
          </w:p>
        </w:tc>
      </w:tr>
      <w:tr w:rsidR="00695415" w:rsidRPr="007B1288" w14:paraId="68DD803C" w14:textId="77777777" w:rsidTr="00695415">
        <w:trPr>
          <w:trHeight w:val="69"/>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6384632C" w14:textId="77777777" w:rsidR="00695415" w:rsidRPr="007B1288" w:rsidRDefault="00695415" w:rsidP="00695415">
            <w:pPr>
              <w:widowControl w:val="0"/>
              <w:tabs>
                <w:tab w:val="left" w:pos="330"/>
                <w:tab w:val="left" w:pos="855"/>
              </w:tabs>
              <w:rPr>
                <w:rFonts w:ascii="GHEA Grapalat" w:hAnsi="GHEA Grapalat"/>
                <w:color w:val="000000" w:themeColor="text1"/>
                <w:sz w:val="22"/>
                <w:lang w:val="en-US"/>
              </w:rPr>
            </w:pPr>
            <w:r w:rsidRPr="007B1288">
              <w:rPr>
                <w:rFonts w:ascii="GHEA Grapalat" w:hAnsi="GHEA Grapalat"/>
                <w:color w:val="000000" w:themeColor="text1"/>
                <w:sz w:val="22"/>
              </w:rPr>
              <w:t>20.</w:t>
            </w:r>
            <w:r w:rsidRPr="007B1288">
              <w:rPr>
                <w:rFonts w:ascii="GHEA Grapalat" w:hAnsi="GHEA Grapalat"/>
                <w:color w:val="000000" w:themeColor="text1"/>
                <w:sz w:val="22"/>
                <w:lang w:val="en-US"/>
              </w:rPr>
              <w:tab/>
            </w:r>
            <w:r w:rsidRPr="007B1288">
              <w:rPr>
                <w:rFonts w:ascii="GHEA Grapalat" w:hAnsi="GHEA Grapalat"/>
                <w:color w:val="000000" w:themeColor="text1"/>
                <w:sz w:val="22"/>
              </w:rPr>
              <w:t>Количество прилагаемых страниц: --- страниц</w:t>
            </w:r>
          </w:p>
        </w:tc>
      </w:tr>
      <w:tr w:rsidR="00695415" w:rsidRPr="007B1288" w14:paraId="7711F524" w14:textId="77777777" w:rsidTr="00695415">
        <w:trPr>
          <w:trHeight w:val="69"/>
        </w:trPr>
        <w:tc>
          <w:tcPr>
            <w:tcW w:w="6117" w:type="dxa"/>
            <w:tcBorders>
              <w:top w:val="nil"/>
              <w:left w:val="single" w:sz="4" w:space="0" w:color="auto"/>
              <w:bottom w:val="single" w:sz="4" w:space="0" w:color="auto"/>
              <w:right w:val="single" w:sz="4" w:space="0" w:color="auto"/>
            </w:tcBorders>
            <w:noWrap/>
            <w:vAlign w:val="bottom"/>
          </w:tcPr>
          <w:p w14:paraId="148D7FE0" w14:textId="77777777" w:rsidR="00695415" w:rsidRPr="007B1288" w:rsidRDefault="00695415" w:rsidP="00695415">
            <w:pPr>
              <w:widowControl w:val="0"/>
              <w:tabs>
                <w:tab w:val="left" w:pos="851"/>
              </w:tabs>
              <w:rPr>
                <w:rFonts w:ascii="GHEA Grapalat" w:hAnsi="GHEA Grapalat" w:cs="Sylfaen"/>
                <w:color w:val="000000" w:themeColor="text1"/>
                <w:sz w:val="22"/>
              </w:rPr>
            </w:pPr>
            <w:r w:rsidRPr="007B1288">
              <w:rPr>
                <w:rFonts w:ascii="GHEA Grapalat" w:hAnsi="GHEA Grapalat"/>
                <w:color w:val="000000" w:themeColor="text1"/>
                <w:sz w:val="22"/>
              </w:rPr>
              <w:t>22.а.</w:t>
            </w:r>
            <w:r w:rsidRPr="007B1288">
              <w:rPr>
                <w:rFonts w:ascii="GHEA Grapalat" w:hAnsi="GHEA Grapalat"/>
                <w:color w:val="000000" w:themeColor="text1"/>
                <w:sz w:val="22"/>
              </w:rPr>
              <w:tab/>
              <w:t>Подписи бенефициара</w:t>
            </w:r>
          </w:p>
          <w:p w14:paraId="136F7471" w14:textId="77777777" w:rsidR="00695415" w:rsidRPr="007B1288" w:rsidRDefault="00695415" w:rsidP="00695415">
            <w:pPr>
              <w:widowControl w:val="0"/>
              <w:rPr>
                <w:rFonts w:ascii="GHEA Grapalat" w:hAnsi="GHEA Grapalat" w:cs="Sylfaen"/>
                <w:color w:val="000000" w:themeColor="text1"/>
                <w:sz w:val="22"/>
              </w:rPr>
            </w:pPr>
          </w:p>
          <w:p w14:paraId="35D2D224" w14:textId="77777777" w:rsidR="00695415" w:rsidRPr="007B1288" w:rsidRDefault="00695415" w:rsidP="00695415">
            <w:pPr>
              <w:widowControl w:val="0"/>
              <w:jc w:val="right"/>
              <w:rPr>
                <w:rFonts w:ascii="GHEA Grapalat" w:hAnsi="GHEA Grapalat" w:cs="Tahoma"/>
                <w:color w:val="000000" w:themeColor="text1"/>
                <w:sz w:val="22"/>
              </w:rPr>
            </w:pPr>
            <w:r w:rsidRPr="007B1288">
              <w:rPr>
                <w:rFonts w:ascii="GHEA Grapalat" w:hAnsi="GHEA Grapalat"/>
                <w:color w:val="000000" w:themeColor="text1"/>
                <w:sz w:val="22"/>
              </w:rPr>
              <w:t>/____________________/</w:t>
            </w:r>
          </w:p>
          <w:p w14:paraId="73D486AB" w14:textId="77777777" w:rsidR="00695415" w:rsidRPr="007B1288" w:rsidRDefault="00695415" w:rsidP="00695415">
            <w:pPr>
              <w:widowControl w:val="0"/>
              <w:rPr>
                <w:rFonts w:ascii="GHEA Grapalat" w:hAnsi="GHEA Grapalat" w:cs="Sylfaen"/>
                <w:color w:val="000000" w:themeColor="text1"/>
                <w:sz w:val="22"/>
              </w:rPr>
            </w:pPr>
          </w:p>
          <w:p w14:paraId="3B3F34EC" w14:textId="77777777" w:rsidR="00695415" w:rsidRPr="007B1288" w:rsidRDefault="00695415" w:rsidP="00695415">
            <w:pPr>
              <w:widowControl w:val="0"/>
              <w:jc w:val="right"/>
              <w:rPr>
                <w:rFonts w:ascii="GHEA Grapalat" w:hAnsi="GHEA Grapalat" w:cs="Sylfaen"/>
                <w:color w:val="000000" w:themeColor="text1"/>
                <w:sz w:val="22"/>
              </w:rPr>
            </w:pPr>
            <w:r w:rsidRPr="007B1288">
              <w:rPr>
                <w:rFonts w:ascii="GHEA Grapalat" w:hAnsi="GHEA Grapalat"/>
                <w:color w:val="000000" w:themeColor="text1"/>
                <w:sz w:val="22"/>
              </w:rPr>
              <w:t>/____________________/</w:t>
            </w:r>
          </w:p>
          <w:p w14:paraId="02DE23AB" w14:textId="77777777" w:rsidR="00695415" w:rsidRPr="007B1288" w:rsidRDefault="00695415" w:rsidP="00695415">
            <w:pPr>
              <w:widowControl w:val="0"/>
              <w:tabs>
                <w:tab w:val="left" w:pos="4500"/>
              </w:tabs>
              <w:ind w:right="432"/>
              <w:rPr>
                <w:rFonts w:ascii="GHEA Grapalat" w:hAnsi="GHEA Grapalat"/>
                <w:color w:val="000000" w:themeColor="text1"/>
                <w:sz w:val="22"/>
              </w:rPr>
            </w:pPr>
            <w:r w:rsidRPr="007B1288">
              <w:rPr>
                <w:rFonts w:ascii="GHEA Grapalat" w:hAnsi="GHEA Grapalat"/>
                <w:color w:val="000000" w:themeColor="text1"/>
                <w:sz w:val="22"/>
              </w:rPr>
              <w:t>22.б.</w:t>
            </w:r>
          </w:p>
          <w:p w14:paraId="1F0B1A1C" w14:textId="77777777" w:rsidR="00695415" w:rsidRPr="007B1288" w:rsidRDefault="00695415" w:rsidP="00695415">
            <w:pPr>
              <w:widowControl w:val="0"/>
              <w:tabs>
                <w:tab w:val="left" w:pos="4551"/>
              </w:tabs>
              <w:ind w:right="736"/>
              <w:jc w:val="right"/>
              <w:rPr>
                <w:rFonts w:ascii="GHEA Grapalat" w:hAnsi="GHEA Grapalat" w:cs="Sylfaen"/>
                <w:color w:val="000000" w:themeColor="text1"/>
                <w:sz w:val="22"/>
              </w:rPr>
            </w:pPr>
            <w:r w:rsidRPr="007B1288">
              <w:rPr>
                <w:rFonts w:ascii="GHEA Grapalat" w:hAnsi="GHEA Grapalat"/>
                <w:color w:val="000000" w:themeColor="text1"/>
                <w:sz w:val="22"/>
              </w:rPr>
              <w:tab/>
              <w:t>М. П.</w:t>
            </w:r>
          </w:p>
          <w:p w14:paraId="07F5667D" w14:textId="77777777" w:rsidR="00695415" w:rsidRPr="007B1288" w:rsidRDefault="00695415" w:rsidP="00695415">
            <w:pPr>
              <w:widowControl w:val="0"/>
              <w:rPr>
                <w:rFonts w:ascii="GHEA Grapalat" w:hAnsi="GHEA Grapalat" w:cs="Sylfaen"/>
                <w:color w:val="000000" w:themeColor="text1"/>
                <w:sz w:val="22"/>
              </w:rPr>
            </w:pPr>
          </w:p>
        </w:tc>
        <w:tc>
          <w:tcPr>
            <w:tcW w:w="4520" w:type="dxa"/>
            <w:tcBorders>
              <w:top w:val="nil"/>
              <w:left w:val="nil"/>
              <w:bottom w:val="single" w:sz="4" w:space="0" w:color="auto"/>
              <w:right w:val="single" w:sz="4" w:space="0" w:color="auto"/>
            </w:tcBorders>
            <w:noWrap/>
          </w:tcPr>
          <w:p w14:paraId="6C698A5F" w14:textId="77777777" w:rsidR="00695415" w:rsidRPr="007B1288" w:rsidRDefault="00695415" w:rsidP="00695415">
            <w:pPr>
              <w:widowControl w:val="0"/>
              <w:tabs>
                <w:tab w:val="left" w:pos="905"/>
              </w:tabs>
              <w:rPr>
                <w:rFonts w:ascii="GHEA Grapalat" w:hAnsi="GHEA Grapalat" w:cs="Sylfaen"/>
                <w:color w:val="000000" w:themeColor="text1"/>
                <w:sz w:val="22"/>
              </w:rPr>
            </w:pPr>
            <w:r w:rsidRPr="007B1288">
              <w:rPr>
                <w:rFonts w:ascii="GHEA Grapalat" w:hAnsi="GHEA Grapalat"/>
                <w:color w:val="000000" w:themeColor="text1"/>
                <w:sz w:val="22"/>
              </w:rPr>
              <w:t>21.а.</w:t>
            </w:r>
            <w:r w:rsidRPr="007B1288">
              <w:rPr>
                <w:rFonts w:ascii="GHEA Grapalat" w:hAnsi="GHEA Grapalat"/>
                <w:color w:val="000000" w:themeColor="text1"/>
                <w:sz w:val="22"/>
              </w:rPr>
              <w:tab/>
            </w:r>
            <w:r w:rsidRPr="007B1288">
              <w:rPr>
                <w:rFonts w:ascii="Courier New" w:hAnsi="Courier New"/>
                <w:color w:val="000000" w:themeColor="text1"/>
                <w:sz w:val="22"/>
              </w:rPr>
              <w:t> </w:t>
            </w:r>
            <w:r w:rsidRPr="007B1288">
              <w:rPr>
                <w:rFonts w:ascii="GHEA Grapalat" w:hAnsi="GHEA Grapalat"/>
                <w:color w:val="000000" w:themeColor="text1"/>
                <w:sz w:val="22"/>
              </w:rPr>
              <w:t>Подписи плательщика:</w:t>
            </w:r>
          </w:p>
          <w:p w14:paraId="27EE4ADC" w14:textId="77777777" w:rsidR="00695415" w:rsidRPr="007B1288" w:rsidRDefault="00695415" w:rsidP="00695415">
            <w:pPr>
              <w:widowControl w:val="0"/>
              <w:rPr>
                <w:rFonts w:ascii="GHEA Grapalat" w:hAnsi="GHEA Grapalat" w:cs="Sylfaen"/>
                <w:color w:val="000000" w:themeColor="text1"/>
                <w:sz w:val="22"/>
              </w:rPr>
            </w:pPr>
          </w:p>
          <w:p w14:paraId="7BBAA692" w14:textId="77777777" w:rsidR="00695415" w:rsidRPr="007B1288" w:rsidRDefault="00695415" w:rsidP="00695415">
            <w:pPr>
              <w:widowControl w:val="0"/>
              <w:jc w:val="right"/>
              <w:rPr>
                <w:rFonts w:ascii="GHEA Grapalat" w:hAnsi="GHEA Grapalat" w:cs="Sylfaen"/>
                <w:color w:val="000000" w:themeColor="text1"/>
                <w:sz w:val="22"/>
              </w:rPr>
            </w:pPr>
            <w:r w:rsidRPr="007B1288">
              <w:rPr>
                <w:rFonts w:ascii="GHEA Grapalat" w:hAnsi="GHEA Grapalat"/>
                <w:color w:val="000000" w:themeColor="text1"/>
                <w:sz w:val="22"/>
              </w:rPr>
              <w:t>/____________________/</w:t>
            </w:r>
          </w:p>
          <w:p w14:paraId="42952846" w14:textId="77777777" w:rsidR="00695415" w:rsidRPr="007B1288" w:rsidRDefault="00695415" w:rsidP="00695415">
            <w:pPr>
              <w:widowControl w:val="0"/>
              <w:jc w:val="right"/>
              <w:rPr>
                <w:rFonts w:ascii="GHEA Grapalat" w:hAnsi="GHEA Grapalat" w:cs="Tahoma"/>
                <w:color w:val="000000" w:themeColor="text1"/>
                <w:sz w:val="22"/>
              </w:rPr>
            </w:pPr>
          </w:p>
          <w:p w14:paraId="6F36DB5F" w14:textId="77777777" w:rsidR="00695415" w:rsidRPr="007B1288" w:rsidRDefault="00695415" w:rsidP="00695415">
            <w:pPr>
              <w:widowControl w:val="0"/>
              <w:jc w:val="right"/>
              <w:rPr>
                <w:rFonts w:ascii="GHEA Grapalat" w:hAnsi="GHEA Grapalat" w:cs="Sylfaen"/>
                <w:color w:val="000000" w:themeColor="text1"/>
                <w:sz w:val="22"/>
              </w:rPr>
            </w:pPr>
            <w:r w:rsidRPr="007B1288">
              <w:rPr>
                <w:rFonts w:ascii="GHEA Grapalat" w:hAnsi="GHEA Grapalat"/>
                <w:color w:val="000000" w:themeColor="text1"/>
                <w:sz w:val="22"/>
              </w:rPr>
              <w:t>/____________________/</w:t>
            </w:r>
          </w:p>
          <w:p w14:paraId="268AB277" w14:textId="77777777" w:rsidR="00695415" w:rsidRPr="007B1288" w:rsidRDefault="00695415" w:rsidP="00695415">
            <w:pPr>
              <w:widowControl w:val="0"/>
              <w:tabs>
                <w:tab w:val="left" w:pos="4539"/>
              </w:tabs>
              <w:rPr>
                <w:rFonts w:ascii="GHEA Grapalat" w:hAnsi="GHEA Grapalat"/>
                <w:color w:val="000000" w:themeColor="text1"/>
                <w:sz w:val="22"/>
              </w:rPr>
            </w:pPr>
            <w:r w:rsidRPr="007B1288">
              <w:rPr>
                <w:rFonts w:ascii="GHEA Grapalat" w:hAnsi="GHEA Grapalat"/>
                <w:color w:val="000000" w:themeColor="text1"/>
                <w:sz w:val="22"/>
              </w:rPr>
              <w:t>21.б.</w:t>
            </w:r>
          </w:p>
          <w:p w14:paraId="31ED48E3" w14:textId="77777777" w:rsidR="00695415" w:rsidRPr="007B1288" w:rsidRDefault="00695415" w:rsidP="00695415">
            <w:pPr>
              <w:widowControl w:val="0"/>
              <w:tabs>
                <w:tab w:val="left" w:pos="4539"/>
              </w:tabs>
              <w:jc w:val="right"/>
              <w:rPr>
                <w:rFonts w:ascii="GHEA Grapalat" w:hAnsi="GHEA Grapalat" w:cs="Sylfaen"/>
                <w:color w:val="000000" w:themeColor="text1"/>
                <w:sz w:val="22"/>
              </w:rPr>
            </w:pPr>
            <w:r w:rsidRPr="007B1288">
              <w:rPr>
                <w:rFonts w:ascii="GHEA Grapalat" w:hAnsi="GHEA Grapalat"/>
                <w:color w:val="000000" w:themeColor="text1"/>
                <w:sz w:val="22"/>
              </w:rPr>
              <w:t>М. П.</w:t>
            </w:r>
          </w:p>
        </w:tc>
      </w:tr>
      <w:tr w:rsidR="00695415" w:rsidRPr="007B1288" w14:paraId="69ABBE0E" w14:textId="77777777" w:rsidTr="00695415">
        <w:trPr>
          <w:trHeight w:val="2166"/>
        </w:trPr>
        <w:tc>
          <w:tcPr>
            <w:tcW w:w="6117" w:type="dxa"/>
            <w:tcBorders>
              <w:top w:val="single" w:sz="4" w:space="0" w:color="auto"/>
              <w:left w:val="single" w:sz="4" w:space="0" w:color="auto"/>
              <w:right w:val="single" w:sz="4" w:space="0" w:color="auto"/>
            </w:tcBorders>
            <w:noWrap/>
            <w:vAlign w:val="bottom"/>
          </w:tcPr>
          <w:p w14:paraId="06F66DA1" w14:textId="77777777" w:rsidR="00695415" w:rsidRPr="007B1288" w:rsidRDefault="00695415" w:rsidP="00695415">
            <w:pPr>
              <w:widowControl w:val="0"/>
              <w:rPr>
                <w:rFonts w:ascii="GHEA Grapalat" w:hAnsi="GHEA Grapalat" w:cs="Tahoma"/>
                <w:color w:val="000000" w:themeColor="text1"/>
                <w:sz w:val="22"/>
              </w:rPr>
            </w:pPr>
            <w:r w:rsidRPr="007B1288">
              <w:rPr>
                <w:rFonts w:ascii="GHEA Grapalat" w:hAnsi="GHEA Grapalat"/>
                <w:color w:val="000000" w:themeColor="text1"/>
                <w:sz w:val="22"/>
              </w:rPr>
              <w:t>24.а.</w:t>
            </w:r>
            <w:r w:rsidRPr="007B1288">
              <w:rPr>
                <w:rFonts w:ascii="GHEA Grapalat" w:hAnsi="GHEA Grapalat"/>
                <w:color w:val="000000" w:themeColor="text1"/>
                <w:sz w:val="22"/>
              </w:rPr>
              <w:tab/>
              <w:t xml:space="preserve"> Обслуживающая бенефициара финансовая организация </w:t>
            </w:r>
          </w:p>
          <w:p w14:paraId="36D85D3B" w14:textId="77777777" w:rsidR="00695415" w:rsidRPr="007B1288" w:rsidRDefault="00695415" w:rsidP="00695415">
            <w:pPr>
              <w:widowControl w:val="0"/>
              <w:rPr>
                <w:rFonts w:ascii="GHEA Grapalat" w:hAnsi="GHEA Grapalat"/>
                <w:color w:val="000000" w:themeColor="text1"/>
                <w:sz w:val="22"/>
              </w:rPr>
            </w:pPr>
          </w:p>
          <w:p w14:paraId="257D6C90" w14:textId="77777777" w:rsidR="00695415" w:rsidRPr="007B1288" w:rsidRDefault="00695415" w:rsidP="00695415">
            <w:pPr>
              <w:widowControl w:val="0"/>
              <w:jc w:val="right"/>
              <w:rPr>
                <w:rFonts w:ascii="GHEA Grapalat" w:hAnsi="GHEA Grapalat" w:cs="Tahoma"/>
                <w:color w:val="000000" w:themeColor="text1"/>
                <w:sz w:val="22"/>
              </w:rPr>
            </w:pPr>
            <w:r w:rsidRPr="007B1288">
              <w:rPr>
                <w:rFonts w:ascii="GHEA Grapalat" w:hAnsi="GHEA Grapalat"/>
                <w:color w:val="000000" w:themeColor="text1"/>
                <w:sz w:val="22"/>
              </w:rPr>
              <w:t>/____________________/</w:t>
            </w:r>
          </w:p>
          <w:p w14:paraId="57BA98C4" w14:textId="77777777" w:rsidR="00695415" w:rsidRPr="007B1288" w:rsidRDefault="00695415" w:rsidP="00695415">
            <w:pPr>
              <w:widowControl w:val="0"/>
              <w:ind w:left="3828" w:right="13"/>
              <w:jc w:val="both"/>
              <w:rPr>
                <w:rFonts w:ascii="GHEA Grapalat" w:hAnsi="GHEA Grapalat" w:cs="Sylfaen"/>
                <w:color w:val="000000" w:themeColor="text1"/>
                <w:sz w:val="22"/>
                <w:vertAlign w:val="superscript"/>
              </w:rPr>
            </w:pPr>
            <w:r w:rsidRPr="007B1288">
              <w:rPr>
                <w:rFonts w:ascii="GHEA Grapalat" w:hAnsi="GHEA Grapalat"/>
                <w:color w:val="000000" w:themeColor="text1"/>
                <w:sz w:val="22"/>
                <w:vertAlign w:val="superscript"/>
              </w:rPr>
              <w:t>подпись/</w:t>
            </w:r>
          </w:p>
          <w:p w14:paraId="2C8389D8" w14:textId="77777777" w:rsidR="00695415" w:rsidRPr="007B1288" w:rsidRDefault="00695415" w:rsidP="00695415">
            <w:pPr>
              <w:widowControl w:val="0"/>
              <w:rPr>
                <w:rFonts w:ascii="GHEA Grapalat" w:hAnsi="GHEA Grapalat" w:cs="Tahoma"/>
                <w:color w:val="000000" w:themeColor="text1"/>
                <w:sz w:val="22"/>
              </w:rPr>
            </w:pPr>
          </w:p>
          <w:p w14:paraId="4D4BF9DC" w14:textId="77777777" w:rsidR="00695415" w:rsidRPr="007B1288" w:rsidRDefault="00695415" w:rsidP="00695415">
            <w:pPr>
              <w:widowControl w:val="0"/>
              <w:rPr>
                <w:rFonts w:ascii="GHEA Grapalat" w:hAnsi="GHEA Grapalat" w:cs="Arial"/>
                <w:color w:val="000000" w:themeColor="text1"/>
                <w:sz w:val="22"/>
              </w:rPr>
            </w:pPr>
          </w:p>
        </w:tc>
        <w:tc>
          <w:tcPr>
            <w:tcW w:w="4520" w:type="dxa"/>
            <w:tcBorders>
              <w:top w:val="single" w:sz="4" w:space="0" w:color="auto"/>
              <w:left w:val="nil"/>
              <w:right w:val="single" w:sz="4" w:space="0" w:color="auto"/>
            </w:tcBorders>
            <w:noWrap/>
          </w:tcPr>
          <w:p w14:paraId="76BD5751" w14:textId="77777777" w:rsidR="00695415" w:rsidRPr="007B1288" w:rsidRDefault="00695415" w:rsidP="00695415">
            <w:pPr>
              <w:widowControl w:val="0"/>
              <w:rPr>
                <w:rFonts w:ascii="GHEA Grapalat" w:hAnsi="GHEA Grapalat" w:cs="Tahoma"/>
                <w:color w:val="000000" w:themeColor="text1"/>
                <w:sz w:val="22"/>
              </w:rPr>
            </w:pPr>
            <w:r w:rsidRPr="007B1288">
              <w:rPr>
                <w:rFonts w:ascii="GHEA Grapalat" w:hAnsi="GHEA Grapalat"/>
                <w:color w:val="000000" w:themeColor="text1"/>
                <w:sz w:val="22"/>
              </w:rPr>
              <w:t>23.а.</w:t>
            </w:r>
            <w:r w:rsidRPr="007B1288">
              <w:rPr>
                <w:rFonts w:ascii="GHEA Grapalat" w:hAnsi="GHEA Grapalat"/>
                <w:color w:val="000000" w:themeColor="text1"/>
                <w:sz w:val="22"/>
              </w:rPr>
              <w:tab/>
              <w:t xml:space="preserve"> Обслуживающая плательщика финансовая организация </w:t>
            </w:r>
          </w:p>
          <w:p w14:paraId="58CBBBEE" w14:textId="77777777" w:rsidR="00695415" w:rsidRPr="007B1288" w:rsidRDefault="00695415" w:rsidP="00695415">
            <w:pPr>
              <w:widowControl w:val="0"/>
              <w:rPr>
                <w:rFonts w:ascii="GHEA Grapalat" w:hAnsi="GHEA Grapalat" w:cs="Tahoma"/>
                <w:color w:val="000000" w:themeColor="text1"/>
                <w:sz w:val="22"/>
              </w:rPr>
            </w:pPr>
          </w:p>
          <w:p w14:paraId="1AF57CE5" w14:textId="77777777" w:rsidR="00695415" w:rsidRPr="007B1288" w:rsidRDefault="00695415" w:rsidP="00695415">
            <w:pPr>
              <w:widowControl w:val="0"/>
              <w:jc w:val="right"/>
              <w:rPr>
                <w:rFonts w:ascii="GHEA Grapalat" w:hAnsi="GHEA Grapalat" w:cs="Tahoma"/>
                <w:color w:val="000000" w:themeColor="text1"/>
                <w:sz w:val="22"/>
              </w:rPr>
            </w:pPr>
            <w:r w:rsidRPr="007B1288">
              <w:rPr>
                <w:rFonts w:ascii="GHEA Grapalat" w:hAnsi="GHEA Grapalat"/>
                <w:color w:val="000000" w:themeColor="text1"/>
                <w:sz w:val="22"/>
              </w:rPr>
              <w:t>/____________________/</w:t>
            </w:r>
          </w:p>
          <w:p w14:paraId="56C51217" w14:textId="77777777" w:rsidR="00695415" w:rsidRPr="007B1288" w:rsidRDefault="00695415" w:rsidP="00695415">
            <w:pPr>
              <w:widowControl w:val="0"/>
              <w:ind w:right="983"/>
              <w:jc w:val="right"/>
              <w:rPr>
                <w:rFonts w:ascii="GHEA Grapalat" w:hAnsi="GHEA Grapalat" w:cs="Sylfaen"/>
                <w:color w:val="000000" w:themeColor="text1"/>
                <w:sz w:val="22"/>
                <w:vertAlign w:val="superscript"/>
              </w:rPr>
            </w:pPr>
            <w:r w:rsidRPr="007B1288">
              <w:rPr>
                <w:rFonts w:ascii="GHEA Grapalat" w:hAnsi="GHEA Grapalat"/>
                <w:color w:val="000000" w:themeColor="text1"/>
                <w:sz w:val="22"/>
                <w:vertAlign w:val="superscript"/>
              </w:rPr>
              <w:t>/подпись/</w:t>
            </w:r>
          </w:p>
          <w:p w14:paraId="6153DF56" w14:textId="77777777" w:rsidR="00695415" w:rsidRPr="007B1288" w:rsidRDefault="00695415" w:rsidP="00695415">
            <w:pPr>
              <w:widowControl w:val="0"/>
              <w:rPr>
                <w:rFonts w:ascii="GHEA Grapalat" w:hAnsi="GHEA Grapalat" w:cs="Arial"/>
                <w:color w:val="000000" w:themeColor="text1"/>
                <w:sz w:val="22"/>
              </w:rPr>
            </w:pPr>
          </w:p>
        </w:tc>
      </w:tr>
      <w:tr w:rsidR="00695415" w:rsidRPr="007B1288" w14:paraId="6CA98666" w14:textId="77777777" w:rsidTr="00695415">
        <w:trPr>
          <w:trHeight w:val="85"/>
        </w:trPr>
        <w:tc>
          <w:tcPr>
            <w:tcW w:w="6117" w:type="dxa"/>
            <w:tcBorders>
              <w:top w:val="nil"/>
              <w:left w:val="single" w:sz="4" w:space="0" w:color="auto"/>
              <w:bottom w:val="single" w:sz="4" w:space="0" w:color="auto"/>
              <w:right w:val="single" w:sz="4" w:space="0" w:color="auto"/>
            </w:tcBorders>
            <w:noWrap/>
            <w:vAlign w:val="bottom"/>
          </w:tcPr>
          <w:p w14:paraId="7CA71ACA" w14:textId="77777777" w:rsidR="00695415" w:rsidRPr="007B1288" w:rsidRDefault="00695415" w:rsidP="00695415">
            <w:pPr>
              <w:widowControl w:val="0"/>
              <w:rPr>
                <w:rFonts w:ascii="GHEA Grapalat" w:hAnsi="GHEA Grapalat"/>
                <w:color w:val="000000" w:themeColor="text1"/>
                <w:sz w:val="22"/>
              </w:rPr>
            </w:pPr>
            <w:r w:rsidRPr="007B1288">
              <w:rPr>
                <w:rFonts w:ascii="GHEA Grapalat" w:hAnsi="GHEA Grapalat"/>
                <w:color w:val="000000" w:themeColor="text1"/>
                <w:sz w:val="22"/>
              </w:rPr>
              <w:t>24.б.</w:t>
            </w:r>
            <w:r w:rsidRPr="007B1288">
              <w:rPr>
                <w:rFonts w:ascii="GHEA Grapalat" w:hAnsi="GHEA Grapalat"/>
                <w:color w:val="000000" w:themeColor="text1"/>
                <w:sz w:val="22"/>
              </w:rPr>
              <w:tab/>
            </w:r>
          </w:p>
          <w:p w14:paraId="31BBB351" w14:textId="77777777" w:rsidR="00695415" w:rsidRPr="007B1288" w:rsidRDefault="00695415" w:rsidP="00695415">
            <w:pPr>
              <w:widowControl w:val="0"/>
              <w:jc w:val="right"/>
              <w:rPr>
                <w:rFonts w:ascii="GHEA Grapalat" w:hAnsi="GHEA Grapalat" w:cs="Sylfaen"/>
                <w:color w:val="000000" w:themeColor="text1"/>
                <w:sz w:val="22"/>
              </w:rPr>
            </w:pPr>
            <w:r w:rsidRPr="007B1288">
              <w:rPr>
                <w:rFonts w:ascii="GHEA Grapalat" w:hAnsi="GHEA Grapalat"/>
                <w:color w:val="000000" w:themeColor="text1"/>
                <w:sz w:val="22"/>
              </w:rPr>
              <w:t>М. П.</w:t>
            </w:r>
          </w:p>
          <w:p w14:paraId="08DAEEB0" w14:textId="77777777" w:rsidR="00695415" w:rsidRPr="007B1288" w:rsidRDefault="00695415" w:rsidP="00695415">
            <w:pPr>
              <w:widowControl w:val="0"/>
              <w:rPr>
                <w:rFonts w:ascii="GHEA Grapalat" w:hAnsi="GHEA Grapalat" w:cs="Sylfaen"/>
                <w:color w:val="000000" w:themeColor="text1"/>
                <w:sz w:val="22"/>
              </w:rPr>
            </w:pPr>
          </w:p>
          <w:p w14:paraId="52039B9F" w14:textId="77777777" w:rsidR="00695415" w:rsidRPr="007B1288" w:rsidRDefault="00695415" w:rsidP="00695415">
            <w:pPr>
              <w:widowControl w:val="0"/>
              <w:ind w:right="155"/>
              <w:jc w:val="right"/>
              <w:rPr>
                <w:rFonts w:ascii="GHEA Grapalat" w:hAnsi="GHEA Grapalat" w:cs="Sylfaen"/>
                <w:color w:val="000000" w:themeColor="text1"/>
                <w:sz w:val="22"/>
                <w:lang w:val="en-US"/>
              </w:rPr>
            </w:pPr>
            <w:r w:rsidRPr="007B1288">
              <w:rPr>
                <w:rFonts w:ascii="GHEA Grapalat" w:hAnsi="GHEA Grapalat"/>
                <w:color w:val="000000" w:themeColor="text1"/>
                <w:sz w:val="22"/>
              </w:rPr>
              <w:t xml:space="preserve">24.в"___" ___ 20___ г. </w:t>
            </w:r>
          </w:p>
        </w:tc>
        <w:tc>
          <w:tcPr>
            <w:tcW w:w="4520" w:type="dxa"/>
            <w:tcBorders>
              <w:top w:val="nil"/>
              <w:left w:val="nil"/>
              <w:bottom w:val="single" w:sz="4" w:space="0" w:color="auto"/>
              <w:right w:val="single" w:sz="4" w:space="0" w:color="auto"/>
            </w:tcBorders>
            <w:noWrap/>
            <w:vAlign w:val="bottom"/>
          </w:tcPr>
          <w:p w14:paraId="6F75F9C0" w14:textId="77777777" w:rsidR="00695415" w:rsidRPr="007B1288" w:rsidRDefault="00695415" w:rsidP="00695415">
            <w:pPr>
              <w:widowControl w:val="0"/>
              <w:tabs>
                <w:tab w:val="left" w:pos="4554"/>
              </w:tabs>
              <w:rPr>
                <w:rFonts w:ascii="GHEA Grapalat" w:hAnsi="GHEA Grapalat"/>
                <w:color w:val="000000" w:themeColor="text1"/>
                <w:sz w:val="22"/>
              </w:rPr>
            </w:pPr>
            <w:r w:rsidRPr="007B1288">
              <w:rPr>
                <w:rFonts w:ascii="GHEA Grapalat" w:hAnsi="GHEA Grapalat"/>
                <w:color w:val="000000" w:themeColor="text1"/>
                <w:sz w:val="22"/>
              </w:rPr>
              <w:t>23.б.</w:t>
            </w:r>
          </w:p>
          <w:p w14:paraId="1BFB3689" w14:textId="77777777" w:rsidR="00695415" w:rsidRPr="007B1288" w:rsidRDefault="00695415" w:rsidP="00695415">
            <w:pPr>
              <w:widowControl w:val="0"/>
              <w:tabs>
                <w:tab w:val="left" w:pos="4554"/>
              </w:tabs>
              <w:jc w:val="right"/>
              <w:rPr>
                <w:rFonts w:ascii="GHEA Grapalat" w:hAnsi="GHEA Grapalat" w:cs="Sylfaen"/>
                <w:color w:val="000000" w:themeColor="text1"/>
                <w:sz w:val="22"/>
              </w:rPr>
            </w:pPr>
            <w:r w:rsidRPr="007B1288">
              <w:rPr>
                <w:rFonts w:ascii="GHEA Grapalat" w:hAnsi="GHEA Grapalat"/>
                <w:color w:val="000000" w:themeColor="text1"/>
                <w:sz w:val="22"/>
              </w:rPr>
              <w:t>М. П.</w:t>
            </w:r>
          </w:p>
          <w:p w14:paraId="0F67DBF2" w14:textId="77777777" w:rsidR="00695415" w:rsidRPr="007B1288" w:rsidRDefault="00695415" w:rsidP="00695415">
            <w:pPr>
              <w:widowControl w:val="0"/>
              <w:rPr>
                <w:rFonts w:ascii="GHEA Grapalat" w:hAnsi="GHEA Grapalat"/>
                <w:color w:val="000000" w:themeColor="text1"/>
                <w:sz w:val="22"/>
              </w:rPr>
            </w:pPr>
          </w:p>
          <w:p w14:paraId="1E6D92E8" w14:textId="77777777" w:rsidR="00695415" w:rsidRPr="007B1288" w:rsidRDefault="00695415" w:rsidP="00695415">
            <w:pPr>
              <w:widowControl w:val="0"/>
              <w:jc w:val="right"/>
              <w:rPr>
                <w:rFonts w:ascii="GHEA Grapalat" w:hAnsi="GHEA Grapalat" w:cs="Sylfaen"/>
                <w:color w:val="000000" w:themeColor="text1"/>
                <w:sz w:val="22"/>
              </w:rPr>
            </w:pPr>
            <w:r w:rsidRPr="007B1288">
              <w:rPr>
                <w:rFonts w:ascii="GHEA Grapalat" w:hAnsi="GHEA Grapalat"/>
                <w:color w:val="000000" w:themeColor="text1"/>
                <w:sz w:val="22"/>
              </w:rPr>
              <w:t>23.в Дата исполнения: "___" ___ 20___г.</w:t>
            </w:r>
          </w:p>
        </w:tc>
      </w:tr>
    </w:tbl>
    <w:p w14:paraId="3E95F921" w14:textId="77777777" w:rsidR="00E752B6" w:rsidRPr="007B1288" w:rsidRDefault="00E752B6" w:rsidP="001C25FC">
      <w:pPr>
        <w:ind w:left="-270"/>
        <w:jc w:val="both"/>
        <w:rPr>
          <w:rFonts w:ascii="GHEA Grapalat" w:hAnsi="GHEA Grapalat" w:cs="Sylfaen"/>
          <w:color w:val="000000" w:themeColor="text1"/>
          <w:sz w:val="20"/>
          <w:szCs w:val="20"/>
          <w:lang w:val="hy-AM"/>
        </w:rPr>
      </w:pPr>
    </w:p>
    <w:p w14:paraId="1A834D6B" w14:textId="77777777" w:rsidR="00BE2572" w:rsidRPr="007B1288" w:rsidRDefault="00BE2572" w:rsidP="001C25FC">
      <w:pPr>
        <w:ind w:left="-270"/>
        <w:jc w:val="both"/>
        <w:rPr>
          <w:rFonts w:ascii="GHEA Grapalat" w:hAnsi="GHEA Grapalat" w:cs="Sylfaen"/>
          <w:color w:val="000000" w:themeColor="text1"/>
          <w:sz w:val="20"/>
          <w:szCs w:val="20"/>
        </w:rPr>
      </w:pPr>
      <w:r w:rsidRPr="007B1288">
        <w:rPr>
          <w:rFonts w:ascii="GHEA Grapalat" w:hAnsi="GHEA Grapalat" w:cs="Sylfaen"/>
          <w:color w:val="000000" w:themeColor="text1"/>
          <w:sz w:val="20"/>
          <w:szCs w:val="20"/>
        </w:rPr>
        <w:t xml:space="preserve">*  </w:t>
      </w:r>
      <w:r w:rsidRPr="007B1288">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A3DC0F6" w14:textId="77777777" w:rsidR="00BE2572" w:rsidRPr="007B1288" w:rsidRDefault="00BE2572" w:rsidP="00A04A2E">
      <w:pPr>
        <w:jc w:val="both"/>
        <w:rPr>
          <w:rFonts w:ascii="GHEA Grapalat" w:hAnsi="GHEA Grapalat" w:cs="Sylfaen"/>
          <w:color w:val="000000" w:themeColor="text1"/>
          <w:sz w:val="20"/>
          <w:szCs w:val="20"/>
        </w:rPr>
      </w:pPr>
    </w:p>
    <w:p w14:paraId="6E2074F5" w14:textId="77777777" w:rsidR="00695415" w:rsidRPr="007B1288" w:rsidRDefault="00695415" w:rsidP="00A04A2E">
      <w:pPr>
        <w:widowControl w:val="0"/>
        <w:spacing w:after="160"/>
        <w:ind w:left="-270" w:right="565"/>
        <w:jc w:val="center"/>
        <w:rPr>
          <w:rFonts w:ascii="GHEA Grapalat" w:hAnsi="GHEA Grapalat"/>
          <w:b/>
          <w:color w:val="000000" w:themeColor="text1"/>
          <w:sz w:val="20"/>
          <w:szCs w:val="20"/>
        </w:rPr>
      </w:pPr>
    </w:p>
    <w:p w14:paraId="6E33C1CE" w14:textId="77777777" w:rsidR="00695415" w:rsidRPr="007B1288" w:rsidRDefault="00695415" w:rsidP="00A04A2E">
      <w:pPr>
        <w:widowControl w:val="0"/>
        <w:spacing w:after="160"/>
        <w:ind w:left="-270" w:right="565"/>
        <w:jc w:val="center"/>
        <w:rPr>
          <w:rFonts w:ascii="GHEA Grapalat" w:hAnsi="GHEA Grapalat"/>
          <w:b/>
          <w:color w:val="000000" w:themeColor="text1"/>
          <w:sz w:val="20"/>
          <w:szCs w:val="20"/>
        </w:rPr>
      </w:pPr>
    </w:p>
    <w:p w14:paraId="529EDDC4" w14:textId="77777777" w:rsidR="00695415" w:rsidRPr="007B1288" w:rsidRDefault="00695415" w:rsidP="00A04A2E">
      <w:pPr>
        <w:widowControl w:val="0"/>
        <w:spacing w:after="160"/>
        <w:ind w:left="-270" w:right="565"/>
        <w:jc w:val="center"/>
        <w:rPr>
          <w:rFonts w:ascii="GHEA Grapalat" w:hAnsi="GHEA Grapalat"/>
          <w:b/>
          <w:color w:val="000000" w:themeColor="text1"/>
          <w:sz w:val="20"/>
          <w:szCs w:val="20"/>
        </w:rPr>
      </w:pPr>
    </w:p>
    <w:p w14:paraId="33AE91A1" w14:textId="77777777" w:rsidR="00695415" w:rsidRPr="007B1288" w:rsidRDefault="00695415" w:rsidP="00A04A2E">
      <w:pPr>
        <w:widowControl w:val="0"/>
        <w:spacing w:after="160"/>
        <w:ind w:left="-270" w:right="565"/>
        <w:jc w:val="center"/>
        <w:rPr>
          <w:rFonts w:ascii="GHEA Grapalat" w:hAnsi="GHEA Grapalat"/>
          <w:b/>
          <w:color w:val="000000" w:themeColor="text1"/>
          <w:sz w:val="20"/>
          <w:szCs w:val="20"/>
        </w:rPr>
      </w:pPr>
    </w:p>
    <w:p w14:paraId="4B1596C5" w14:textId="77777777" w:rsidR="00695415" w:rsidRPr="007B1288" w:rsidRDefault="00695415" w:rsidP="00A04A2E">
      <w:pPr>
        <w:widowControl w:val="0"/>
        <w:spacing w:after="160"/>
        <w:ind w:left="-270" w:right="565"/>
        <w:jc w:val="center"/>
        <w:rPr>
          <w:rFonts w:ascii="GHEA Grapalat" w:hAnsi="GHEA Grapalat"/>
          <w:b/>
          <w:color w:val="000000" w:themeColor="text1"/>
          <w:sz w:val="20"/>
          <w:szCs w:val="20"/>
        </w:rPr>
      </w:pPr>
    </w:p>
    <w:p w14:paraId="1645CFC5" w14:textId="77777777" w:rsidR="00BE2572" w:rsidRPr="007B1288" w:rsidRDefault="00BE2572" w:rsidP="00695415">
      <w:pPr>
        <w:widowControl w:val="0"/>
        <w:spacing w:after="160"/>
        <w:ind w:right="565"/>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lastRenderedPageBreak/>
        <w:t xml:space="preserve">Обязательные реквизиты платежного требования </w:t>
      </w:r>
      <w:r w:rsidRPr="007B1288">
        <w:rPr>
          <w:rFonts w:ascii="GHEA Grapalat" w:hAnsi="GHEA Grapalat"/>
          <w:b/>
          <w:color w:val="000000" w:themeColor="text1"/>
          <w:sz w:val="20"/>
          <w:szCs w:val="20"/>
        </w:rPr>
        <w:br/>
        <w:t>и руководство по его заполнению</w:t>
      </w:r>
    </w:p>
    <w:tbl>
      <w:tblPr>
        <w:tblW w:w="10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530"/>
        <w:gridCol w:w="2250"/>
        <w:gridCol w:w="2880"/>
        <w:gridCol w:w="3484"/>
      </w:tblGrid>
      <w:tr w:rsidR="00B138F3" w:rsidRPr="007B1288" w14:paraId="2467B813" w14:textId="77777777" w:rsidTr="00A04A2E">
        <w:trPr>
          <w:tblHeader/>
          <w:jc w:val="center"/>
        </w:trPr>
        <w:tc>
          <w:tcPr>
            <w:tcW w:w="604" w:type="dxa"/>
            <w:tcBorders>
              <w:top w:val="single" w:sz="4" w:space="0" w:color="auto"/>
              <w:left w:val="single" w:sz="4" w:space="0" w:color="auto"/>
              <w:bottom w:val="single" w:sz="4" w:space="0" w:color="auto"/>
              <w:right w:val="single" w:sz="4" w:space="0" w:color="auto"/>
            </w:tcBorders>
            <w:vAlign w:val="center"/>
          </w:tcPr>
          <w:p w14:paraId="0F4087FE"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П/Н</w:t>
            </w:r>
          </w:p>
        </w:tc>
        <w:tc>
          <w:tcPr>
            <w:tcW w:w="1530" w:type="dxa"/>
            <w:tcBorders>
              <w:top w:val="single" w:sz="4" w:space="0" w:color="auto"/>
              <w:left w:val="single" w:sz="4" w:space="0" w:color="auto"/>
              <w:bottom w:val="single" w:sz="4" w:space="0" w:color="auto"/>
              <w:right w:val="single" w:sz="4" w:space="0" w:color="auto"/>
            </w:tcBorders>
          </w:tcPr>
          <w:p w14:paraId="39ADE36E" w14:textId="77777777" w:rsidR="00BE2572" w:rsidRPr="007B1288" w:rsidRDefault="00BE2572" w:rsidP="00A04A2E">
            <w:pPr>
              <w:widowControl w:val="0"/>
              <w:spacing w:after="120"/>
              <w:ind w:left="-309" w:right="-150" w:hanging="10"/>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Реквизиты документа "Платежное требование"</w:t>
            </w:r>
          </w:p>
        </w:tc>
        <w:tc>
          <w:tcPr>
            <w:tcW w:w="2250" w:type="dxa"/>
            <w:tcBorders>
              <w:top w:val="single" w:sz="4" w:space="0" w:color="auto"/>
              <w:left w:val="single" w:sz="4" w:space="0" w:color="auto"/>
              <w:bottom w:val="single" w:sz="4" w:space="0" w:color="auto"/>
              <w:right w:val="single" w:sz="4" w:space="0" w:color="auto"/>
            </w:tcBorders>
          </w:tcPr>
          <w:p w14:paraId="5EFAC9BA" w14:textId="77777777" w:rsidR="00BE2572" w:rsidRPr="007B1288" w:rsidRDefault="00BE2572" w:rsidP="00A04A2E">
            <w:pPr>
              <w:widowControl w:val="0"/>
              <w:spacing w:after="120"/>
              <w:ind w:left="196"/>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Наличие указанного поля/</w:t>
            </w:r>
          </w:p>
          <w:p w14:paraId="5619CB72" w14:textId="77777777" w:rsidR="00BE2572" w:rsidRPr="007B1288" w:rsidRDefault="00BE2572" w:rsidP="00A04A2E">
            <w:pPr>
              <w:widowControl w:val="0"/>
              <w:spacing w:after="120"/>
              <w:ind w:left="196"/>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реквизита в документе</w:t>
            </w:r>
          </w:p>
        </w:tc>
        <w:tc>
          <w:tcPr>
            <w:tcW w:w="2880" w:type="dxa"/>
            <w:tcBorders>
              <w:top w:val="single" w:sz="4" w:space="0" w:color="auto"/>
              <w:left w:val="single" w:sz="4" w:space="0" w:color="auto"/>
              <w:bottom w:val="single" w:sz="4" w:space="0" w:color="auto"/>
              <w:right w:val="single" w:sz="4" w:space="0" w:color="auto"/>
            </w:tcBorders>
          </w:tcPr>
          <w:p w14:paraId="369EBD51" w14:textId="77777777" w:rsidR="00BE2572" w:rsidRPr="007B1288" w:rsidRDefault="00BE2572" w:rsidP="00A04A2E">
            <w:pPr>
              <w:widowControl w:val="0"/>
              <w:spacing w:after="120"/>
              <w:ind w:left="196"/>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Требование о заполнении реквизита</w:t>
            </w:r>
          </w:p>
          <w:p w14:paraId="02D18B4B" w14:textId="77777777" w:rsidR="00BE2572" w:rsidRPr="007B1288" w:rsidRDefault="00BE2572" w:rsidP="00A04A2E">
            <w:pPr>
              <w:widowControl w:val="0"/>
              <w:spacing w:after="120"/>
              <w:ind w:left="196"/>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(в связи с процессом закупки)</w:t>
            </w:r>
          </w:p>
        </w:tc>
        <w:tc>
          <w:tcPr>
            <w:tcW w:w="3484" w:type="dxa"/>
            <w:tcBorders>
              <w:top w:val="single" w:sz="4" w:space="0" w:color="auto"/>
              <w:left w:val="single" w:sz="4" w:space="0" w:color="auto"/>
              <w:bottom w:val="single" w:sz="4" w:space="0" w:color="auto"/>
              <w:right w:val="single" w:sz="4" w:space="0" w:color="auto"/>
            </w:tcBorders>
          </w:tcPr>
          <w:p w14:paraId="3BD97EEF" w14:textId="77777777" w:rsidR="00BE2572" w:rsidRPr="007B1288" w:rsidRDefault="00BE2572" w:rsidP="00A04A2E">
            <w:pPr>
              <w:widowControl w:val="0"/>
              <w:spacing w:after="120"/>
              <w:ind w:left="196"/>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Сторона,</w:t>
            </w:r>
          </w:p>
          <w:p w14:paraId="21E763A1" w14:textId="77777777" w:rsidR="00BE2572" w:rsidRPr="007B1288" w:rsidRDefault="00BE2572" w:rsidP="00A04A2E">
            <w:pPr>
              <w:widowControl w:val="0"/>
              <w:spacing w:after="120"/>
              <w:ind w:left="196"/>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заполняющая реквизит</w:t>
            </w:r>
          </w:p>
          <w:p w14:paraId="44E5E8EF" w14:textId="77777777" w:rsidR="00BE2572" w:rsidRPr="007B1288" w:rsidRDefault="00BE2572" w:rsidP="00A04A2E">
            <w:pPr>
              <w:widowControl w:val="0"/>
              <w:spacing w:after="120"/>
              <w:ind w:left="196"/>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бенефициар или плательщик</w:t>
            </w:r>
          </w:p>
          <w:p w14:paraId="432603AC" w14:textId="77777777" w:rsidR="00BE2572" w:rsidRPr="007B1288" w:rsidRDefault="00BE2572" w:rsidP="00A04A2E">
            <w:pPr>
              <w:widowControl w:val="0"/>
              <w:spacing w:after="120"/>
              <w:ind w:left="196"/>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(в связи с процессом закупки)</w:t>
            </w:r>
          </w:p>
        </w:tc>
      </w:tr>
      <w:tr w:rsidR="00B138F3" w:rsidRPr="007B1288" w14:paraId="2FD5E0E6" w14:textId="77777777" w:rsidTr="00A04A2E">
        <w:trPr>
          <w:tblHeader/>
          <w:jc w:val="center"/>
        </w:trPr>
        <w:tc>
          <w:tcPr>
            <w:tcW w:w="604" w:type="dxa"/>
            <w:tcBorders>
              <w:top w:val="single" w:sz="4" w:space="0" w:color="auto"/>
              <w:left w:val="single" w:sz="4" w:space="0" w:color="auto"/>
              <w:bottom w:val="single" w:sz="4" w:space="0" w:color="auto"/>
              <w:right w:val="single" w:sz="4" w:space="0" w:color="auto"/>
            </w:tcBorders>
            <w:vAlign w:val="center"/>
          </w:tcPr>
          <w:p w14:paraId="3A0D7B88" w14:textId="77777777" w:rsidR="00BE2572" w:rsidRPr="007B1288" w:rsidRDefault="00BE2572" w:rsidP="00A04A2E">
            <w:pPr>
              <w:widowControl w:val="0"/>
              <w:spacing w:after="120"/>
              <w:ind w:left="-309" w:right="-150" w:firstLine="265"/>
              <w:jc w:val="both"/>
              <w:rPr>
                <w:rFonts w:ascii="GHEA Grapalat" w:hAnsi="GHEA Grapalat"/>
                <w:b/>
                <w:color w:val="000000" w:themeColor="text1"/>
                <w:sz w:val="14"/>
                <w:szCs w:val="14"/>
              </w:rPr>
            </w:pPr>
            <w:r w:rsidRPr="007B1288">
              <w:rPr>
                <w:rFonts w:ascii="GHEA Grapalat" w:hAnsi="GHEA Grapalat"/>
                <w:b/>
                <w:color w:val="000000" w:themeColor="text1"/>
                <w:sz w:val="14"/>
                <w:szCs w:val="14"/>
              </w:rPr>
              <w:t>1</w:t>
            </w:r>
          </w:p>
        </w:tc>
        <w:tc>
          <w:tcPr>
            <w:tcW w:w="1530" w:type="dxa"/>
            <w:tcBorders>
              <w:top w:val="single" w:sz="4" w:space="0" w:color="auto"/>
              <w:left w:val="single" w:sz="4" w:space="0" w:color="auto"/>
              <w:bottom w:val="single" w:sz="4" w:space="0" w:color="auto"/>
              <w:right w:val="single" w:sz="4" w:space="0" w:color="auto"/>
            </w:tcBorders>
          </w:tcPr>
          <w:p w14:paraId="3248E6F3" w14:textId="77777777" w:rsidR="00BE2572" w:rsidRPr="007B1288" w:rsidRDefault="00BE2572" w:rsidP="00A04A2E">
            <w:pPr>
              <w:widowControl w:val="0"/>
              <w:spacing w:after="120"/>
              <w:ind w:left="-309" w:right="-150" w:hanging="10"/>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2</w:t>
            </w:r>
          </w:p>
        </w:tc>
        <w:tc>
          <w:tcPr>
            <w:tcW w:w="2250" w:type="dxa"/>
            <w:tcBorders>
              <w:top w:val="single" w:sz="4" w:space="0" w:color="auto"/>
              <w:left w:val="single" w:sz="4" w:space="0" w:color="auto"/>
              <w:bottom w:val="single" w:sz="4" w:space="0" w:color="auto"/>
              <w:right w:val="single" w:sz="4" w:space="0" w:color="auto"/>
            </w:tcBorders>
          </w:tcPr>
          <w:p w14:paraId="31D0CA40" w14:textId="77777777" w:rsidR="00BE2572" w:rsidRPr="007B1288" w:rsidRDefault="00BE2572" w:rsidP="00A04A2E">
            <w:pPr>
              <w:widowControl w:val="0"/>
              <w:spacing w:after="120"/>
              <w:ind w:left="196"/>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3</w:t>
            </w:r>
          </w:p>
        </w:tc>
        <w:tc>
          <w:tcPr>
            <w:tcW w:w="2880" w:type="dxa"/>
            <w:tcBorders>
              <w:top w:val="single" w:sz="4" w:space="0" w:color="auto"/>
              <w:left w:val="single" w:sz="4" w:space="0" w:color="auto"/>
              <w:bottom w:val="single" w:sz="4" w:space="0" w:color="auto"/>
              <w:right w:val="single" w:sz="4" w:space="0" w:color="auto"/>
            </w:tcBorders>
          </w:tcPr>
          <w:p w14:paraId="31EBC827" w14:textId="77777777" w:rsidR="00BE2572" w:rsidRPr="007B1288" w:rsidRDefault="00BE2572" w:rsidP="00A04A2E">
            <w:pPr>
              <w:widowControl w:val="0"/>
              <w:spacing w:after="120"/>
              <w:ind w:left="196"/>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4</w:t>
            </w:r>
          </w:p>
        </w:tc>
        <w:tc>
          <w:tcPr>
            <w:tcW w:w="3484" w:type="dxa"/>
            <w:tcBorders>
              <w:top w:val="single" w:sz="4" w:space="0" w:color="auto"/>
              <w:left w:val="single" w:sz="4" w:space="0" w:color="auto"/>
              <w:bottom w:val="single" w:sz="4" w:space="0" w:color="auto"/>
              <w:right w:val="single" w:sz="4" w:space="0" w:color="auto"/>
            </w:tcBorders>
          </w:tcPr>
          <w:p w14:paraId="3D6A3DE9" w14:textId="77777777" w:rsidR="00BE2572" w:rsidRPr="007B1288" w:rsidRDefault="00BE2572" w:rsidP="00A04A2E">
            <w:pPr>
              <w:widowControl w:val="0"/>
              <w:spacing w:after="120"/>
              <w:ind w:left="196"/>
              <w:jc w:val="center"/>
              <w:rPr>
                <w:rFonts w:ascii="GHEA Grapalat" w:hAnsi="GHEA Grapalat"/>
                <w:b/>
                <w:color w:val="000000" w:themeColor="text1"/>
                <w:sz w:val="14"/>
                <w:szCs w:val="14"/>
              </w:rPr>
            </w:pPr>
            <w:r w:rsidRPr="007B1288">
              <w:rPr>
                <w:rFonts w:ascii="GHEA Grapalat" w:hAnsi="GHEA Grapalat"/>
                <w:b/>
                <w:color w:val="000000" w:themeColor="text1"/>
                <w:sz w:val="14"/>
                <w:szCs w:val="14"/>
              </w:rPr>
              <w:t>5</w:t>
            </w:r>
          </w:p>
        </w:tc>
      </w:tr>
      <w:tr w:rsidR="00B138F3" w:rsidRPr="007B1288" w14:paraId="1479DF8F"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3B219572"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1.</w:t>
            </w:r>
          </w:p>
        </w:tc>
        <w:tc>
          <w:tcPr>
            <w:tcW w:w="1530" w:type="dxa"/>
            <w:tcBorders>
              <w:top w:val="single" w:sz="4" w:space="0" w:color="auto"/>
              <w:left w:val="single" w:sz="4" w:space="0" w:color="auto"/>
              <w:bottom w:val="single" w:sz="4" w:space="0" w:color="auto"/>
              <w:right w:val="single" w:sz="4" w:space="0" w:color="auto"/>
            </w:tcBorders>
          </w:tcPr>
          <w:p w14:paraId="126F119B"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наименование документа</w:t>
            </w:r>
          </w:p>
        </w:tc>
        <w:tc>
          <w:tcPr>
            <w:tcW w:w="2250" w:type="dxa"/>
            <w:tcBorders>
              <w:top w:val="single" w:sz="4" w:space="0" w:color="auto"/>
              <w:left w:val="single" w:sz="4" w:space="0" w:color="auto"/>
              <w:bottom w:val="single" w:sz="4" w:space="0" w:color="auto"/>
              <w:right w:val="single" w:sz="4" w:space="0" w:color="auto"/>
            </w:tcBorders>
          </w:tcPr>
          <w:p w14:paraId="4A031CF5"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747ABEF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3484" w:type="dxa"/>
            <w:tcBorders>
              <w:top w:val="single" w:sz="4" w:space="0" w:color="auto"/>
              <w:left w:val="single" w:sz="4" w:space="0" w:color="auto"/>
              <w:bottom w:val="single" w:sz="4" w:space="0" w:color="auto"/>
              <w:right w:val="single" w:sz="4" w:space="0" w:color="auto"/>
            </w:tcBorders>
          </w:tcPr>
          <w:p w14:paraId="23FBF886"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на документе заранее заполнено "Платежное требование"</w:t>
            </w:r>
          </w:p>
        </w:tc>
      </w:tr>
      <w:tr w:rsidR="00B138F3" w:rsidRPr="007B1288" w14:paraId="2DFF4ACA"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2282313D"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w:t>
            </w:r>
          </w:p>
        </w:tc>
        <w:tc>
          <w:tcPr>
            <w:tcW w:w="1530" w:type="dxa"/>
            <w:tcBorders>
              <w:top w:val="single" w:sz="4" w:space="0" w:color="auto"/>
              <w:left w:val="single" w:sz="4" w:space="0" w:color="auto"/>
              <w:bottom w:val="single" w:sz="4" w:space="0" w:color="auto"/>
              <w:right w:val="single" w:sz="4" w:space="0" w:color="auto"/>
            </w:tcBorders>
          </w:tcPr>
          <w:p w14:paraId="77A7C527"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номер платежного требования</w:t>
            </w:r>
          </w:p>
        </w:tc>
        <w:tc>
          <w:tcPr>
            <w:tcW w:w="2250" w:type="dxa"/>
            <w:tcBorders>
              <w:top w:val="single" w:sz="4" w:space="0" w:color="auto"/>
              <w:left w:val="single" w:sz="4" w:space="0" w:color="auto"/>
              <w:bottom w:val="single" w:sz="4" w:space="0" w:color="auto"/>
              <w:right w:val="single" w:sz="4" w:space="0" w:color="auto"/>
            </w:tcBorders>
          </w:tcPr>
          <w:p w14:paraId="7A435AC2"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04FDAC68"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3484" w:type="dxa"/>
            <w:tcBorders>
              <w:top w:val="single" w:sz="4" w:space="0" w:color="auto"/>
              <w:left w:val="single" w:sz="4" w:space="0" w:color="auto"/>
              <w:bottom w:val="single" w:sz="4" w:space="0" w:color="auto"/>
              <w:right w:val="single" w:sz="4" w:space="0" w:color="auto"/>
            </w:tcBorders>
          </w:tcPr>
          <w:p w14:paraId="12CBC2DD"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бенефициаром при представлении платежного требования в банк плательщика</w:t>
            </w:r>
          </w:p>
        </w:tc>
      </w:tr>
      <w:tr w:rsidR="00B138F3" w:rsidRPr="007B1288" w14:paraId="34F6C967"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35E4EB32"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3.</w:t>
            </w:r>
          </w:p>
        </w:tc>
        <w:tc>
          <w:tcPr>
            <w:tcW w:w="1530" w:type="dxa"/>
            <w:tcBorders>
              <w:top w:val="single" w:sz="4" w:space="0" w:color="auto"/>
              <w:left w:val="single" w:sz="4" w:space="0" w:color="auto"/>
              <w:bottom w:val="single" w:sz="4" w:space="0" w:color="auto"/>
              <w:right w:val="single" w:sz="4" w:space="0" w:color="auto"/>
            </w:tcBorders>
          </w:tcPr>
          <w:p w14:paraId="2A1F9F67"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дата представления</w:t>
            </w:r>
          </w:p>
        </w:tc>
        <w:tc>
          <w:tcPr>
            <w:tcW w:w="2250" w:type="dxa"/>
            <w:tcBorders>
              <w:top w:val="single" w:sz="4" w:space="0" w:color="auto"/>
              <w:left w:val="single" w:sz="4" w:space="0" w:color="auto"/>
              <w:bottom w:val="single" w:sz="4" w:space="0" w:color="auto"/>
              <w:right w:val="single" w:sz="4" w:space="0" w:color="auto"/>
            </w:tcBorders>
          </w:tcPr>
          <w:p w14:paraId="1A32FBC7"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30F1AE1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42B0E6C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p>
        </w:tc>
        <w:tc>
          <w:tcPr>
            <w:tcW w:w="3484" w:type="dxa"/>
            <w:tcBorders>
              <w:top w:val="single" w:sz="4" w:space="0" w:color="auto"/>
              <w:left w:val="single" w:sz="4" w:space="0" w:color="auto"/>
              <w:bottom w:val="single" w:sz="4" w:space="0" w:color="auto"/>
              <w:right w:val="single" w:sz="4" w:space="0" w:color="auto"/>
            </w:tcBorders>
          </w:tcPr>
          <w:p w14:paraId="17911C49"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бенефициаром в день представления платежного требования в банк плательщика</w:t>
            </w:r>
          </w:p>
        </w:tc>
      </w:tr>
      <w:tr w:rsidR="00B138F3" w:rsidRPr="007B1288" w14:paraId="6C1C5475"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7A9946B0"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4.</w:t>
            </w:r>
          </w:p>
        </w:tc>
        <w:tc>
          <w:tcPr>
            <w:tcW w:w="1530" w:type="dxa"/>
            <w:tcBorders>
              <w:top w:val="single" w:sz="4" w:space="0" w:color="auto"/>
              <w:left w:val="single" w:sz="4" w:space="0" w:color="auto"/>
              <w:bottom w:val="single" w:sz="4" w:space="0" w:color="auto"/>
              <w:right w:val="single" w:sz="4" w:space="0" w:color="auto"/>
            </w:tcBorders>
          </w:tcPr>
          <w:p w14:paraId="6539B8B5"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Наименование или имя, фамилия плательщика</w:t>
            </w:r>
          </w:p>
        </w:tc>
        <w:tc>
          <w:tcPr>
            <w:tcW w:w="2250" w:type="dxa"/>
            <w:tcBorders>
              <w:top w:val="single" w:sz="4" w:space="0" w:color="auto"/>
              <w:left w:val="single" w:sz="4" w:space="0" w:color="auto"/>
              <w:bottom w:val="single" w:sz="4" w:space="0" w:color="auto"/>
              <w:right w:val="single" w:sz="4" w:space="0" w:color="auto"/>
            </w:tcBorders>
          </w:tcPr>
          <w:p w14:paraId="726FF1CF"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4B9C8E48"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500B3234"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3484" w:type="dxa"/>
            <w:tcBorders>
              <w:top w:val="single" w:sz="4" w:space="0" w:color="auto"/>
              <w:left w:val="single" w:sz="4" w:space="0" w:color="auto"/>
              <w:bottom w:val="single" w:sz="4" w:space="0" w:color="auto"/>
              <w:right w:val="single" w:sz="4" w:space="0" w:color="auto"/>
            </w:tcBorders>
          </w:tcPr>
          <w:p w14:paraId="5891CAC2"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плательщиком</w:t>
            </w:r>
          </w:p>
        </w:tc>
      </w:tr>
      <w:tr w:rsidR="00B138F3" w:rsidRPr="007B1288" w14:paraId="3F82BE8C"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15E1007F"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5.</w:t>
            </w:r>
          </w:p>
        </w:tc>
        <w:tc>
          <w:tcPr>
            <w:tcW w:w="1530" w:type="dxa"/>
            <w:tcBorders>
              <w:top w:val="single" w:sz="4" w:space="0" w:color="auto"/>
              <w:left w:val="single" w:sz="4" w:space="0" w:color="auto"/>
              <w:bottom w:val="single" w:sz="4" w:space="0" w:color="auto"/>
              <w:right w:val="single" w:sz="4" w:space="0" w:color="auto"/>
            </w:tcBorders>
          </w:tcPr>
          <w:p w14:paraId="73DCC281"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наименование финансовой организации (филиала), обслуживающей плательщика (банк плательщика)</w:t>
            </w:r>
          </w:p>
        </w:tc>
        <w:tc>
          <w:tcPr>
            <w:tcW w:w="2250" w:type="dxa"/>
            <w:tcBorders>
              <w:top w:val="single" w:sz="4" w:space="0" w:color="auto"/>
              <w:left w:val="single" w:sz="4" w:space="0" w:color="auto"/>
              <w:bottom w:val="single" w:sz="4" w:space="0" w:color="auto"/>
              <w:right w:val="single" w:sz="4" w:space="0" w:color="auto"/>
            </w:tcBorders>
          </w:tcPr>
          <w:p w14:paraId="771EBBCE"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7117D23B"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3484" w:type="dxa"/>
            <w:tcBorders>
              <w:top w:val="single" w:sz="4" w:space="0" w:color="auto"/>
              <w:left w:val="single" w:sz="4" w:space="0" w:color="auto"/>
              <w:bottom w:val="single" w:sz="4" w:space="0" w:color="auto"/>
              <w:right w:val="single" w:sz="4" w:space="0" w:color="auto"/>
            </w:tcBorders>
          </w:tcPr>
          <w:p w14:paraId="39E92023"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плательщиком</w:t>
            </w:r>
          </w:p>
        </w:tc>
      </w:tr>
      <w:tr w:rsidR="00B138F3" w:rsidRPr="007B1288" w14:paraId="623AF91D"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15D4E6EA"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6.</w:t>
            </w:r>
          </w:p>
        </w:tc>
        <w:tc>
          <w:tcPr>
            <w:tcW w:w="1530" w:type="dxa"/>
            <w:tcBorders>
              <w:top w:val="single" w:sz="4" w:space="0" w:color="auto"/>
              <w:left w:val="single" w:sz="4" w:space="0" w:color="auto"/>
              <w:bottom w:val="single" w:sz="4" w:space="0" w:color="auto"/>
              <w:right w:val="single" w:sz="4" w:space="0" w:color="auto"/>
            </w:tcBorders>
          </w:tcPr>
          <w:p w14:paraId="23AB619F"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номер счета плательщика</w:t>
            </w:r>
          </w:p>
        </w:tc>
        <w:tc>
          <w:tcPr>
            <w:tcW w:w="2250" w:type="dxa"/>
            <w:tcBorders>
              <w:top w:val="single" w:sz="4" w:space="0" w:color="auto"/>
              <w:left w:val="single" w:sz="4" w:space="0" w:color="auto"/>
              <w:bottom w:val="single" w:sz="4" w:space="0" w:color="auto"/>
              <w:right w:val="single" w:sz="4" w:space="0" w:color="auto"/>
            </w:tcBorders>
          </w:tcPr>
          <w:p w14:paraId="00CCD699"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4D516A26"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476200FB"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3484" w:type="dxa"/>
            <w:tcBorders>
              <w:top w:val="single" w:sz="4" w:space="0" w:color="auto"/>
              <w:left w:val="single" w:sz="4" w:space="0" w:color="auto"/>
              <w:bottom w:val="single" w:sz="4" w:space="0" w:color="auto"/>
              <w:right w:val="single" w:sz="4" w:space="0" w:color="auto"/>
            </w:tcBorders>
          </w:tcPr>
          <w:p w14:paraId="15CC85F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плательщиком</w:t>
            </w:r>
          </w:p>
        </w:tc>
      </w:tr>
      <w:tr w:rsidR="00B138F3" w:rsidRPr="007B1288" w14:paraId="39F3F15F"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0B73BED5"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7.</w:t>
            </w:r>
          </w:p>
        </w:tc>
        <w:tc>
          <w:tcPr>
            <w:tcW w:w="1530" w:type="dxa"/>
            <w:tcBorders>
              <w:top w:val="single" w:sz="4" w:space="0" w:color="auto"/>
              <w:left w:val="single" w:sz="4" w:space="0" w:color="auto"/>
              <w:bottom w:val="single" w:sz="4" w:space="0" w:color="auto"/>
              <w:right w:val="single" w:sz="4" w:space="0" w:color="auto"/>
            </w:tcBorders>
          </w:tcPr>
          <w:p w14:paraId="726C9711"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УНН плательщика</w:t>
            </w:r>
          </w:p>
        </w:tc>
        <w:tc>
          <w:tcPr>
            <w:tcW w:w="2250" w:type="dxa"/>
            <w:tcBorders>
              <w:top w:val="single" w:sz="4" w:space="0" w:color="auto"/>
              <w:left w:val="single" w:sz="4" w:space="0" w:color="auto"/>
              <w:bottom w:val="single" w:sz="4" w:space="0" w:color="auto"/>
              <w:right w:val="single" w:sz="4" w:space="0" w:color="auto"/>
            </w:tcBorders>
          </w:tcPr>
          <w:p w14:paraId="4AEC4F07"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66A09017"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необязательно</w:t>
            </w:r>
          </w:p>
          <w:p w14:paraId="38C4A65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3484" w:type="dxa"/>
            <w:tcBorders>
              <w:top w:val="single" w:sz="4" w:space="0" w:color="auto"/>
              <w:left w:val="single" w:sz="4" w:space="0" w:color="auto"/>
              <w:bottom w:val="single" w:sz="4" w:space="0" w:color="auto"/>
              <w:right w:val="single" w:sz="4" w:space="0" w:color="auto"/>
            </w:tcBorders>
          </w:tcPr>
          <w:p w14:paraId="6B2D0A6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плательщиком</w:t>
            </w:r>
          </w:p>
        </w:tc>
      </w:tr>
      <w:tr w:rsidR="00B138F3" w:rsidRPr="007B1288" w14:paraId="096B1D46"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5E7FA3F3"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8.</w:t>
            </w:r>
          </w:p>
        </w:tc>
        <w:tc>
          <w:tcPr>
            <w:tcW w:w="1530" w:type="dxa"/>
            <w:tcBorders>
              <w:top w:val="single" w:sz="4" w:space="0" w:color="auto"/>
              <w:left w:val="single" w:sz="4" w:space="0" w:color="auto"/>
              <w:bottom w:val="single" w:sz="4" w:space="0" w:color="auto"/>
              <w:right w:val="single" w:sz="4" w:space="0" w:color="auto"/>
            </w:tcBorders>
          </w:tcPr>
          <w:p w14:paraId="61C18455"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НЗОУ плательщика</w:t>
            </w:r>
          </w:p>
        </w:tc>
        <w:tc>
          <w:tcPr>
            <w:tcW w:w="2250" w:type="dxa"/>
            <w:tcBorders>
              <w:top w:val="single" w:sz="4" w:space="0" w:color="auto"/>
              <w:left w:val="single" w:sz="4" w:space="0" w:color="auto"/>
              <w:bottom w:val="single" w:sz="4" w:space="0" w:color="auto"/>
              <w:right w:val="single" w:sz="4" w:space="0" w:color="auto"/>
            </w:tcBorders>
          </w:tcPr>
          <w:p w14:paraId="57FE8FA9"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5BDA3DFB"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необязательно</w:t>
            </w:r>
          </w:p>
          <w:p w14:paraId="5E889C2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в установленных нормативными правовыми актами Республики Армения случаях, когда плательщик является физическим лицом</w:t>
            </w:r>
          </w:p>
        </w:tc>
        <w:tc>
          <w:tcPr>
            <w:tcW w:w="3484" w:type="dxa"/>
            <w:tcBorders>
              <w:top w:val="single" w:sz="4" w:space="0" w:color="auto"/>
              <w:left w:val="single" w:sz="4" w:space="0" w:color="auto"/>
              <w:bottom w:val="single" w:sz="4" w:space="0" w:color="auto"/>
              <w:right w:val="single" w:sz="4" w:space="0" w:color="auto"/>
            </w:tcBorders>
          </w:tcPr>
          <w:p w14:paraId="39DA5E94"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плательщиком</w:t>
            </w:r>
          </w:p>
        </w:tc>
      </w:tr>
      <w:tr w:rsidR="00B138F3" w:rsidRPr="007B1288" w14:paraId="56AA9F99"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6D4EC12C"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9.</w:t>
            </w:r>
          </w:p>
        </w:tc>
        <w:tc>
          <w:tcPr>
            <w:tcW w:w="1530" w:type="dxa"/>
            <w:tcBorders>
              <w:top w:val="single" w:sz="4" w:space="0" w:color="auto"/>
              <w:left w:val="single" w:sz="4" w:space="0" w:color="auto"/>
              <w:bottom w:val="single" w:sz="4" w:space="0" w:color="auto"/>
              <w:right w:val="single" w:sz="4" w:space="0" w:color="auto"/>
            </w:tcBorders>
          </w:tcPr>
          <w:p w14:paraId="01559E6A"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наименование, или имя, фамилия бенефициара</w:t>
            </w:r>
          </w:p>
        </w:tc>
        <w:tc>
          <w:tcPr>
            <w:tcW w:w="2250" w:type="dxa"/>
            <w:tcBorders>
              <w:top w:val="single" w:sz="4" w:space="0" w:color="auto"/>
              <w:left w:val="single" w:sz="4" w:space="0" w:color="auto"/>
              <w:bottom w:val="single" w:sz="4" w:space="0" w:color="auto"/>
              <w:right w:val="single" w:sz="4" w:space="0" w:color="auto"/>
            </w:tcBorders>
          </w:tcPr>
          <w:p w14:paraId="4CAAEB8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541960AC"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6C9E7D4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наименование лица, являющегося бенефициаром (получателем платежа). При необходимости указываются также иные данные.</w:t>
            </w:r>
          </w:p>
        </w:tc>
        <w:tc>
          <w:tcPr>
            <w:tcW w:w="3484" w:type="dxa"/>
            <w:tcBorders>
              <w:top w:val="single" w:sz="4" w:space="0" w:color="auto"/>
              <w:left w:val="single" w:sz="4" w:space="0" w:color="auto"/>
              <w:bottom w:val="single" w:sz="4" w:space="0" w:color="auto"/>
              <w:right w:val="single" w:sz="4" w:space="0" w:color="auto"/>
            </w:tcBorders>
          </w:tcPr>
          <w:p w14:paraId="1737E721"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заранее заполняется бенефициаром — по приглашению</w:t>
            </w:r>
          </w:p>
        </w:tc>
      </w:tr>
      <w:tr w:rsidR="00B138F3" w:rsidRPr="007B1288" w14:paraId="23F9D30B"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6AB99CC7"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10.</w:t>
            </w:r>
          </w:p>
        </w:tc>
        <w:tc>
          <w:tcPr>
            <w:tcW w:w="1530" w:type="dxa"/>
            <w:tcBorders>
              <w:top w:val="single" w:sz="4" w:space="0" w:color="auto"/>
              <w:left w:val="single" w:sz="4" w:space="0" w:color="auto"/>
              <w:bottom w:val="single" w:sz="4" w:space="0" w:color="auto"/>
              <w:right w:val="single" w:sz="4" w:space="0" w:color="auto"/>
            </w:tcBorders>
          </w:tcPr>
          <w:p w14:paraId="6DC06338"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НЗОУ бенефициара</w:t>
            </w:r>
          </w:p>
        </w:tc>
        <w:tc>
          <w:tcPr>
            <w:tcW w:w="2250" w:type="dxa"/>
            <w:tcBorders>
              <w:top w:val="single" w:sz="4" w:space="0" w:color="auto"/>
              <w:left w:val="single" w:sz="4" w:space="0" w:color="auto"/>
              <w:bottom w:val="single" w:sz="4" w:space="0" w:color="auto"/>
              <w:right w:val="single" w:sz="4" w:space="0" w:color="auto"/>
            </w:tcBorders>
          </w:tcPr>
          <w:p w14:paraId="08AB4EE3"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2EFE118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необязательно</w:t>
            </w:r>
          </w:p>
          <w:p w14:paraId="63F3A203"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 заполняется в процессе в связи с закупками)</w:t>
            </w:r>
          </w:p>
        </w:tc>
        <w:tc>
          <w:tcPr>
            <w:tcW w:w="3484" w:type="dxa"/>
            <w:tcBorders>
              <w:top w:val="single" w:sz="4" w:space="0" w:color="auto"/>
              <w:left w:val="single" w:sz="4" w:space="0" w:color="auto"/>
              <w:bottom w:val="single" w:sz="4" w:space="0" w:color="auto"/>
              <w:right w:val="single" w:sz="4" w:space="0" w:color="auto"/>
            </w:tcBorders>
          </w:tcPr>
          <w:p w14:paraId="149B46D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 заполняется)</w:t>
            </w:r>
          </w:p>
        </w:tc>
      </w:tr>
      <w:tr w:rsidR="00B138F3" w:rsidRPr="007B1288" w14:paraId="31CB7621"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4222092A"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11.</w:t>
            </w:r>
          </w:p>
        </w:tc>
        <w:tc>
          <w:tcPr>
            <w:tcW w:w="1530" w:type="dxa"/>
            <w:tcBorders>
              <w:top w:val="single" w:sz="4" w:space="0" w:color="auto"/>
              <w:left w:val="single" w:sz="4" w:space="0" w:color="auto"/>
              <w:bottom w:val="single" w:sz="4" w:space="0" w:color="auto"/>
              <w:right w:val="single" w:sz="4" w:space="0" w:color="auto"/>
            </w:tcBorders>
          </w:tcPr>
          <w:p w14:paraId="2EC664A1"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УНН бенефициара</w:t>
            </w:r>
          </w:p>
        </w:tc>
        <w:tc>
          <w:tcPr>
            <w:tcW w:w="2250" w:type="dxa"/>
            <w:tcBorders>
              <w:top w:val="single" w:sz="4" w:space="0" w:color="auto"/>
              <w:left w:val="single" w:sz="4" w:space="0" w:color="auto"/>
              <w:bottom w:val="single" w:sz="4" w:space="0" w:color="auto"/>
              <w:right w:val="single" w:sz="4" w:space="0" w:color="auto"/>
            </w:tcBorders>
          </w:tcPr>
          <w:p w14:paraId="0C0F3C33"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3F851D7C"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необязательно</w:t>
            </w:r>
          </w:p>
          <w:p w14:paraId="70C8F749"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3484" w:type="dxa"/>
            <w:tcBorders>
              <w:top w:val="single" w:sz="4" w:space="0" w:color="auto"/>
              <w:left w:val="single" w:sz="4" w:space="0" w:color="auto"/>
              <w:bottom w:val="single" w:sz="4" w:space="0" w:color="auto"/>
              <w:right w:val="single" w:sz="4" w:space="0" w:color="auto"/>
            </w:tcBorders>
          </w:tcPr>
          <w:p w14:paraId="68C3922B"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заранее заполняется бенефициаром — по приглашению</w:t>
            </w:r>
          </w:p>
        </w:tc>
      </w:tr>
      <w:tr w:rsidR="00B138F3" w:rsidRPr="007B1288" w14:paraId="4BC3841D"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657FA927"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12.</w:t>
            </w:r>
          </w:p>
        </w:tc>
        <w:tc>
          <w:tcPr>
            <w:tcW w:w="1530" w:type="dxa"/>
            <w:tcBorders>
              <w:top w:val="single" w:sz="4" w:space="0" w:color="auto"/>
              <w:left w:val="single" w:sz="4" w:space="0" w:color="auto"/>
              <w:bottom w:val="single" w:sz="4" w:space="0" w:color="auto"/>
              <w:right w:val="single" w:sz="4" w:space="0" w:color="auto"/>
            </w:tcBorders>
          </w:tcPr>
          <w:p w14:paraId="6D891CD9"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 xml:space="preserve">наименование финансовой </w:t>
            </w:r>
            <w:r w:rsidRPr="007B1288">
              <w:rPr>
                <w:rFonts w:ascii="GHEA Grapalat" w:hAnsi="GHEA Grapalat"/>
                <w:color w:val="000000" w:themeColor="text1"/>
                <w:sz w:val="14"/>
                <w:szCs w:val="14"/>
              </w:rPr>
              <w:lastRenderedPageBreak/>
              <w:t>организации (филиала), обслуживающей бенефициара</w:t>
            </w:r>
          </w:p>
        </w:tc>
        <w:tc>
          <w:tcPr>
            <w:tcW w:w="2250" w:type="dxa"/>
            <w:tcBorders>
              <w:top w:val="single" w:sz="4" w:space="0" w:color="auto"/>
              <w:left w:val="single" w:sz="4" w:space="0" w:color="auto"/>
              <w:bottom w:val="single" w:sz="4" w:space="0" w:color="auto"/>
              <w:right w:val="single" w:sz="4" w:space="0" w:color="auto"/>
            </w:tcBorders>
          </w:tcPr>
          <w:p w14:paraId="4024AF5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lastRenderedPageBreak/>
              <w:t>обязательно</w:t>
            </w:r>
          </w:p>
        </w:tc>
        <w:tc>
          <w:tcPr>
            <w:tcW w:w="2880" w:type="dxa"/>
            <w:tcBorders>
              <w:top w:val="single" w:sz="4" w:space="0" w:color="auto"/>
              <w:left w:val="single" w:sz="4" w:space="0" w:color="auto"/>
              <w:bottom w:val="single" w:sz="4" w:space="0" w:color="auto"/>
              <w:right w:val="single" w:sz="4" w:space="0" w:color="auto"/>
            </w:tcBorders>
          </w:tcPr>
          <w:p w14:paraId="5A665AE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3484" w:type="dxa"/>
            <w:tcBorders>
              <w:top w:val="single" w:sz="4" w:space="0" w:color="auto"/>
              <w:left w:val="single" w:sz="4" w:space="0" w:color="auto"/>
              <w:bottom w:val="single" w:sz="4" w:space="0" w:color="auto"/>
              <w:right w:val="single" w:sz="4" w:space="0" w:color="auto"/>
            </w:tcBorders>
          </w:tcPr>
          <w:p w14:paraId="23BAAE75"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 xml:space="preserve">заранее заполняется бенефициаром — по </w:t>
            </w:r>
            <w:r w:rsidRPr="007B1288">
              <w:rPr>
                <w:rFonts w:ascii="GHEA Grapalat" w:hAnsi="GHEA Grapalat"/>
                <w:color w:val="000000" w:themeColor="text1"/>
                <w:sz w:val="14"/>
                <w:szCs w:val="14"/>
              </w:rPr>
              <w:lastRenderedPageBreak/>
              <w:t>приглашению</w:t>
            </w:r>
          </w:p>
        </w:tc>
      </w:tr>
      <w:tr w:rsidR="00B138F3" w:rsidRPr="007B1288" w14:paraId="06767364"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26B01C8F"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lastRenderedPageBreak/>
              <w:t>13.</w:t>
            </w:r>
          </w:p>
        </w:tc>
        <w:tc>
          <w:tcPr>
            <w:tcW w:w="1530" w:type="dxa"/>
            <w:tcBorders>
              <w:top w:val="single" w:sz="4" w:space="0" w:color="auto"/>
              <w:left w:val="single" w:sz="4" w:space="0" w:color="auto"/>
              <w:bottom w:val="single" w:sz="4" w:space="0" w:color="auto"/>
              <w:right w:val="single" w:sz="4" w:space="0" w:color="auto"/>
            </w:tcBorders>
          </w:tcPr>
          <w:p w14:paraId="4D44737D"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номер счета бенефициара</w:t>
            </w:r>
          </w:p>
        </w:tc>
        <w:tc>
          <w:tcPr>
            <w:tcW w:w="2250" w:type="dxa"/>
            <w:tcBorders>
              <w:top w:val="single" w:sz="4" w:space="0" w:color="auto"/>
              <w:left w:val="single" w:sz="4" w:space="0" w:color="auto"/>
              <w:bottom w:val="single" w:sz="4" w:space="0" w:color="auto"/>
              <w:right w:val="single" w:sz="4" w:space="0" w:color="auto"/>
            </w:tcBorders>
          </w:tcPr>
          <w:p w14:paraId="560F5E92"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26ABF0E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2D460DBC"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3484" w:type="dxa"/>
            <w:tcBorders>
              <w:top w:val="single" w:sz="4" w:space="0" w:color="auto"/>
              <w:left w:val="single" w:sz="4" w:space="0" w:color="auto"/>
              <w:bottom w:val="single" w:sz="4" w:space="0" w:color="auto"/>
              <w:right w:val="single" w:sz="4" w:space="0" w:color="auto"/>
            </w:tcBorders>
          </w:tcPr>
          <w:p w14:paraId="7389BF22"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заранее заполняется бенефициаром — по приглашению</w:t>
            </w:r>
          </w:p>
        </w:tc>
      </w:tr>
      <w:tr w:rsidR="00B138F3" w:rsidRPr="007B1288" w14:paraId="774601BE"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09357682"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14.</w:t>
            </w:r>
          </w:p>
        </w:tc>
        <w:tc>
          <w:tcPr>
            <w:tcW w:w="1530" w:type="dxa"/>
            <w:tcBorders>
              <w:top w:val="single" w:sz="4" w:space="0" w:color="auto"/>
              <w:left w:val="single" w:sz="4" w:space="0" w:color="auto"/>
              <w:bottom w:val="single" w:sz="4" w:space="0" w:color="auto"/>
              <w:right w:val="single" w:sz="4" w:space="0" w:color="auto"/>
            </w:tcBorders>
          </w:tcPr>
          <w:p w14:paraId="63100F06"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сумма (цифрами и прописью)</w:t>
            </w:r>
          </w:p>
        </w:tc>
        <w:tc>
          <w:tcPr>
            <w:tcW w:w="2250" w:type="dxa"/>
            <w:tcBorders>
              <w:top w:val="single" w:sz="4" w:space="0" w:color="auto"/>
              <w:left w:val="single" w:sz="4" w:space="0" w:color="auto"/>
              <w:bottom w:val="single" w:sz="4" w:space="0" w:color="auto"/>
              <w:right w:val="single" w:sz="4" w:space="0" w:color="auto"/>
            </w:tcBorders>
          </w:tcPr>
          <w:p w14:paraId="7A1D430D"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4FA23CD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1E03D167"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сумма, подлежащая уплате бенефициару</w:t>
            </w:r>
          </w:p>
        </w:tc>
        <w:tc>
          <w:tcPr>
            <w:tcW w:w="3484" w:type="dxa"/>
            <w:tcBorders>
              <w:top w:val="single" w:sz="4" w:space="0" w:color="auto"/>
              <w:left w:val="single" w:sz="4" w:space="0" w:color="auto"/>
              <w:bottom w:val="single" w:sz="4" w:space="0" w:color="auto"/>
              <w:right w:val="single" w:sz="4" w:space="0" w:color="auto"/>
            </w:tcBorders>
          </w:tcPr>
          <w:p w14:paraId="13852E18"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плательщиком</w:t>
            </w:r>
          </w:p>
        </w:tc>
      </w:tr>
      <w:tr w:rsidR="00B138F3" w:rsidRPr="007B1288" w14:paraId="044425DD"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53BDCA9C"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15.</w:t>
            </w:r>
          </w:p>
        </w:tc>
        <w:tc>
          <w:tcPr>
            <w:tcW w:w="1530" w:type="dxa"/>
            <w:tcBorders>
              <w:top w:val="single" w:sz="4" w:space="0" w:color="auto"/>
              <w:left w:val="single" w:sz="4" w:space="0" w:color="auto"/>
              <w:bottom w:val="single" w:sz="4" w:space="0" w:color="auto"/>
              <w:right w:val="single" w:sz="4" w:space="0" w:color="auto"/>
            </w:tcBorders>
          </w:tcPr>
          <w:p w14:paraId="3312B4CA"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акцептованная сумма (цифрами и прописью)</w:t>
            </w:r>
          </w:p>
        </w:tc>
        <w:tc>
          <w:tcPr>
            <w:tcW w:w="2250" w:type="dxa"/>
            <w:tcBorders>
              <w:top w:val="single" w:sz="4" w:space="0" w:color="auto"/>
              <w:left w:val="single" w:sz="4" w:space="0" w:color="auto"/>
              <w:bottom w:val="single" w:sz="4" w:space="0" w:color="auto"/>
              <w:right w:val="single" w:sz="4" w:space="0" w:color="auto"/>
            </w:tcBorders>
          </w:tcPr>
          <w:p w14:paraId="6FAE755C"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12D92B4F"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необязательно</w:t>
            </w:r>
          </w:p>
          <w:p w14:paraId="305F23EE"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(предусмотрена для частичного акцепта указанной суммы, который не применяется в связи с закупками)</w:t>
            </w:r>
          </w:p>
        </w:tc>
        <w:tc>
          <w:tcPr>
            <w:tcW w:w="3484" w:type="dxa"/>
            <w:tcBorders>
              <w:top w:val="single" w:sz="4" w:space="0" w:color="auto"/>
              <w:left w:val="single" w:sz="4" w:space="0" w:color="auto"/>
              <w:bottom w:val="single" w:sz="4" w:space="0" w:color="auto"/>
              <w:right w:val="single" w:sz="4" w:space="0" w:color="auto"/>
            </w:tcBorders>
          </w:tcPr>
          <w:p w14:paraId="4CF23E12"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 заполняется и не применяется)</w:t>
            </w:r>
          </w:p>
        </w:tc>
      </w:tr>
      <w:tr w:rsidR="00B138F3" w:rsidRPr="007B1288" w14:paraId="3EDFCBE1"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456D4349"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16.</w:t>
            </w:r>
          </w:p>
        </w:tc>
        <w:tc>
          <w:tcPr>
            <w:tcW w:w="1530" w:type="dxa"/>
            <w:tcBorders>
              <w:top w:val="single" w:sz="4" w:space="0" w:color="auto"/>
              <w:left w:val="single" w:sz="4" w:space="0" w:color="auto"/>
              <w:bottom w:val="single" w:sz="4" w:space="0" w:color="auto"/>
              <w:right w:val="single" w:sz="4" w:space="0" w:color="auto"/>
            </w:tcBorders>
          </w:tcPr>
          <w:p w14:paraId="0BBB239C"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валюта (прописью и по коду)</w:t>
            </w:r>
          </w:p>
        </w:tc>
        <w:tc>
          <w:tcPr>
            <w:tcW w:w="2250" w:type="dxa"/>
            <w:tcBorders>
              <w:top w:val="single" w:sz="4" w:space="0" w:color="auto"/>
              <w:left w:val="single" w:sz="4" w:space="0" w:color="auto"/>
              <w:bottom w:val="single" w:sz="4" w:space="0" w:color="auto"/>
              <w:right w:val="single" w:sz="4" w:space="0" w:color="auto"/>
            </w:tcBorders>
          </w:tcPr>
          <w:p w14:paraId="2551D437"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4F4712D4"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3484" w:type="dxa"/>
            <w:tcBorders>
              <w:top w:val="single" w:sz="4" w:space="0" w:color="auto"/>
              <w:left w:val="single" w:sz="4" w:space="0" w:color="auto"/>
              <w:bottom w:val="single" w:sz="4" w:space="0" w:color="auto"/>
              <w:right w:val="single" w:sz="4" w:space="0" w:color="auto"/>
            </w:tcBorders>
          </w:tcPr>
          <w:p w14:paraId="74AA287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плательщиком</w:t>
            </w:r>
          </w:p>
        </w:tc>
      </w:tr>
      <w:tr w:rsidR="00B138F3" w:rsidRPr="007B1288" w14:paraId="2E5F688E"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2A9D3E72"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17.</w:t>
            </w:r>
          </w:p>
        </w:tc>
        <w:tc>
          <w:tcPr>
            <w:tcW w:w="1530" w:type="dxa"/>
            <w:tcBorders>
              <w:top w:val="single" w:sz="4" w:space="0" w:color="auto"/>
              <w:left w:val="single" w:sz="4" w:space="0" w:color="auto"/>
              <w:bottom w:val="single" w:sz="4" w:space="0" w:color="auto"/>
              <w:right w:val="single" w:sz="4" w:space="0" w:color="auto"/>
            </w:tcBorders>
          </w:tcPr>
          <w:p w14:paraId="6D716EBB"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цель сделки</w:t>
            </w:r>
          </w:p>
        </w:tc>
        <w:tc>
          <w:tcPr>
            <w:tcW w:w="2250" w:type="dxa"/>
            <w:tcBorders>
              <w:top w:val="single" w:sz="4" w:space="0" w:color="auto"/>
              <w:left w:val="single" w:sz="4" w:space="0" w:color="auto"/>
              <w:bottom w:val="single" w:sz="4" w:space="0" w:color="auto"/>
              <w:right w:val="single" w:sz="4" w:space="0" w:color="auto"/>
            </w:tcBorders>
          </w:tcPr>
          <w:p w14:paraId="33B1FB8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4E0B9D7F"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В обязательном порядке заполняются слова "для обеспечения исполнения договора"</w:t>
            </w:r>
          </w:p>
        </w:tc>
        <w:tc>
          <w:tcPr>
            <w:tcW w:w="3484" w:type="dxa"/>
            <w:tcBorders>
              <w:top w:val="single" w:sz="4" w:space="0" w:color="auto"/>
              <w:left w:val="single" w:sz="4" w:space="0" w:color="auto"/>
              <w:bottom w:val="single" w:sz="4" w:space="0" w:color="auto"/>
              <w:right w:val="single" w:sz="4" w:space="0" w:color="auto"/>
            </w:tcBorders>
          </w:tcPr>
          <w:p w14:paraId="2EA5EC1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заранее заполняется бенефициаром — по приглашению</w:t>
            </w:r>
          </w:p>
        </w:tc>
      </w:tr>
      <w:tr w:rsidR="00B138F3" w:rsidRPr="007B1288" w14:paraId="2D9A9306"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1D3AD186"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18.</w:t>
            </w:r>
          </w:p>
        </w:tc>
        <w:tc>
          <w:tcPr>
            <w:tcW w:w="1530" w:type="dxa"/>
            <w:tcBorders>
              <w:top w:val="single" w:sz="4" w:space="0" w:color="auto"/>
              <w:left w:val="single" w:sz="4" w:space="0" w:color="auto"/>
              <w:bottom w:val="single" w:sz="4" w:space="0" w:color="auto"/>
              <w:right w:val="single" w:sz="4" w:space="0" w:color="auto"/>
            </w:tcBorders>
          </w:tcPr>
          <w:p w14:paraId="7484D586"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основания для совершения платежа:</w:t>
            </w:r>
          </w:p>
        </w:tc>
        <w:tc>
          <w:tcPr>
            <w:tcW w:w="2250" w:type="dxa"/>
            <w:tcBorders>
              <w:top w:val="single" w:sz="4" w:space="0" w:color="auto"/>
              <w:left w:val="single" w:sz="4" w:space="0" w:color="auto"/>
              <w:bottom w:val="single" w:sz="4" w:space="0" w:color="auto"/>
              <w:right w:val="single" w:sz="4" w:space="0" w:color="auto"/>
            </w:tcBorders>
          </w:tcPr>
          <w:p w14:paraId="27005956"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53700232"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0B111CB9"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3484" w:type="dxa"/>
            <w:tcBorders>
              <w:top w:val="single" w:sz="4" w:space="0" w:color="auto"/>
              <w:left w:val="single" w:sz="4" w:space="0" w:color="auto"/>
              <w:bottom w:val="single" w:sz="4" w:space="0" w:color="auto"/>
              <w:right w:val="single" w:sz="4" w:space="0" w:color="auto"/>
            </w:tcBorders>
          </w:tcPr>
          <w:p w14:paraId="2A878F8B"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бенефициаром</w:t>
            </w:r>
          </w:p>
        </w:tc>
      </w:tr>
      <w:tr w:rsidR="00B138F3" w:rsidRPr="007B1288" w14:paraId="6801581F"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1E072A9E" w14:textId="77777777" w:rsidR="00BE2572" w:rsidRPr="007B1288" w:rsidDel="0010680B"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19.</w:t>
            </w:r>
          </w:p>
        </w:tc>
        <w:tc>
          <w:tcPr>
            <w:tcW w:w="1530" w:type="dxa"/>
            <w:tcBorders>
              <w:top w:val="single" w:sz="4" w:space="0" w:color="auto"/>
              <w:left w:val="single" w:sz="4" w:space="0" w:color="auto"/>
              <w:bottom w:val="single" w:sz="4" w:space="0" w:color="auto"/>
              <w:right w:val="single" w:sz="4" w:space="0" w:color="auto"/>
            </w:tcBorders>
          </w:tcPr>
          <w:p w14:paraId="13FAB649"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условия оплаты:</w:t>
            </w:r>
          </w:p>
        </w:tc>
        <w:tc>
          <w:tcPr>
            <w:tcW w:w="2250" w:type="dxa"/>
            <w:tcBorders>
              <w:top w:val="single" w:sz="4" w:space="0" w:color="auto"/>
              <w:left w:val="single" w:sz="4" w:space="0" w:color="auto"/>
              <w:bottom w:val="single" w:sz="4" w:space="0" w:color="auto"/>
              <w:right w:val="single" w:sz="4" w:space="0" w:color="auto"/>
            </w:tcBorders>
          </w:tcPr>
          <w:p w14:paraId="142FBB8E"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063AF06F" w14:textId="77777777" w:rsidR="00BE2572" w:rsidRPr="007B1288" w:rsidRDefault="00BE2572" w:rsidP="00A04A2E">
            <w:pPr>
              <w:widowControl w:val="0"/>
              <w:spacing w:after="120"/>
              <w:ind w:left="196"/>
              <w:jc w:val="center"/>
              <w:rPr>
                <w:rFonts w:ascii="GHEA Grapalat" w:hAnsi="GHEA Grapalat" w:cs="Sylfaen"/>
                <w:color w:val="000000" w:themeColor="text1"/>
                <w:sz w:val="14"/>
                <w:szCs w:val="14"/>
              </w:rPr>
            </w:pPr>
            <w:r w:rsidRPr="007B1288">
              <w:rPr>
                <w:rFonts w:ascii="GHEA Grapalat" w:hAnsi="GHEA Grapalat"/>
                <w:color w:val="000000" w:themeColor="text1"/>
                <w:sz w:val="14"/>
                <w:szCs w:val="14"/>
              </w:rPr>
              <w:t>обязательно</w:t>
            </w:r>
          </w:p>
          <w:p w14:paraId="1E268E7E" w14:textId="77777777" w:rsidR="00BE2572" w:rsidRPr="007B1288" w:rsidRDefault="00BE2572" w:rsidP="00A04A2E">
            <w:pPr>
              <w:widowControl w:val="0"/>
              <w:spacing w:after="120"/>
              <w:ind w:left="196"/>
              <w:jc w:val="center"/>
              <w:rPr>
                <w:rFonts w:ascii="GHEA Grapalat" w:hAnsi="GHEA Grapalat" w:cs="Sylfaen"/>
                <w:color w:val="000000" w:themeColor="text1"/>
                <w:sz w:val="14"/>
                <w:szCs w:val="14"/>
              </w:rPr>
            </w:pPr>
            <w:r w:rsidRPr="007B1288">
              <w:rPr>
                <w:rFonts w:ascii="GHEA Grapalat" w:hAnsi="GHEA Grapalat"/>
                <w:color w:val="000000" w:themeColor="text1"/>
                <w:sz w:val="14"/>
                <w:szCs w:val="14"/>
              </w:rPr>
              <w:t>заполняются слова "акцептованный платеж",</w:t>
            </w:r>
          </w:p>
          <w:p w14:paraId="48354C24"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что означает, что подписав Требование, плательщик заранее дает свое согласие на взыскание с его счета указанной суммы</w:t>
            </w:r>
          </w:p>
        </w:tc>
        <w:tc>
          <w:tcPr>
            <w:tcW w:w="3484" w:type="dxa"/>
            <w:tcBorders>
              <w:top w:val="single" w:sz="4" w:space="0" w:color="auto"/>
              <w:left w:val="single" w:sz="4" w:space="0" w:color="auto"/>
              <w:bottom w:val="single" w:sz="4" w:space="0" w:color="auto"/>
              <w:right w:val="single" w:sz="4" w:space="0" w:color="auto"/>
            </w:tcBorders>
          </w:tcPr>
          <w:p w14:paraId="3FB6EF26"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заранее заполняется бенефициаром</w:t>
            </w:r>
          </w:p>
        </w:tc>
      </w:tr>
      <w:tr w:rsidR="00B138F3" w:rsidRPr="007B1288" w14:paraId="07D3D3AD"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169E9CDE"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20.</w:t>
            </w:r>
          </w:p>
        </w:tc>
        <w:tc>
          <w:tcPr>
            <w:tcW w:w="1530" w:type="dxa"/>
            <w:tcBorders>
              <w:top w:val="single" w:sz="4" w:space="0" w:color="auto"/>
              <w:left w:val="single" w:sz="4" w:space="0" w:color="auto"/>
              <w:bottom w:val="single" w:sz="4" w:space="0" w:color="auto"/>
              <w:right w:val="single" w:sz="4" w:space="0" w:color="auto"/>
            </w:tcBorders>
          </w:tcPr>
          <w:p w14:paraId="5DF4B0EF"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количество прилагаемых страниц</w:t>
            </w:r>
          </w:p>
        </w:tc>
        <w:tc>
          <w:tcPr>
            <w:tcW w:w="2250" w:type="dxa"/>
            <w:tcBorders>
              <w:top w:val="single" w:sz="4" w:space="0" w:color="auto"/>
              <w:left w:val="single" w:sz="4" w:space="0" w:color="auto"/>
              <w:bottom w:val="single" w:sz="4" w:space="0" w:color="auto"/>
              <w:right w:val="single" w:sz="4" w:space="0" w:color="auto"/>
            </w:tcBorders>
          </w:tcPr>
          <w:p w14:paraId="0F34BB2F"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74FDC54D"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необязательно</w:t>
            </w:r>
          </w:p>
          <w:p w14:paraId="468702E6"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количество страниц прилагаемых к Требованию документов, которые должны быть предоставлены плательщику (банку плательщика)</w:t>
            </w:r>
          </w:p>
          <w:p w14:paraId="448708FF"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Если заполнено поле "Основания для совершения платежа", то настоящие данные обязательно заполняются.</w:t>
            </w:r>
          </w:p>
        </w:tc>
        <w:tc>
          <w:tcPr>
            <w:tcW w:w="3484" w:type="dxa"/>
            <w:tcBorders>
              <w:top w:val="single" w:sz="4" w:space="0" w:color="auto"/>
              <w:left w:val="single" w:sz="4" w:space="0" w:color="auto"/>
              <w:bottom w:val="single" w:sz="4" w:space="0" w:color="auto"/>
              <w:right w:val="single" w:sz="4" w:space="0" w:color="auto"/>
            </w:tcBorders>
          </w:tcPr>
          <w:p w14:paraId="0B70F781"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бенефициаром</w:t>
            </w:r>
          </w:p>
        </w:tc>
      </w:tr>
      <w:tr w:rsidR="00B138F3" w:rsidRPr="007B1288" w14:paraId="3864B611"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646C5615"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21.а.</w:t>
            </w:r>
          </w:p>
        </w:tc>
        <w:tc>
          <w:tcPr>
            <w:tcW w:w="1530" w:type="dxa"/>
            <w:tcBorders>
              <w:top w:val="single" w:sz="4" w:space="0" w:color="auto"/>
              <w:left w:val="single" w:sz="4" w:space="0" w:color="auto"/>
              <w:bottom w:val="single" w:sz="4" w:space="0" w:color="auto"/>
              <w:right w:val="single" w:sz="4" w:space="0" w:color="auto"/>
            </w:tcBorders>
          </w:tcPr>
          <w:p w14:paraId="2B2F5359"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подпись плательщика</w:t>
            </w:r>
          </w:p>
        </w:tc>
        <w:tc>
          <w:tcPr>
            <w:tcW w:w="2250" w:type="dxa"/>
            <w:tcBorders>
              <w:top w:val="single" w:sz="4" w:space="0" w:color="auto"/>
              <w:left w:val="single" w:sz="4" w:space="0" w:color="auto"/>
              <w:bottom w:val="single" w:sz="4" w:space="0" w:color="auto"/>
              <w:right w:val="single" w:sz="4" w:space="0" w:color="auto"/>
            </w:tcBorders>
          </w:tcPr>
          <w:p w14:paraId="519D508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1B26302B"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2312AA27"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7B1288">
              <w:rPr>
                <w:rFonts w:ascii="GHEA Grapalat" w:hAnsi="GHEA Grapalat"/>
                <w:color w:val="000000" w:themeColor="text1"/>
                <w:sz w:val="14"/>
                <w:szCs w:val="14"/>
              </w:rPr>
              <w:lastRenderedPageBreak/>
              <w:t>подпись плательщика.</w:t>
            </w:r>
          </w:p>
        </w:tc>
        <w:tc>
          <w:tcPr>
            <w:tcW w:w="3484" w:type="dxa"/>
            <w:tcBorders>
              <w:top w:val="single" w:sz="4" w:space="0" w:color="auto"/>
              <w:left w:val="single" w:sz="4" w:space="0" w:color="auto"/>
              <w:bottom w:val="single" w:sz="4" w:space="0" w:color="auto"/>
              <w:right w:val="single" w:sz="4" w:space="0" w:color="auto"/>
            </w:tcBorders>
          </w:tcPr>
          <w:p w14:paraId="1E166D6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lastRenderedPageBreak/>
              <w:t>подписывается плательщиком или</w:t>
            </w:r>
          </w:p>
          <w:p w14:paraId="5D704DC7"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проставляется электронная подпись плательщика</w:t>
            </w:r>
          </w:p>
        </w:tc>
      </w:tr>
      <w:tr w:rsidR="00B138F3" w:rsidRPr="007B1288" w14:paraId="25556977"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0AA97DCD"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21.б.</w:t>
            </w:r>
          </w:p>
        </w:tc>
        <w:tc>
          <w:tcPr>
            <w:tcW w:w="1530" w:type="dxa"/>
            <w:tcBorders>
              <w:top w:val="single" w:sz="4" w:space="0" w:color="auto"/>
              <w:left w:val="single" w:sz="4" w:space="0" w:color="auto"/>
              <w:bottom w:val="single" w:sz="4" w:space="0" w:color="auto"/>
              <w:right w:val="single" w:sz="4" w:space="0" w:color="auto"/>
            </w:tcBorders>
          </w:tcPr>
          <w:p w14:paraId="234BC9DC"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печать плательщика</w:t>
            </w:r>
          </w:p>
        </w:tc>
        <w:tc>
          <w:tcPr>
            <w:tcW w:w="2250" w:type="dxa"/>
            <w:tcBorders>
              <w:top w:val="single" w:sz="4" w:space="0" w:color="auto"/>
              <w:left w:val="single" w:sz="4" w:space="0" w:color="auto"/>
              <w:bottom w:val="single" w:sz="4" w:space="0" w:color="auto"/>
              <w:right w:val="single" w:sz="4" w:space="0" w:color="auto"/>
            </w:tcBorders>
          </w:tcPr>
          <w:p w14:paraId="2D8BD317"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682DEED9"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4530DE56"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при наличии печати, когда плательщик представляет Требование в бумажной форме</w:t>
            </w:r>
          </w:p>
          <w:p w14:paraId="7ECE6B78"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p>
        </w:tc>
        <w:tc>
          <w:tcPr>
            <w:tcW w:w="3484" w:type="dxa"/>
            <w:tcBorders>
              <w:top w:val="single" w:sz="4" w:space="0" w:color="auto"/>
              <w:left w:val="single" w:sz="4" w:space="0" w:color="auto"/>
              <w:bottom w:val="single" w:sz="4" w:space="0" w:color="auto"/>
              <w:right w:val="single" w:sz="4" w:space="0" w:color="auto"/>
            </w:tcBorders>
          </w:tcPr>
          <w:p w14:paraId="4FFDDFD1"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скрепляется печатью плательщика</w:t>
            </w:r>
          </w:p>
          <w:p w14:paraId="59802D44"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при представлении в бумажной форме</w:t>
            </w:r>
          </w:p>
        </w:tc>
      </w:tr>
      <w:tr w:rsidR="00B138F3" w:rsidRPr="007B1288" w14:paraId="75FF99BB"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58BBB2F3"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22.а.</w:t>
            </w:r>
          </w:p>
        </w:tc>
        <w:tc>
          <w:tcPr>
            <w:tcW w:w="1530" w:type="dxa"/>
            <w:tcBorders>
              <w:top w:val="single" w:sz="4" w:space="0" w:color="auto"/>
              <w:left w:val="single" w:sz="4" w:space="0" w:color="auto"/>
              <w:bottom w:val="single" w:sz="4" w:space="0" w:color="auto"/>
              <w:right w:val="single" w:sz="4" w:space="0" w:color="auto"/>
            </w:tcBorders>
          </w:tcPr>
          <w:p w14:paraId="33CD0160"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подпись бенефициара</w:t>
            </w:r>
          </w:p>
        </w:tc>
        <w:tc>
          <w:tcPr>
            <w:tcW w:w="2250" w:type="dxa"/>
            <w:tcBorders>
              <w:top w:val="single" w:sz="4" w:space="0" w:color="auto"/>
              <w:left w:val="single" w:sz="4" w:space="0" w:color="auto"/>
              <w:bottom w:val="single" w:sz="4" w:space="0" w:color="auto"/>
              <w:right w:val="single" w:sz="4" w:space="0" w:color="auto"/>
            </w:tcBorders>
          </w:tcPr>
          <w:p w14:paraId="5ABA8555"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4099F654"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6D8BD64B"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при представлении в банк</w:t>
            </w:r>
          </w:p>
        </w:tc>
        <w:tc>
          <w:tcPr>
            <w:tcW w:w="3484" w:type="dxa"/>
            <w:tcBorders>
              <w:top w:val="single" w:sz="4" w:space="0" w:color="auto"/>
              <w:left w:val="single" w:sz="4" w:space="0" w:color="auto"/>
              <w:bottom w:val="single" w:sz="4" w:space="0" w:color="auto"/>
              <w:right w:val="single" w:sz="4" w:space="0" w:color="auto"/>
            </w:tcBorders>
          </w:tcPr>
          <w:p w14:paraId="28A8FD06"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подписывается бенефициаром</w:t>
            </w:r>
          </w:p>
        </w:tc>
      </w:tr>
      <w:tr w:rsidR="00B138F3" w:rsidRPr="007B1288" w14:paraId="47C2226B"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69B990DE"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22.б.</w:t>
            </w:r>
          </w:p>
        </w:tc>
        <w:tc>
          <w:tcPr>
            <w:tcW w:w="1530" w:type="dxa"/>
            <w:tcBorders>
              <w:top w:val="single" w:sz="4" w:space="0" w:color="auto"/>
              <w:left w:val="single" w:sz="4" w:space="0" w:color="auto"/>
              <w:bottom w:val="single" w:sz="4" w:space="0" w:color="auto"/>
              <w:right w:val="single" w:sz="4" w:space="0" w:color="auto"/>
            </w:tcBorders>
          </w:tcPr>
          <w:p w14:paraId="0EF79142"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печать бенефициара</w:t>
            </w:r>
          </w:p>
        </w:tc>
        <w:tc>
          <w:tcPr>
            <w:tcW w:w="2250" w:type="dxa"/>
            <w:tcBorders>
              <w:top w:val="single" w:sz="4" w:space="0" w:color="auto"/>
              <w:left w:val="single" w:sz="4" w:space="0" w:color="auto"/>
              <w:bottom w:val="single" w:sz="4" w:space="0" w:color="auto"/>
              <w:right w:val="single" w:sz="4" w:space="0" w:color="auto"/>
            </w:tcBorders>
          </w:tcPr>
          <w:p w14:paraId="4A8C4713"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028F834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56AC6A2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при наличии печати</w:t>
            </w:r>
          </w:p>
        </w:tc>
        <w:tc>
          <w:tcPr>
            <w:tcW w:w="3484" w:type="dxa"/>
            <w:tcBorders>
              <w:top w:val="single" w:sz="4" w:space="0" w:color="auto"/>
              <w:left w:val="single" w:sz="4" w:space="0" w:color="auto"/>
              <w:bottom w:val="single" w:sz="4" w:space="0" w:color="auto"/>
              <w:right w:val="single" w:sz="4" w:space="0" w:color="auto"/>
            </w:tcBorders>
          </w:tcPr>
          <w:p w14:paraId="2F7028F7"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скрепляется печатью бенефициара</w:t>
            </w:r>
          </w:p>
          <w:p w14:paraId="7CE06651"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при представлении в банк в бумажной форме</w:t>
            </w:r>
          </w:p>
        </w:tc>
      </w:tr>
      <w:tr w:rsidR="00B138F3" w:rsidRPr="007B1288" w14:paraId="4B827DF6"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7DAF3969"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23.а.</w:t>
            </w:r>
          </w:p>
        </w:tc>
        <w:tc>
          <w:tcPr>
            <w:tcW w:w="1530" w:type="dxa"/>
            <w:tcBorders>
              <w:top w:val="single" w:sz="4" w:space="0" w:color="auto"/>
              <w:left w:val="single" w:sz="4" w:space="0" w:color="auto"/>
              <w:bottom w:val="single" w:sz="4" w:space="0" w:color="auto"/>
              <w:right w:val="single" w:sz="4" w:space="0" w:color="auto"/>
            </w:tcBorders>
          </w:tcPr>
          <w:p w14:paraId="463A697B"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подпись сотрудника обслуживающей плательщика финансовой организации (филиала)</w:t>
            </w:r>
          </w:p>
        </w:tc>
        <w:tc>
          <w:tcPr>
            <w:tcW w:w="2250" w:type="dxa"/>
            <w:tcBorders>
              <w:top w:val="single" w:sz="4" w:space="0" w:color="auto"/>
              <w:left w:val="single" w:sz="4" w:space="0" w:color="auto"/>
              <w:bottom w:val="single" w:sz="4" w:space="0" w:color="auto"/>
              <w:right w:val="single" w:sz="4" w:space="0" w:color="auto"/>
            </w:tcBorders>
          </w:tcPr>
          <w:p w14:paraId="49ED62BC"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32F191F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7879E8D3"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в случае если Платежное требование представлено в обслуживающую плательщика финансовую организацию в бумажной форме</w:t>
            </w:r>
          </w:p>
        </w:tc>
        <w:tc>
          <w:tcPr>
            <w:tcW w:w="3484" w:type="dxa"/>
            <w:tcBorders>
              <w:top w:val="single" w:sz="4" w:space="0" w:color="auto"/>
              <w:left w:val="single" w:sz="4" w:space="0" w:color="auto"/>
              <w:bottom w:val="single" w:sz="4" w:space="0" w:color="auto"/>
              <w:right w:val="single" w:sz="4" w:space="0" w:color="auto"/>
            </w:tcBorders>
          </w:tcPr>
          <w:p w14:paraId="77E5F204"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p>
        </w:tc>
      </w:tr>
      <w:tr w:rsidR="00B138F3" w:rsidRPr="007B1288" w14:paraId="40B33C30"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68271F9B"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23.б.</w:t>
            </w:r>
          </w:p>
        </w:tc>
        <w:tc>
          <w:tcPr>
            <w:tcW w:w="1530" w:type="dxa"/>
            <w:tcBorders>
              <w:top w:val="single" w:sz="4" w:space="0" w:color="auto"/>
              <w:left w:val="single" w:sz="4" w:space="0" w:color="auto"/>
              <w:bottom w:val="single" w:sz="4" w:space="0" w:color="auto"/>
              <w:right w:val="single" w:sz="4" w:space="0" w:color="auto"/>
            </w:tcBorders>
          </w:tcPr>
          <w:p w14:paraId="3FF463F6"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штамп обслуживающей плательщика финансовой организации (филиала)</w:t>
            </w:r>
          </w:p>
        </w:tc>
        <w:tc>
          <w:tcPr>
            <w:tcW w:w="2250" w:type="dxa"/>
            <w:tcBorders>
              <w:top w:val="single" w:sz="4" w:space="0" w:color="auto"/>
              <w:left w:val="single" w:sz="4" w:space="0" w:color="auto"/>
              <w:bottom w:val="single" w:sz="4" w:space="0" w:color="auto"/>
              <w:right w:val="single" w:sz="4" w:space="0" w:color="auto"/>
            </w:tcBorders>
          </w:tcPr>
          <w:p w14:paraId="1DABA85D"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5D66C303"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4A543204"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в случае если Платежное требование представлено в обслуживающую плательщика финансовую организацию в бумажной форме</w:t>
            </w:r>
          </w:p>
        </w:tc>
        <w:tc>
          <w:tcPr>
            <w:tcW w:w="3484" w:type="dxa"/>
            <w:tcBorders>
              <w:top w:val="single" w:sz="4" w:space="0" w:color="auto"/>
              <w:left w:val="single" w:sz="4" w:space="0" w:color="auto"/>
              <w:bottom w:val="single" w:sz="4" w:space="0" w:color="auto"/>
              <w:right w:val="single" w:sz="4" w:space="0" w:color="auto"/>
            </w:tcBorders>
          </w:tcPr>
          <w:p w14:paraId="1B0F9AD2"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p>
        </w:tc>
      </w:tr>
      <w:tr w:rsidR="00B138F3" w:rsidRPr="007B1288" w14:paraId="2DF3CEA8"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3718C55F"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23.в</w:t>
            </w:r>
          </w:p>
        </w:tc>
        <w:tc>
          <w:tcPr>
            <w:tcW w:w="1530" w:type="dxa"/>
            <w:tcBorders>
              <w:top w:val="single" w:sz="4" w:space="0" w:color="auto"/>
              <w:left w:val="single" w:sz="4" w:space="0" w:color="auto"/>
              <w:bottom w:val="single" w:sz="4" w:space="0" w:color="auto"/>
              <w:right w:val="single" w:sz="4" w:space="0" w:color="auto"/>
            </w:tcBorders>
          </w:tcPr>
          <w:p w14:paraId="4C588F60"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дата, время, минута исполнения финансовой организацией (филиалом), обслуживающей плательщика</w:t>
            </w:r>
          </w:p>
        </w:tc>
        <w:tc>
          <w:tcPr>
            <w:tcW w:w="2250" w:type="dxa"/>
            <w:tcBorders>
              <w:top w:val="single" w:sz="4" w:space="0" w:color="auto"/>
              <w:left w:val="single" w:sz="4" w:space="0" w:color="auto"/>
              <w:bottom w:val="single" w:sz="4" w:space="0" w:color="auto"/>
              <w:right w:val="single" w:sz="4" w:space="0" w:color="auto"/>
            </w:tcBorders>
          </w:tcPr>
          <w:p w14:paraId="7C8122C0"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011F0788"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p w14:paraId="1E708F8D"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3484" w:type="dxa"/>
            <w:tcBorders>
              <w:top w:val="single" w:sz="4" w:space="0" w:color="auto"/>
              <w:left w:val="single" w:sz="4" w:space="0" w:color="auto"/>
              <w:bottom w:val="single" w:sz="4" w:space="0" w:color="auto"/>
              <w:right w:val="single" w:sz="4" w:space="0" w:color="auto"/>
            </w:tcBorders>
          </w:tcPr>
          <w:p w14:paraId="5F3FCEF7"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p>
        </w:tc>
      </w:tr>
      <w:tr w:rsidR="00B138F3" w:rsidRPr="007B1288" w14:paraId="0125DD89"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7D4BDAFE"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24.а.</w:t>
            </w:r>
          </w:p>
        </w:tc>
        <w:tc>
          <w:tcPr>
            <w:tcW w:w="1530" w:type="dxa"/>
            <w:tcBorders>
              <w:top w:val="single" w:sz="4" w:space="0" w:color="auto"/>
              <w:left w:val="single" w:sz="4" w:space="0" w:color="auto"/>
              <w:bottom w:val="single" w:sz="4" w:space="0" w:color="auto"/>
              <w:right w:val="single" w:sz="4" w:space="0" w:color="auto"/>
            </w:tcBorders>
          </w:tcPr>
          <w:p w14:paraId="621D4BEA"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подпись сотрудника финансовой организации (филиала), обслуживающей бенефициара</w:t>
            </w:r>
          </w:p>
        </w:tc>
        <w:tc>
          <w:tcPr>
            <w:tcW w:w="2250" w:type="dxa"/>
            <w:tcBorders>
              <w:top w:val="single" w:sz="4" w:space="0" w:color="auto"/>
              <w:left w:val="single" w:sz="4" w:space="0" w:color="auto"/>
              <w:bottom w:val="single" w:sz="4" w:space="0" w:color="auto"/>
              <w:right w:val="single" w:sz="4" w:space="0" w:color="auto"/>
            </w:tcBorders>
          </w:tcPr>
          <w:p w14:paraId="18F643C6"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3A92CEC2"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необязательно</w:t>
            </w:r>
          </w:p>
          <w:p w14:paraId="2D12BB6C"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3484" w:type="dxa"/>
            <w:tcBorders>
              <w:top w:val="single" w:sz="4" w:space="0" w:color="auto"/>
              <w:left w:val="single" w:sz="4" w:space="0" w:color="auto"/>
              <w:bottom w:val="single" w:sz="4" w:space="0" w:color="auto"/>
              <w:right w:val="single" w:sz="4" w:space="0" w:color="auto"/>
            </w:tcBorders>
          </w:tcPr>
          <w:p w14:paraId="42ACFAFF"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p>
        </w:tc>
      </w:tr>
      <w:tr w:rsidR="00B138F3" w:rsidRPr="007B1288" w14:paraId="2EBF9478"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24B07C88"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24.б.</w:t>
            </w:r>
          </w:p>
        </w:tc>
        <w:tc>
          <w:tcPr>
            <w:tcW w:w="1530" w:type="dxa"/>
            <w:tcBorders>
              <w:top w:val="single" w:sz="4" w:space="0" w:color="auto"/>
              <w:left w:val="single" w:sz="4" w:space="0" w:color="auto"/>
              <w:bottom w:val="single" w:sz="4" w:space="0" w:color="auto"/>
              <w:right w:val="single" w:sz="4" w:space="0" w:color="auto"/>
            </w:tcBorders>
          </w:tcPr>
          <w:p w14:paraId="21A623E2"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штамп обслуживающей бенефициара финансовой организации (филиала)</w:t>
            </w:r>
          </w:p>
        </w:tc>
        <w:tc>
          <w:tcPr>
            <w:tcW w:w="2250" w:type="dxa"/>
            <w:tcBorders>
              <w:top w:val="single" w:sz="4" w:space="0" w:color="auto"/>
              <w:left w:val="single" w:sz="4" w:space="0" w:color="auto"/>
              <w:bottom w:val="single" w:sz="4" w:space="0" w:color="auto"/>
              <w:right w:val="single" w:sz="4" w:space="0" w:color="auto"/>
            </w:tcBorders>
          </w:tcPr>
          <w:p w14:paraId="7DBB5619"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16E30019"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необязательно</w:t>
            </w:r>
          </w:p>
          <w:p w14:paraId="1D877675"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3484" w:type="dxa"/>
            <w:tcBorders>
              <w:top w:val="single" w:sz="4" w:space="0" w:color="auto"/>
              <w:left w:val="single" w:sz="4" w:space="0" w:color="auto"/>
              <w:bottom w:val="single" w:sz="4" w:space="0" w:color="auto"/>
              <w:right w:val="single" w:sz="4" w:space="0" w:color="auto"/>
            </w:tcBorders>
          </w:tcPr>
          <w:p w14:paraId="70D822E5"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p>
        </w:tc>
      </w:tr>
      <w:tr w:rsidR="00FF3DE9" w:rsidRPr="007B1288" w14:paraId="53F24928" w14:textId="77777777" w:rsidTr="00A04A2E">
        <w:trPr>
          <w:jc w:val="center"/>
        </w:trPr>
        <w:tc>
          <w:tcPr>
            <w:tcW w:w="604" w:type="dxa"/>
            <w:tcBorders>
              <w:top w:val="single" w:sz="4" w:space="0" w:color="auto"/>
              <w:left w:val="single" w:sz="4" w:space="0" w:color="auto"/>
              <w:bottom w:val="single" w:sz="4" w:space="0" w:color="auto"/>
              <w:right w:val="single" w:sz="4" w:space="0" w:color="auto"/>
            </w:tcBorders>
            <w:vAlign w:val="center"/>
          </w:tcPr>
          <w:p w14:paraId="06AF7B04" w14:textId="77777777" w:rsidR="00BE2572" w:rsidRPr="007B1288" w:rsidRDefault="00BE2572" w:rsidP="00A04A2E">
            <w:pPr>
              <w:widowControl w:val="0"/>
              <w:spacing w:after="120"/>
              <w:ind w:left="-309" w:right="-150" w:firstLine="265"/>
              <w:jc w:val="both"/>
              <w:rPr>
                <w:rFonts w:ascii="GHEA Grapalat" w:hAnsi="GHEA Grapalat"/>
                <w:color w:val="000000" w:themeColor="text1"/>
                <w:sz w:val="14"/>
                <w:szCs w:val="14"/>
              </w:rPr>
            </w:pPr>
            <w:r w:rsidRPr="007B1288">
              <w:rPr>
                <w:rFonts w:ascii="GHEA Grapalat" w:hAnsi="GHEA Grapalat"/>
                <w:color w:val="000000" w:themeColor="text1"/>
                <w:sz w:val="14"/>
                <w:szCs w:val="14"/>
              </w:rPr>
              <w:t>24.в</w:t>
            </w:r>
          </w:p>
        </w:tc>
        <w:tc>
          <w:tcPr>
            <w:tcW w:w="1530" w:type="dxa"/>
            <w:tcBorders>
              <w:top w:val="single" w:sz="4" w:space="0" w:color="auto"/>
              <w:left w:val="single" w:sz="4" w:space="0" w:color="auto"/>
              <w:bottom w:val="single" w:sz="4" w:space="0" w:color="auto"/>
              <w:right w:val="single" w:sz="4" w:space="0" w:color="auto"/>
            </w:tcBorders>
          </w:tcPr>
          <w:p w14:paraId="150EFD81" w14:textId="77777777" w:rsidR="00BE2572" w:rsidRPr="007B1288" w:rsidRDefault="00BE2572" w:rsidP="00A04A2E">
            <w:pPr>
              <w:widowControl w:val="0"/>
              <w:spacing w:after="120"/>
              <w:ind w:left="-309" w:right="-150" w:hanging="10"/>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обслуживающей бенефициара финансовой организацией в обязательном порядке указывается дата, время, минута исполнения Требования</w:t>
            </w:r>
          </w:p>
        </w:tc>
        <w:tc>
          <w:tcPr>
            <w:tcW w:w="2250" w:type="dxa"/>
            <w:tcBorders>
              <w:top w:val="single" w:sz="4" w:space="0" w:color="auto"/>
              <w:left w:val="single" w:sz="4" w:space="0" w:color="auto"/>
              <w:bottom w:val="single" w:sz="4" w:space="0" w:color="auto"/>
              <w:right w:val="single" w:sz="4" w:space="0" w:color="auto"/>
            </w:tcBorders>
          </w:tcPr>
          <w:p w14:paraId="7B20086A"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обязательно</w:t>
            </w:r>
          </w:p>
        </w:tc>
        <w:tc>
          <w:tcPr>
            <w:tcW w:w="2880" w:type="dxa"/>
            <w:tcBorders>
              <w:top w:val="single" w:sz="4" w:space="0" w:color="auto"/>
              <w:left w:val="single" w:sz="4" w:space="0" w:color="auto"/>
              <w:bottom w:val="single" w:sz="4" w:space="0" w:color="auto"/>
              <w:right w:val="single" w:sz="4" w:space="0" w:color="auto"/>
            </w:tcBorders>
          </w:tcPr>
          <w:p w14:paraId="16EFC073"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необязательно</w:t>
            </w:r>
          </w:p>
          <w:p w14:paraId="06B6ABA9"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r w:rsidRPr="007B1288">
              <w:rPr>
                <w:rFonts w:ascii="GHEA Grapalat" w:hAnsi="GHEA Grapalat"/>
                <w:color w:val="000000" w:themeColor="text1"/>
                <w:sz w:val="14"/>
                <w:szCs w:val="14"/>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3484" w:type="dxa"/>
            <w:tcBorders>
              <w:top w:val="single" w:sz="4" w:space="0" w:color="auto"/>
              <w:left w:val="single" w:sz="4" w:space="0" w:color="auto"/>
              <w:bottom w:val="single" w:sz="4" w:space="0" w:color="auto"/>
              <w:right w:val="single" w:sz="4" w:space="0" w:color="auto"/>
            </w:tcBorders>
          </w:tcPr>
          <w:p w14:paraId="28E4287F" w14:textId="77777777" w:rsidR="00BE2572" w:rsidRPr="007B1288" w:rsidRDefault="00BE2572" w:rsidP="00A04A2E">
            <w:pPr>
              <w:widowControl w:val="0"/>
              <w:spacing w:after="120"/>
              <w:ind w:left="196"/>
              <w:jc w:val="center"/>
              <w:rPr>
                <w:rFonts w:ascii="GHEA Grapalat" w:hAnsi="GHEA Grapalat"/>
                <w:color w:val="000000" w:themeColor="text1"/>
                <w:sz w:val="14"/>
                <w:szCs w:val="14"/>
              </w:rPr>
            </w:pPr>
          </w:p>
        </w:tc>
      </w:tr>
    </w:tbl>
    <w:p w14:paraId="10ED6624" w14:textId="77777777" w:rsidR="00131F0B" w:rsidRPr="007B1288" w:rsidRDefault="000A214C" w:rsidP="00A04A2E">
      <w:pPr>
        <w:widowControl w:val="0"/>
        <w:spacing w:after="160"/>
        <w:jc w:val="both"/>
        <w:rPr>
          <w:rFonts w:ascii="GHEA Grapalat" w:hAnsi="GHEA Grapalat"/>
          <w:color w:val="000000" w:themeColor="text1"/>
          <w:sz w:val="20"/>
          <w:szCs w:val="20"/>
        </w:rPr>
      </w:pPr>
      <w:r w:rsidRPr="007B1288">
        <w:rPr>
          <w:rFonts w:ascii="GHEA Grapalat" w:hAnsi="GHEA Grapalat"/>
          <w:color w:val="000000" w:themeColor="text1"/>
          <w:sz w:val="20"/>
          <w:szCs w:val="20"/>
        </w:rPr>
        <w:br w:type="page"/>
      </w:r>
    </w:p>
    <w:p w14:paraId="7E74280D" w14:textId="77777777" w:rsidR="003B2F27" w:rsidRPr="007B1288" w:rsidRDefault="003B2F27" w:rsidP="00695415">
      <w:pPr>
        <w:pStyle w:val="norm"/>
        <w:widowControl w:val="0"/>
        <w:spacing w:after="160" w:line="240" w:lineRule="auto"/>
        <w:ind w:firstLine="0"/>
        <w:jc w:val="right"/>
        <w:rPr>
          <w:rFonts w:ascii="GHEA Grapalat" w:hAnsi="GHEA Grapalat" w:cs="Sylfaen"/>
          <w:b/>
          <w:color w:val="000000" w:themeColor="text1"/>
          <w:sz w:val="20"/>
        </w:rPr>
      </w:pPr>
      <w:r w:rsidRPr="007B1288">
        <w:rPr>
          <w:rFonts w:ascii="GHEA Grapalat" w:hAnsi="GHEA Grapalat"/>
          <w:b/>
          <w:color w:val="000000" w:themeColor="text1"/>
          <w:sz w:val="20"/>
        </w:rPr>
        <w:lastRenderedPageBreak/>
        <w:t xml:space="preserve">Приложение № </w:t>
      </w:r>
      <w:r w:rsidR="00B337B0" w:rsidRPr="007B1288">
        <w:rPr>
          <w:rFonts w:ascii="GHEA Grapalat" w:hAnsi="GHEA Grapalat"/>
          <w:b/>
          <w:color w:val="000000" w:themeColor="text1"/>
          <w:sz w:val="20"/>
        </w:rPr>
        <w:t>6</w:t>
      </w:r>
    </w:p>
    <w:p w14:paraId="493164AC" w14:textId="4903777D" w:rsidR="003B2F27" w:rsidRPr="007B1288" w:rsidRDefault="003B2F27" w:rsidP="00695415">
      <w:pPr>
        <w:pStyle w:val="BodyTextIndent3"/>
        <w:widowControl w:val="0"/>
        <w:spacing w:after="160" w:line="240" w:lineRule="auto"/>
        <w:ind w:firstLine="0"/>
        <w:jc w:val="right"/>
        <w:rPr>
          <w:rFonts w:ascii="GHEA Grapalat" w:hAnsi="GHEA Grapalat"/>
          <w:i/>
          <w:color w:val="000000" w:themeColor="text1"/>
        </w:rPr>
      </w:pPr>
      <w:r w:rsidRPr="007B1288">
        <w:rPr>
          <w:rFonts w:ascii="GHEA Grapalat" w:hAnsi="GHEA Grapalat"/>
          <w:b/>
          <w:color w:val="000000" w:themeColor="text1"/>
        </w:rPr>
        <w:t xml:space="preserve">к Приглашению на </w:t>
      </w:r>
      <w:r w:rsidR="006252F6" w:rsidRPr="007B1288">
        <w:rPr>
          <w:rFonts w:ascii="GHEA Grapalat" w:hAnsi="GHEA Grapalat"/>
          <w:b/>
          <w:color w:val="000000" w:themeColor="text1"/>
        </w:rPr>
        <w:t>открытый конкурс</w:t>
      </w:r>
      <w:r w:rsidRPr="007B1288">
        <w:rPr>
          <w:rFonts w:ascii="GHEA Grapalat" w:hAnsi="GHEA Grapalat" w:cs="Sylfaen"/>
          <w:b/>
          <w:color w:val="000000" w:themeColor="text1"/>
        </w:rPr>
        <w:br/>
      </w:r>
      <w:r w:rsidRPr="007B1288">
        <w:rPr>
          <w:rFonts w:ascii="GHEA Grapalat" w:hAnsi="GHEA Grapalat"/>
          <w:b/>
          <w:color w:val="000000" w:themeColor="text1"/>
        </w:rPr>
        <w:t xml:space="preserve">под кодом </w:t>
      </w:r>
      <w:r w:rsidR="004A03F5" w:rsidRPr="007B1288">
        <w:rPr>
          <w:rFonts w:ascii="GHEA Grapalat" w:hAnsi="GHEA Grapalat"/>
          <w:b/>
          <w:color w:val="000000" w:themeColor="text1"/>
          <w:szCs w:val="16"/>
          <w:lang w:val="af-ZA"/>
        </w:rPr>
        <w:t>ԵՔԿԱ-ԲՄԾՁԲ-23/29</w:t>
      </w:r>
      <w:r w:rsidR="00525BDA" w:rsidRPr="007B1288">
        <w:rPr>
          <w:rFonts w:ascii="GHEA Grapalat" w:hAnsi="GHEA Grapalat"/>
          <w:b/>
          <w:color w:val="000000" w:themeColor="text1"/>
          <w:szCs w:val="16"/>
          <w:lang w:val="af-ZA"/>
        </w:rPr>
        <w:t xml:space="preserve"> </w:t>
      </w:r>
    </w:p>
    <w:p w14:paraId="06EFEE55" w14:textId="174D69DA" w:rsidR="003B2F27" w:rsidRPr="007B1288" w:rsidRDefault="003B2F27" w:rsidP="00695415">
      <w:pPr>
        <w:widowControl w:val="0"/>
        <w:spacing w:after="160"/>
        <w:jc w:val="center"/>
        <w:rPr>
          <w:rFonts w:ascii="GHEA Grapalat" w:hAnsi="GHEA Grapalat" w:cs="Times Armenian"/>
          <w:b/>
          <w:color w:val="000000" w:themeColor="text1"/>
          <w:sz w:val="20"/>
          <w:szCs w:val="20"/>
        </w:rPr>
      </w:pPr>
      <w:r w:rsidRPr="007B1288">
        <w:rPr>
          <w:rFonts w:ascii="GHEA Grapalat" w:hAnsi="GHEA Grapalat"/>
          <w:b/>
          <w:color w:val="000000" w:themeColor="text1"/>
          <w:sz w:val="20"/>
          <w:szCs w:val="20"/>
        </w:rPr>
        <w:t>ДОГОВОР</w:t>
      </w:r>
      <w:r w:rsidR="00DE29C8" w:rsidRPr="007B1288">
        <w:rPr>
          <w:rFonts w:ascii="GHEA Grapalat" w:hAnsi="GHEA Grapalat"/>
          <w:b/>
          <w:color w:val="000000" w:themeColor="text1"/>
          <w:sz w:val="20"/>
          <w:szCs w:val="20"/>
        </w:rPr>
        <w:t xml:space="preserve"> </w:t>
      </w:r>
      <w:r w:rsidR="009E27D5" w:rsidRPr="007B1288">
        <w:rPr>
          <w:rFonts w:ascii="GHEA Grapalat" w:hAnsi="GHEA Grapalat"/>
          <w:b/>
          <w:color w:val="000000" w:themeColor="text1"/>
          <w:sz w:val="20"/>
          <w:szCs w:val="20"/>
        </w:rPr>
        <w:t>ОНКО “ЕРЕВАНСКИЙ ЗООПАРК”</w:t>
      </w:r>
      <w:r w:rsidR="00DE29C8" w:rsidRPr="007B1288">
        <w:rPr>
          <w:rFonts w:ascii="GHEA Grapalat" w:hAnsi="GHEA Grapalat"/>
          <w:b/>
          <w:color w:val="000000" w:themeColor="text1"/>
          <w:sz w:val="20"/>
          <w:szCs w:val="20"/>
        </w:rPr>
        <w:t xml:space="preserve">" </w:t>
      </w:r>
      <w:r w:rsidRPr="007B1288">
        <w:rPr>
          <w:rFonts w:ascii="GHEA Grapalat" w:hAnsi="GHEA Grapalat"/>
          <w:b/>
          <w:color w:val="000000" w:themeColor="text1"/>
          <w:sz w:val="20"/>
          <w:szCs w:val="20"/>
        </w:rPr>
        <w:t xml:space="preserve">ГОСУДАРСТВЕННОЙ ЗАКУПКИ </w:t>
      </w:r>
      <w:r w:rsidRPr="007B1288">
        <w:rPr>
          <w:rFonts w:ascii="GHEA Grapalat" w:hAnsi="GHEA Grapalat"/>
          <w:b/>
          <w:color w:val="000000" w:themeColor="text1"/>
          <w:sz w:val="20"/>
          <w:szCs w:val="20"/>
        </w:rPr>
        <w:br/>
        <w:t xml:space="preserve">НА ПРЕДОСТАВЛЕНИЕ </w:t>
      </w:r>
      <w:r w:rsidR="009539A5" w:rsidRPr="007B1288">
        <w:rPr>
          <w:rFonts w:ascii="GHEA Grapalat" w:hAnsi="GHEA Grapalat"/>
          <w:b/>
          <w:color w:val="000000" w:themeColor="text1"/>
          <w:sz w:val="20"/>
          <w:szCs w:val="20"/>
        </w:rPr>
        <w:t>ПОДГОТОВКА ПРОЕКТНО-СМЕТНОЙ ДОКУМЕНТАЦИИ, УСЛУГИ ПО СОСТАВЛЕНИЮ СМЕТЫ</w:t>
      </w:r>
      <w:r w:rsidR="00734BB4" w:rsidRPr="007B1288">
        <w:rPr>
          <w:rFonts w:ascii="GHEA Grapalat" w:hAnsi="GHEA Grapalat"/>
          <w:b/>
          <w:color w:val="000000" w:themeColor="text1"/>
          <w:sz w:val="20"/>
          <w:szCs w:val="20"/>
        </w:rPr>
        <w:t xml:space="preserve"> </w:t>
      </w:r>
      <w:r w:rsidRPr="007B1288">
        <w:rPr>
          <w:rFonts w:ascii="GHEA Grapalat" w:hAnsi="GHEA Grapalat"/>
          <w:b/>
          <w:color w:val="000000" w:themeColor="text1"/>
          <w:sz w:val="20"/>
          <w:szCs w:val="20"/>
        </w:rPr>
        <w:t>ДЛЯ НУЖД ГОСУДАРСТВА</w:t>
      </w:r>
    </w:p>
    <w:p w14:paraId="3D96F02C" w14:textId="5368E017" w:rsidR="003B2F27" w:rsidRPr="007B1288" w:rsidRDefault="003B2F27" w:rsidP="00695415">
      <w:pPr>
        <w:widowControl w:val="0"/>
        <w:spacing w:after="160"/>
        <w:jc w:val="center"/>
        <w:rPr>
          <w:rFonts w:ascii="GHEA Grapalat" w:hAnsi="GHEA Grapalat"/>
          <w:b/>
          <w:color w:val="000000" w:themeColor="text1"/>
          <w:sz w:val="20"/>
          <w:szCs w:val="20"/>
        </w:rPr>
      </w:pPr>
      <w:r w:rsidRPr="007B1288">
        <w:rPr>
          <w:rFonts w:ascii="GHEA Grapalat" w:hAnsi="GHEA Grapalat"/>
          <w:b/>
          <w:color w:val="000000" w:themeColor="text1"/>
          <w:sz w:val="20"/>
          <w:szCs w:val="20"/>
        </w:rPr>
        <w:t xml:space="preserve">№ </w:t>
      </w:r>
      <w:r w:rsidR="004A03F5" w:rsidRPr="007B1288">
        <w:rPr>
          <w:rFonts w:ascii="GHEA Grapalat" w:hAnsi="GHEA Grapalat"/>
          <w:b/>
          <w:color w:val="000000" w:themeColor="text1"/>
          <w:sz w:val="20"/>
          <w:szCs w:val="20"/>
        </w:rPr>
        <w:t>ԵՔԿԱ-ԲՄԾՁԲ-23/29</w:t>
      </w:r>
      <w:r w:rsidR="00525BDA" w:rsidRPr="007B1288">
        <w:rPr>
          <w:rFonts w:ascii="GHEA Grapalat" w:hAnsi="GHEA Grapalat"/>
          <w:b/>
          <w:color w:val="000000" w:themeColor="text1"/>
          <w:sz w:val="20"/>
          <w:szCs w:val="20"/>
        </w:rPr>
        <w:t xml:space="preserve"> </w:t>
      </w:r>
    </w:p>
    <w:p w14:paraId="628891C9" w14:textId="6817768C" w:rsidR="00695415" w:rsidRPr="007B1288" w:rsidRDefault="00695415"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г. Ереван                                                                                                               “__” ___________ </w:t>
      </w:r>
      <w:r w:rsidR="009E27D5" w:rsidRPr="007B1288">
        <w:rPr>
          <w:rFonts w:ascii="GHEA Grapalat" w:hAnsi="GHEA Grapalat"/>
          <w:color w:val="000000" w:themeColor="text1"/>
          <w:sz w:val="20"/>
          <w:szCs w:val="20"/>
        </w:rPr>
        <w:t>2023г.</w:t>
      </w:r>
    </w:p>
    <w:p w14:paraId="2C4DC900" w14:textId="77777777" w:rsidR="00695415" w:rsidRPr="007B1288" w:rsidRDefault="00695415" w:rsidP="00695415">
      <w:pPr>
        <w:widowControl w:val="0"/>
        <w:ind w:firstLine="540"/>
        <w:jc w:val="both"/>
        <w:rPr>
          <w:rFonts w:ascii="GHEA Grapalat" w:hAnsi="GHEA Grapalat"/>
          <w:color w:val="000000" w:themeColor="text1"/>
          <w:sz w:val="20"/>
          <w:szCs w:val="20"/>
        </w:rPr>
      </w:pPr>
    </w:p>
    <w:p w14:paraId="3F24DDF1" w14:textId="38EEFA2F" w:rsidR="003B2F27" w:rsidRPr="007B1288" w:rsidRDefault="009E27D5"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ОНКО “Ереванский зоопарк”</w:t>
      </w:r>
      <w:r w:rsidR="00DE29C8" w:rsidRPr="007B1288">
        <w:rPr>
          <w:rFonts w:ascii="GHEA Grapalat" w:hAnsi="GHEA Grapalat"/>
          <w:color w:val="000000" w:themeColor="text1"/>
          <w:sz w:val="20"/>
          <w:szCs w:val="20"/>
        </w:rPr>
        <w:t>"</w:t>
      </w:r>
      <w:r w:rsidR="003B2F27" w:rsidRPr="007B1288">
        <w:rPr>
          <w:rFonts w:ascii="GHEA Grapalat" w:hAnsi="GHEA Grapalat"/>
          <w:color w:val="000000" w:themeColor="text1"/>
          <w:sz w:val="20"/>
          <w:szCs w:val="20"/>
        </w:rPr>
        <w:t xml:space="preserve">, в лице </w:t>
      </w:r>
      <w:r w:rsidR="00734BB4" w:rsidRPr="007B1288">
        <w:rPr>
          <w:rFonts w:ascii="GHEA Grapalat" w:hAnsi="GHEA Grapalat"/>
          <w:color w:val="000000" w:themeColor="text1"/>
          <w:sz w:val="20"/>
          <w:szCs w:val="20"/>
        </w:rPr>
        <w:t xml:space="preserve">и/о директора </w:t>
      </w:r>
      <w:r w:rsidR="00F247E4" w:rsidRPr="007B1288">
        <w:rPr>
          <w:rFonts w:ascii="GHEA Grapalat" w:hAnsi="GHEA Grapalat"/>
          <w:color w:val="000000" w:themeColor="text1"/>
          <w:sz w:val="20"/>
          <w:szCs w:val="20"/>
        </w:rPr>
        <w:t>А. Арутюняна</w:t>
      </w:r>
      <w:r w:rsidR="003B2F27" w:rsidRPr="007B1288">
        <w:rPr>
          <w:rFonts w:ascii="GHEA Grapalat" w:hAnsi="GHEA Grapalat"/>
          <w:color w:val="000000" w:themeColor="text1"/>
          <w:sz w:val="20"/>
          <w:szCs w:val="20"/>
        </w:rPr>
        <w:t>, действующего на основании устава _________________, (далее — "Заказчик), с одной стороны, и</w:t>
      </w:r>
      <w:r w:rsidR="003B2F27" w:rsidRPr="007B1288">
        <w:rPr>
          <w:rFonts w:ascii="Calibri" w:hAnsi="Calibri" w:cs="Calibri"/>
          <w:color w:val="000000" w:themeColor="text1"/>
          <w:sz w:val="20"/>
          <w:szCs w:val="20"/>
          <w:lang w:val="en-US"/>
        </w:rPr>
        <w:t> </w:t>
      </w:r>
      <w:r w:rsidR="003B2F27" w:rsidRPr="007B1288">
        <w:rPr>
          <w:rFonts w:ascii="GHEA Grapalat" w:hAnsi="GHEA Grapalat"/>
          <w:color w:val="000000" w:themeColor="text1"/>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4633155" w14:textId="77777777" w:rsidR="003B2F27" w:rsidRPr="007B1288" w:rsidRDefault="003B2F27" w:rsidP="00695415">
      <w:pPr>
        <w:widowControl w:val="0"/>
        <w:ind w:firstLine="540"/>
        <w:jc w:val="both"/>
        <w:rPr>
          <w:rFonts w:ascii="GHEA Grapalat" w:hAnsi="GHEA Grapalat"/>
          <w:i/>
          <w:color w:val="000000" w:themeColor="text1"/>
          <w:sz w:val="20"/>
          <w:szCs w:val="20"/>
        </w:rPr>
      </w:pPr>
    </w:p>
    <w:p w14:paraId="6C6847FE" w14:textId="77777777" w:rsidR="003B2F27" w:rsidRPr="007B1288" w:rsidRDefault="003B2F27" w:rsidP="00695415">
      <w:pPr>
        <w:ind w:firstLine="540"/>
        <w:rPr>
          <w:rFonts w:ascii="GHEA Grapalat" w:hAnsi="GHEA Grapalat"/>
          <w:b/>
          <w:color w:val="000000" w:themeColor="text1"/>
          <w:sz w:val="20"/>
          <w:szCs w:val="20"/>
        </w:rPr>
      </w:pPr>
      <w:r w:rsidRPr="007B1288">
        <w:rPr>
          <w:rFonts w:ascii="GHEA Grapalat" w:hAnsi="GHEA Grapalat"/>
          <w:b/>
          <w:color w:val="000000" w:themeColor="text1"/>
          <w:sz w:val="20"/>
          <w:szCs w:val="20"/>
        </w:rPr>
        <w:t>1. ПРЕДМЕТ ДОГОВОРА</w:t>
      </w:r>
    </w:p>
    <w:p w14:paraId="779ECB5D"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1.1.</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1ECA4CD"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1.2.</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0E7B0340" w14:textId="77777777" w:rsidR="00695415" w:rsidRPr="007B1288" w:rsidRDefault="00695415" w:rsidP="00695415">
      <w:pPr>
        <w:widowControl w:val="0"/>
        <w:ind w:firstLine="540"/>
        <w:jc w:val="both"/>
        <w:rPr>
          <w:rFonts w:ascii="GHEA Grapalat" w:hAnsi="GHEA Grapalat"/>
          <w:b/>
          <w:smallCaps/>
          <w:color w:val="000000" w:themeColor="text1"/>
          <w:sz w:val="20"/>
          <w:szCs w:val="20"/>
        </w:rPr>
      </w:pPr>
    </w:p>
    <w:p w14:paraId="20385943" w14:textId="77777777" w:rsidR="003B2F27" w:rsidRPr="007B1288" w:rsidRDefault="003B2F27" w:rsidP="00695415">
      <w:pPr>
        <w:widowControl w:val="0"/>
        <w:ind w:firstLine="540"/>
        <w:jc w:val="both"/>
        <w:rPr>
          <w:rFonts w:ascii="GHEA Grapalat" w:hAnsi="GHEA Grapalat" w:cs="Sylfaen"/>
          <w:b/>
          <w:smallCaps/>
          <w:color w:val="000000" w:themeColor="text1"/>
          <w:sz w:val="20"/>
          <w:szCs w:val="20"/>
        </w:rPr>
      </w:pPr>
      <w:r w:rsidRPr="007B1288">
        <w:rPr>
          <w:rFonts w:ascii="GHEA Grapalat" w:hAnsi="GHEA Grapalat"/>
          <w:b/>
          <w:smallCaps/>
          <w:color w:val="000000" w:themeColor="text1"/>
          <w:sz w:val="20"/>
          <w:szCs w:val="20"/>
        </w:rPr>
        <w:t>2. ПРАВА И ОБЯЗАННОСТИ СТОРОН</w:t>
      </w:r>
    </w:p>
    <w:p w14:paraId="2CC51CDC"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2.1.</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Заказчик имеет право:</w:t>
      </w:r>
    </w:p>
    <w:p w14:paraId="20F0DC45" w14:textId="77777777" w:rsidR="003B2F27" w:rsidRPr="007B1288" w:rsidRDefault="003B2F27" w:rsidP="00695415">
      <w:pPr>
        <w:widowControl w:val="0"/>
        <w:tabs>
          <w:tab w:val="left" w:pos="1276"/>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2.1.1.</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любое время проверять ход и качество предоставляемой Исполнителем услуги, без вмешательства в деятельность Исполнителя.</w:t>
      </w:r>
    </w:p>
    <w:p w14:paraId="533F0D52" w14:textId="77777777" w:rsidR="003B2F27" w:rsidRPr="007B1288" w:rsidRDefault="003B2F27" w:rsidP="00695415">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2.1.2.</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14:paraId="34EEDCDB"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а)</w:t>
      </w:r>
      <w:r w:rsidRPr="007B1288">
        <w:rPr>
          <w:rFonts w:ascii="GHEA Grapalat" w:hAnsi="GHEA Grapalat"/>
          <w:color w:val="000000" w:themeColor="text1"/>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4A9B7DC6" w14:textId="77777777" w:rsidR="003B2F27" w:rsidRPr="007B1288" w:rsidRDefault="003B2F27" w:rsidP="00695415">
      <w:pPr>
        <w:widowControl w:val="0"/>
        <w:tabs>
          <w:tab w:val="left" w:pos="108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б)</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A34E1F5" w14:textId="77777777" w:rsidR="003B2F27" w:rsidRPr="007B1288" w:rsidRDefault="003B2F27" w:rsidP="00695415">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2.1.3.</w:t>
      </w:r>
      <w:r w:rsidR="00DE29C8"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9CD435A"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а)</w:t>
      </w:r>
      <w:r w:rsidRPr="007B1288">
        <w:rPr>
          <w:rFonts w:ascii="GHEA Grapalat" w:hAnsi="GHEA Grapalat"/>
          <w:color w:val="000000" w:themeColor="text1"/>
          <w:sz w:val="20"/>
          <w:szCs w:val="20"/>
        </w:rPr>
        <w:tab/>
        <w:t>предоставленная услуга не соответствует требованиям, установленным Приложением № 1 к договору;</w:t>
      </w:r>
    </w:p>
    <w:p w14:paraId="029DBB40"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б)</w:t>
      </w:r>
      <w:r w:rsidRPr="007B1288">
        <w:rPr>
          <w:rFonts w:ascii="GHEA Grapalat" w:hAnsi="GHEA Grapalat"/>
          <w:color w:val="000000" w:themeColor="text1"/>
          <w:sz w:val="20"/>
          <w:szCs w:val="20"/>
        </w:rPr>
        <w:tab/>
        <w:t>нарушен срок предоставления услуги.</w:t>
      </w:r>
    </w:p>
    <w:p w14:paraId="78253AC6" w14:textId="77777777" w:rsidR="003B2F27" w:rsidRPr="007B1288" w:rsidRDefault="003B2F27" w:rsidP="00695415">
      <w:pPr>
        <w:widowControl w:val="0"/>
        <w:ind w:firstLine="540"/>
        <w:jc w:val="both"/>
        <w:rPr>
          <w:rFonts w:ascii="GHEA Grapalat" w:hAnsi="GHEA Grapalat" w:cs="Sylfaen"/>
          <w:b/>
          <w:color w:val="000000" w:themeColor="text1"/>
          <w:sz w:val="20"/>
          <w:szCs w:val="20"/>
        </w:rPr>
      </w:pPr>
      <w:r w:rsidRPr="007B1288">
        <w:rPr>
          <w:rFonts w:ascii="GHEA Grapalat" w:hAnsi="GHEA Grapalat"/>
          <w:b/>
          <w:color w:val="000000" w:themeColor="text1"/>
          <w:sz w:val="20"/>
          <w:szCs w:val="20"/>
        </w:rPr>
        <w:t>2.2.</w:t>
      </w:r>
      <w:r w:rsidR="00DE29C8" w:rsidRPr="007B1288">
        <w:rPr>
          <w:rFonts w:ascii="GHEA Grapalat" w:hAnsi="GHEA Grapalat"/>
          <w:b/>
          <w:color w:val="000000" w:themeColor="text1"/>
          <w:sz w:val="20"/>
          <w:szCs w:val="20"/>
        </w:rPr>
        <w:t xml:space="preserve"> </w:t>
      </w:r>
      <w:r w:rsidRPr="007B1288">
        <w:rPr>
          <w:rFonts w:ascii="GHEA Grapalat" w:hAnsi="GHEA Grapalat"/>
          <w:b/>
          <w:color w:val="000000" w:themeColor="text1"/>
          <w:sz w:val="20"/>
          <w:szCs w:val="20"/>
        </w:rPr>
        <w:t>Заказчик обязан:</w:t>
      </w:r>
    </w:p>
    <w:p w14:paraId="474CA46F" w14:textId="77777777" w:rsidR="003B2F27" w:rsidRPr="007B1288" w:rsidRDefault="003B2F27" w:rsidP="00695415">
      <w:pPr>
        <w:widowControl w:val="0"/>
        <w:tabs>
          <w:tab w:val="left" w:pos="1276"/>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2.2.1.Обсуждать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24D1375" w14:textId="77777777" w:rsidR="003B2F27" w:rsidRPr="007B1288" w:rsidRDefault="003B2F27" w:rsidP="00695415">
      <w:pPr>
        <w:widowControl w:val="0"/>
        <w:tabs>
          <w:tab w:val="left" w:pos="1276"/>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2.2.2.В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41F0673D" w14:textId="77777777" w:rsidR="003B2F27" w:rsidRPr="007B1288" w:rsidRDefault="003B2F27" w:rsidP="00695415">
      <w:pPr>
        <w:widowControl w:val="0"/>
        <w:ind w:firstLine="540"/>
        <w:jc w:val="both"/>
        <w:rPr>
          <w:rFonts w:ascii="GHEA Grapalat" w:hAnsi="GHEA Grapalat" w:cs="Sylfaen"/>
          <w:b/>
          <w:color w:val="000000" w:themeColor="text1"/>
          <w:sz w:val="20"/>
          <w:szCs w:val="20"/>
        </w:rPr>
      </w:pPr>
      <w:r w:rsidRPr="007B1288">
        <w:rPr>
          <w:rFonts w:ascii="GHEA Grapalat" w:hAnsi="GHEA Grapalat"/>
          <w:b/>
          <w:color w:val="000000" w:themeColor="text1"/>
          <w:sz w:val="20"/>
          <w:szCs w:val="20"/>
        </w:rPr>
        <w:t>2.3.Исполнитель имеет право:</w:t>
      </w:r>
    </w:p>
    <w:p w14:paraId="3EB5730A" w14:textId="77777777" w:rsidR="003B2F27" w:rsidRPr="007B1288" w:rsidRDefault="003B2F27" w:rsidP="00695415">
      <w:pPr>
        <w:widowControl w:val="0"/>
        <w:tabs>
          <w:tab w:val="left" w:pos="1276"/>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2.3.1.Требовать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520B2557" w14:textId="77777777" w:rsidR="003B2F27" w:rsidRPr="007B1288" w:rsidRDefault="003B2F27" w:rsidP="00695415">
      <w:pPr>
        <w:widowControl w:val="0"/>
        <w:ind w:firstLine="540"/>
        <w:jc w:val="both"/>
        <w:rPr>
          <w:rFonts w:ascii="GHEA Grapalat" w:hAnsi="GHEA Grapalat" w:cs="Sylfaen"/>
          <w:b/>
          <w:color w:val="000000" w:themeColor="text1"/>
          <w:sz w:val="20"/>
          <w:szCs w:val="20"/>
        </w:rPr>
      </w:pPr>
      <w:r w:rsidRPr="007B1288">
        <w:rPr>
          <w:rFonts w:ascii="GHEA Grapalat" w:hAnsi="GHEA Grapalat"/>
          <w:b/>
          <w:color w:val="000000" w:themeColor="text1"/>
          <w:sz w:val="20"/>
          <w:szCs w:val="20"/>
        </w:rPr>
        <w:t>2.4.Исполнитель обязан:</w:t>
      </w:r>
    </w:p>
    <w:p w14:paraId="10A46B3A" w14:textId="77777777" w:rsidR="003B2F27" w:rsidRPr="007B1288" w:rsidRDefault="003B2F27" w:rsidP="00695415">
      <w:pPr>
        <w:widowControl w:val="0"/>
        <w:tabs>
          <w:tab w:val="left" w:pos="1276"/>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2.4.1.Обеспечивать предоставление услуги по условиям, установленным Приложением № 1 к договору, руководствуясь действующим законодательством.</w:t>
      </w:r>
    </w:p>
    <w:p w14:paraId="0EB243C6" w14:textId="77777777" w:rsidR="003B2F27" w:rsidRPr="007B1288" w:rsidRDefault="003B2F27" w:rsidP="00695415">
      <w:pPr>
        <w:widowControl w:val="0"/>
        <w:tabs>
          <w:tab w:val="left" w:pos="1276"/>
        </w:tabs>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2.4.2.В предусмотренных договором случаях уплачивать предусмотренные пунктами 5.2 и 5.3 договора пеню и штраф.</w:t>
      </w:r>
    </w:p>
    <w:p w14:paraId="67DEC324" w14:textId="77777777" w:rsidR="003B2F27" w:rsidRPr="007B1288" w:rsidRDefault="003B2F27" w:rsidP="00695415">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2.4.3.В течение срока действия обеспечени</w:t>
      </w:r>
      <w:r w:rsidR="00E15A1C" w:rsidRPr="007B1288">
        <w:rPr>
          <w:rFonts w:ascii="GHEA Grapalat" w:hAnsi="GHEA Grapalat"/>
          <w:color w:val="000000" w:themeColor="text1"/>
          <w:sz w:val="20"/>
          <w:szCs w:val="20"/>
        </w:rPr>
        <w:t>й квалиф</w:t>
      </w:r>
      <w:r w:rsidR="005E21D8" w:rsidRPr="007B1288">
        <w:rPr>
          <w:rFonts w:ascii="GHEA Grapalat" w:hAnsi="GHEA Grapalat"/>
          <w:color w:val="000000" w:themeColor="text1"/>
          <w:sz w:val="20"/>
          <w:szCs w:val="20"/>
        </w:rPr>
        <w:t>икации и</w:t>
      </w:r>
      <w:r w:rsidRPr="007B1288">
        <w:rPr>
          <w:rFonts w:ascii="GHEA Grapalat" w:hAnsi="GHEA Grapalat"/>
          <w:color w:val="000000" w:themeColor="text1"/>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14:paraId="67F12F77" w14:textId="77777777" w:rsidR="00BF30C1" w:rsidRPr="007B1288" w:rsidRDefault="00BF30C1"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2.4.</w:t>
      </w:r>
      <w:r w:rsidR="00626428" w:rsidRPr="007B1288">
        <w:rPr>
          <w:rFonts w:ascii="GHEA Grapalat" w:hAnsi="GHEA Grapalat"/>
          <w:color w:val="000000" w:themeColor="text1"/>
          <w:sz w:val="20"/>
          <w:szCs w:val="20"/>
        </w:rPr>
        <w:t>4</w:t>
      </w:r>
      <w:r w:rsidRPr="007B1288">
        <w:rPr>
          <w:rFonts w:ascii="GHEA Grapalat" w:hAnsi="GHEA Grapalat"/>
          <w:color w:val="000000" w:themeColor="text1"/>
          <w:sz w:val="20"/>
          <w:szCs w:val="20"/>
        </w:rPr>
        <w:t xml:space="preserve">. </w:t>
      </w:r>
      <w:r w:rsidR="00C054A7" w:rsidRPr="007B1288">
        <w:rPr>
          <w:rFonts w:ascii="GHEA Grapalat" w:hAnsi="GHEA Grapalat"/>
          <w:color w:val="000000" w:themeColor="text1"/>
          <w:sz w:val="20"/>
          <w:szCs w:val="20"/>
        </w:rPr>
        <w:t>П</w:t>
      </w:r>
      <w:r w:rsidRPr="007B1288">
        <w:rPr>
          <w:rFonts w:ascii="GHEA Grapalat" w:hAnsi="GHEA Grapalat"/>
          <w:color w:val="000000" w:themeColor="text1"/>
          <w:sz w:val="20"/>
          <w:szCs w:val="20"/>
        </w:rPr>
        <w:t xml:space="preserve">ри возникновении проектных отклонений в ходе выполнения строительных работ </w:t>
      </w:r>
      <w:r w:rsidR="00C054A7" w:rsidRPr="007B1288">
        <w:rPr>
          <w:rFonts w:ascii="GHEA Grapalat" w:hAnsi="GHEA Grapalat"/>
          <w:color w:val="000000" w:themeColor="text1"/>
          <w:sz w:val="20"/>
          <w:szCs w:val="20"/>
        </w:rPr>
        <w:t>И</w:t>
      </w:r>
      <w:r w:rsidRPr="007B1288">
        <w:rPr>
          <w:rFonts w:ascii="GHEA Grapalat" w:hAnsi="GHEA Grapalat"/>
          <w:color w:val="000000" w:themeColor="text1"/>
          <w:sz w:val="20"/>
          <w:szCs w:val="20"/>
        </w:rPr>
        <w:t xml:space="preserve">сполнитель выплачивает </w:t>
      </w:r>
      <w:r w:rsidR="00E21B4C" w:rsidRPr="007B1288">
        <w:rPr>
          <w:rFonts w:ascii="GHEA Grapalat" w:hAnsi="GHEA Grapalat"/>
          <w:color w:val="000000" w:themeColor="text1"/>
          <w:sz w:val="20"/>
          <w:szCs w:val="20"/>
        </w:rPr>
        <w:t>З</w:t>
      </w:r>
      <w:r w:rsidRPr="007B1288">
        <w:rPr>
          <w:rFonts w:ascii="GHEA Grapalat" w:hAnsi="GHEA Grapalat"/>
          <w:color w:val="000000" w:themeColor="text1"/>
          <w:sz w:val="20"/>
          <w:szCs w:val="20"/>
        </w:rPr>
        <w:t>аказчику штраф в размере потер</w:t>
      </w:r>
      <w:r w:rsidR="00D0407B" w:rsidRPr="007B1288">
        <w:rPr>
          <w:rFonts w:ascii="GHEA Grapalat" w:hAnsi="GHEA Grapalat"/>
          <w:color w:val="000000" w:themeColor="text1"/>
          <w:sz w:val="20"/>
          <w:szCs w:val="20"/>
        </w:rPr>
        <w:t>ь</w:t>
      </w:r>
      <w:r w:rsidRPr="007B1288">
        <w:rPr>
          <w:rFonts w:ascii="GHEA Grapalat" w:hAnsi="GHEA Grapalat"/>
          <w:color w:val="000000" w:themeColor="text1"/>
          <w:sz w:val="20"/>
          <w:szCs w:val="20"/>
        </w:rPr>
        <w:t>, возникш</w:t>
      </w:r>
      <w:r w:rsidR="00D0407B" w:rsidRPr="007B1288">
        <w:rPr>
          <w:rFonts w:ascii="GHEA Grapalat" w:hAnsi="GHEA Grapalat"/>
          <w:color w:val="000000" w:themeColor="text1"/>
          <w:sz w:val="20"/>
          <w:szCs w:val="20"/>
        </w:rPr>
        <w:t>их</w:t>
      </w:r>
      <w:r w:rsidRPr="007B1288">
        <w:rPr>
          <w:rFonts w:ascii="GHEA Grapalat" w:hAnsi="GHEA Grapalat"/>
          <w:color w:val="000000" w:themeColor="text1"/>
          <w:sz w:val="20"/>
          <w:szCs w:val="20"/>
        </w:rPr>
        <w:t xml:space="preserve"> в </w:t>
      </w:r>
      <w:r w:rsidR="00D0407B" w:rsidRPr="007B1288">
        <w:rPr>
          <w:rFonts w:ascii="GHEA Grapalat" w:hAnsi="GHEA Grapalat"/>
          <w:color w:val="000000" w:themeColor="text1"/>
          <w:sz w:val="20"/>
          <w:szCs w:val="20"/>
        </w:rPr>
        <w:t>вследствие</w:t>
      </w:r>
      <w:r w:rsidRPr="007B1288">
        <w:rPr>
          <w:rFonts w:ascii="GHEA Grapalat" w:hAnsi="GHEA Grapalat"/>
          <w:color w:val="000000" w:themeColor="text1"/>
          <w:sz w:val="20"/>
          <w:szCs w:val="20"/>
        </w:rPr>
        <w:t xml:space="preserve"> кажд</w:t>
      </w:r>
      <w:r w:rsidR="00C054A7" w:rsidRPr="007B1288">
        <w:rPr>
          <w:rFonts w:ascii="GHEA Grapalat" w:hAnsi="GHEA Grapalat"/>
          <w:color w:val="000000" w:themeColor="text1"/>
          <w:sz w:val="20"/>
          <w:szCs w:val="20"/>
        </w:rPr>
        <w:t>ого зафиксированного отклонения. При этом:</w:t>
      </w:r>
    </w:p>
    <w:p w14:paraId="2AB6DDF2" w14:textId="77777777" w:rsidR="00BF30C1" w:rsidRPr="007B1288" w:rsidRDefault="00BF30C1"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lastRenderedPageBreak/>
        <w:t xml:space="preserve">а. отклонением считается </w:t>
      </w:r>
      <w:r w:rsidR="00CE3C86" w:rsidRPr="007B1288">
        <w:rPr>
          <w:rFonts w:ascii="GHEA Grapalat" w:hAnsi="GHEA Grapalat"/>
          <w:color w:val="000000" w:themeColor="text1"/>
          <w:sz w:val="20"/>
          <w:szCs w:val="20"/>
        </w:rPr>
        <w:t>вы</w:t>
      </w:r>
      <w:r w:rsidRPr="007B1288">
        <w:rPr>
          <w:rFonts w:ascii="GHEA Grapalat" w:hAnsi="GHEA Grapalat"/>
          <w:color w:val="000000" w:themeColor="text1"/>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446D4E1A" w14:textId="77777777" w:rsidR="00BF30C1" w:rsidRPr="007B1288" w:rsidRDefault="00BF30C1"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б. </w:t>
      </w:r>
      <w:r w:rsidR="00097FDB" w:rsidRPr="007B1288">
        <w:rPr>
          <w:rFonts w:ascii="GHEA Grapalat" w:hAnsi="GHEA Grapalat"/>
          <w:color w:val="000000" w:themeColor="text1"/>
          <w:sz w:val="20"/>
          <w:szCs w:val="20"/>
        </w:rPr>
        <w:t>потер</w:t>
      </w:r>
      <w:r w:rsidR="00CE3C86" w:rsidRPr="007B1288">
        <w:rPr>
          <w:rFonts w:ascii="GHEA Grapalat" w:hAnsi="GHEA Grapalat"/>
          <w:color w:val="000000" w:themeColor="text1"/>
          <w:sz w:val="20"/>
          <w:szCs w:val="20"/>
        </w:rPr>
        <w:t>ями</w:t>
      </w:r>
      <w:r w:rsidRPr="007B1288">
        <w:rPr>
          <w:rFonts w:ascii="GHEA Grapalat" w:hAnsi="GHEA Grapalat"/>
          <w:color w:val="000000" w:themeColor="text1"/>
          <w:sz w:val="20"/>
          <w:szCs w:val="20"/>
        </w:rPr>
        <w:t xml:space="preserve"> считаются такие проектные отклонения, которые приводят к изменению фактически выполненных работ (</w:t>
      </w:r>
      <w:r w:rsidR="00CE3C86" w:rsidRPr="007B1288">
        <w:rPr>
          <w:rFonts w:ascii="GHEA Grapalat" w:hAnsi="GHEA Grapalat"/>
          <w:color w:val="000000" w:themeColor="text1"/>
          <w:sz w:val="20"/>
          <w:szCs w:val="20"/>
        </w:rPr>
        <w:t>разрушению</w:t>
      </w:r>
      <w:r w:rsidRPr="007B1288">
        <w:rPr>
          <w:rFonts w:ascii="GHEA Grapalat" w:hAnsi="GHEA Grapalat"/>
          <w:color w:val="000000" w:themeColor="text1"/>
          <w:sz w:val="20"/>
          <w:szCs w:val="20"/>
        </w:rPr>
        <w:t xml:space="preserve">, реконструкции и т.д.) и </w:t>
      </w:r>
      <w:r w:rsidR="00157ECC" w:rsidRPr="007B1288">
        <w:rPr>
          <w:rFonts w:ascii="GHEA Grapalat" w:hAnsi="GHEA Grapalat"/>
          <w:color w:val="000000" w:themeColor="text1"/>
          <w:sz w:val="20"/>
          <w:szCs w:val="20"/>
        </w:rPr>
        <w:t xml:space="preserve">к </w:t>
      </w:r>
      <w:r w:rsidRPr="007B1288">
        <w:rPr>
          <w:rFonts w:ascii="GHEA Grapalat" w:hAnsi="GHEA Grapalat"/>
          <w:color w:val="000000" w:themeColor="text1"/>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3F1048" w:rsidRPr="007B1288">
        <w:rPr>
          <w:rFonts w:ascii="GHEA Grapalat" w:hAnsi="GHEA Grapalat"/>
          <w:color w:val="000000" w:themeColor="text1"/>
          <w:sz w:val="20"/>
          <w:szCs w:val="20"/>
          <w:lang w:val="hy-AM"/>
        </w:rPr>
        <w:t xml:space="preserve"> </w:t>
      </w:r>
      <w:r w:rsidRPr="007B1288">
        <w:rPr>
          <w:rFonts w:ascii="GHEA Grapalat" w:hAnsi="GHEA Grapalat"/>
          <w:color w:val="000000" w:themeColor="text1"/>
          <w:sz w:val="20"/>
          <w:szCs w:val="20"/>
        </w:rPr>
        <w:t xml:space="preserve"> </w:t>
      </w:r>
    </w:p>
    <w:p w14:paraId="305A1656" w14:textId="77777777" w:rsidR="00BF30C1" w:rsidRPr="007B1288" w:rsidRDefault="00BF30C1" w:rsidP="00695415">
      <w:pPr>
        <w:widowControl w:val="0"/>
        <w:ind w:firstLine="540"/>
        <w:jc w:val="both"/>
        <w:rPr>
          <w:rFonts w:ascii="GHEA Grapalat" w:hAnsi="GHEA Grapalat"/>
          <w:b/>
          <w:color w:val="000000" w:themeColor="text1"/>
          <w:sz w:val="20"/>
          <w:szCs w:val="20"/>
        </w:rPr>
      </w:pPr>
    </w:p>
    <w:p w14:paraId="0B17A162" w14:textId="77777777" w:rsidR="003B2F27" w:rsidRPr="007B1288" w:rsidRDefault="003B2F27" w:rsidP="00695415">
      <w:pPr>
        <w:widowControl w:val="0"/>
        <w:ind w:firstLine="540"/>
        <w:jc w:val="both"/>
        <w:rPr>
          <w:rFonts w:ascii="GHEA Grapalat" w:hAnsi="GHEA Grapalat" w:cs="Sylfaen"/>
          <w:b/>
          <w:color w:val="000000" w:themeColor="text1"/>
          <w:sz w:val="20"/>
          <w:szCs w:val="20"/>
        </w:rPr>
      </w:pPr>
      <w:r w:rsidRPr="007B1288">
        <w:rPr>
          <w:rFonts w:ascii="GHEA Grapalat" w:hAnsi="GHEA Grapalat"/>
          <w:b/>
          <w:color w:val="000000" w:themeColor="text1"/>
          <w:sz w:val="20"/>
          <w:szCs w:val="20"/>
        </w:rPr>
        <w:t>3. ПОРЯДОК СДАЧИ И ПРИЕМКИ УСЛУГИ</w:t>
      </w:r>
    </w:p>
    <w:p w14:paraId="2496F2A9" w14:textId="77777777" w:rsidR="00184C37" w:rsidRPr="007B1288" w:rsidRDefault="00184C3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 xml:space="preserve">3.1.Предоставленная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4DE810DD" w14:textId="77777777" w:rsidR="00184C37" w:rsidRPr="007B1288" w:rsidRDefault="00184C3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5ADBD576" w14:textId="77777777" w:rsidR="00184C37" w:rsidRPr="007B1288" w:rsidRDefault="00184C3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3.2.Акт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E98EE47" w14:textId="77777777" w:rsidR="00184C37" w:rsidRPr="007B1288" w:rsidRDefault="00184C3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а)</w:t>
      </w:r>
      <w:r w:rsidRPr="007B1288">
        <w:rPr>
          <w:rFonts w:ascii="GHEA Grapalat" w:hAnsi="GHEA Grapalat"/>
          <w:color w:val="000000" w:themeColor="text1"/>
          <w:sz w:val="20"/>
          <w:szCs w:val="20"/>
        </w:rPr>
        <w:tab/>
        <w:t>для урегулирования вопроса предпринимает меры, предусмотренные договором для подобной ситуации;</w:t>
      </w:r>
    </w:p>
    <w:p w14:paraId="0BF9EE8A" w14:textId="77777777" w:rsidR="00184C37" w:rsidRPr="007B1288" w:rsidRDefault="00184C3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б)</w:t>
      </w:r>
      <w:r w:rsidRPr="007B1288">
        <w:rPr>
          <w:rFonts w:ascii="GHEA Grapalat" w:hAnsi="GHEA Grapalat"/>
          <w:color w:val="000000" w:themeColor="text1"/>
          <w:sz w:val="20"/>
          <w:szCs w:val="20"/>
        </w:rPr>
        <w:tab/>
        <w:t>в отношении Исполнителя применяет меры ответственности, предусмотренные договором.</w:t>
      </w:r>
    </w:p>
    <w:p w14:paraId="0E40E852" w14:textId="77777777" w:rsidR="00184C37" w:rsidRPr="007B1288" w:rsidRDefault="00184C3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3.3.Заказчик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6B1D5080" w14:textId="77777777" w:rsidR="00184C37" w:rsidRPr="007B1288" w:rsidRDefault="00184C37" w:rsidP="00695415">
      <w:pPr>
        <w:widowControl w:val="0"/>
        <w:ind w:firstLine="540"/>
        <w:jc w:val="both"/>
        <w:rPr>
          <w:rFonts w:ascii="GHEA Grapalat" w:hAnsi="GHEA Grapalat" w:cs="Sylfaen"/>
          <w:b/>
          <w:color w:val="000000" w:themeColor="text1"/>
          <w:sz w:val="20"/>
          <w:szCs w:val="20"/>
        </w:rPr>
      </w:pPr>
      <w:r w:rsidRPr="007B1288">
        <w:rPr>
          <w:rFonts w:ascii="GHEA Grapalat" w:hAnsi="GHEA Grapalat"/>
          <w:color w:val="000000" w:themeColor="text1"/>
          <w:sz w:val="20"/>
          <w:szCs w:val="20"/>
        </w:rPr>
        <w:t>3.4.Если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EA63FF9" w14:textId="77777777" w:rsidR="0034272D" w:rsidRPr="007B1288" w:rsidRDefault="0034272D" w:rsidP="00695415">
      <w:pPr>
        <w:widowControl w:val="0"/>
        <w:ind w:firstLine="540"/>
        <w:jc w:val="both"/>
        <w:rPr>
          <w:rFonts w:ascii="GHEA Grapalat" w:hAnsi="GHEA Grapalat"/>
          <w:b/>
          <w:color w:val="000000" w:themeColor="text1"/>
          <w:sz w:val="20"/>
          <w:szCs w:val="20"/>
        </w:rPr>
      </w:pPr>
    </w:p>
    <w:p w14:paraId="2AF12EDE" w14:textId="77777777" w:rsidR="003B2F27" w:rsidRPr="007B1288" w:rsidRDefault="003B2F27" w:rsidP="00695415">
      <w:pPr>
        <w:widowControl w:val="0"/>
        <w:ind w:firstLine="540"/>
        <w:jc w:val="both"/>
        <w:rPr>
          <w:rFonts w:ascii="GHEA Grapalat" w:hAnsi="GHEA Grapalat" w:cs="Sylfaen"/>
          <w:b/>
          <w:color w:val="000000" w:themeColor="text1"/>
          <w:sz w:val="20"/>
          <w:szCs w:val="20"/>
        </w:rPr>
      </w:pPr>
      <w:r w:rsidRPr="007B1288">
        <w:rPr>
          <w:rFonts w:ascii="GHEA Grapalat" w:hAnsi="GHEA Grapalat"/>
          <w:b/>
          <w:color w:val="000000" w:themeColor="text1"/>
          <w:sz w:val="20"/>
          <w:szCs w:val="20"/>
        </w:rPr>
        <w:t>4. ЦЕНА ДОГОВОРА</w:t>
      </w:r>
    </w:p>
    <w:p w14:paraId="019FB459"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4.1.Цена подлежащей предоставлению Исполнителем услуги по настоящему договору составляет ____ (____прописью_________________________) драмов РА, включая НДС.</w:t>
      </w:r>
    </w:p>
    <w:p w14:paraId="66D66890"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4A7638ED"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Цена предоставления услуги стабильна, и Исполнитель не вправе требовать увеличения, а Заказчик — снижения этой цены.</w:t>
      </w:r>
    </w:p>
    <w:p w14:paraId="3472AE85" w14:textId="77777777" w:rsidR="00DC3A37" w:rsidRPr="007B1288" w:rsidRDefault="00DC3A37" w:rsidP="00DC3A37">
      <w:pPr>
        <w:widowControl w:val="0"/>
        <w:tabs>
          <w:tab w:val="left" w:pos="810"/>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4.2.</w:t>
      </w:r>
      <w:r w:rsidRPr="007B1288">
        <w:rPr>
          <w:rFonts w:ascii="GHEA Grapalat" w:hAnsi="GHEA Grapalat"/>
          <w:color w:val="000000" w:themeColor="text1"/>
          <w:sz w:val="20"/>
          <w:szCs w:val="20"/>
        </w:rPr>
        <w:tab/>
        <w:t>Заказчик оплачивает оказанную услугу в безналичном порядке в драмах РА путем перечисления денежных средств на расчетный счет Исполнителя. Перечисление денежных средств производится на основании акта приема-передачи в месяцы, предусмотренные графиком платежей по договору (приложение N 2), но не позднее 30 декабря данного года.</w:t>
      </w:r>
    </w:p>
    <w:p w14:paraId="2E9DF6AA" w14:textId="1CDBC99F" w:rsidR="009B7BE7" w:rsidRPr="007B1288" w:rsidRDefault="00DC3A37" w:rsidP="00734BB4">
      <w:pPr>
        <w:widowControl w:val="0"/>
        <w:tabs>
          <w:tab w:val="left" w:pos="810"/>
          <w:tab w:val="left" w:pos="99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При этом оплата покупки производится в срок, определенный графиком платежей настоящего договора, в течение пяти рабочих дней.</w:t>
      </w:r>
      <w:r w:rsidR="00841C6F" w:rsidRPr="007B1288">
        <w:rPr>
          <w:rFonts w:ascii="GHEA Grapalat" w:hAnsi="GHEA Grapalat"/>
          <w:color w:val="000000" w:themeColor="text1"/>
          <w:sz w:val="20"/>
          <w:szCs w:val="20"/>
        </w:rPr>
        <w:t xml:space="preserve"> </w:t>
      </w:r>
    </w:p>
    <w:p w14:paraId="7D0CA322" w14:textId="77777777" w:rsidR="00695415" w:rsidRPr="007B1288" w:rsidRDefault="00695415" w:rsidP="00695415">
      <w:pPr>
        <w:widowControl w:val="0"/>
        <w:ind w:firstLine="540"/>
        <w:jc w:val="both"/>
        <w:rPr>
          <w:rFonts w:ascii="GHEA Grapalat" w:hAnsi="GHEA Grapalat"/>
          <w:b/>
          <w:color w:val="000000" w:themeColor="text1"/>
          <w:sz w:val="20"/>
          <w:szCs w:val="20"/>
        </w:rPr>
      </w:pPr>
    </w:p>
    <w:p w14:paraId="68DB4536" w14:textId="77777777" w:rsidR="003B2F27" w:rsidRPr="007B1288" w:rsidRDefault="003B2F27" w:rsidP="00695415">
      <w:pPr>
        <w:widowControl w:val="0"/>
        <w:ind w:firstLine="540"/>
        <w:jc w:val="both"/>
        <w:rPr>
          <w:rFonts w:ascii="GHEA Grapalat" w:hAnsi="GHEA Grapalat" w:cs="Sylfaen"/>
          <w:b/>
          <w:color w:val="000000" w:themeColor="text1"/>
          <w:sz w:val="20"/>
          <w:szCs w:val="20"/>
        </w:rPr>
      </w:pPr>
      <w:r w:rsidRPr="007B1288">
        <w:rPr>
          <w:rFonts w:ascii="GHEA Grapalat" w:hAnsi="GHEA Grapalat"/>
          <w:b/>
          <w:color w:val="000000" w:themeColor="text1"/>
          <w:sz w:val="20"/>
          <w:szCs w:val="20"/>
        </w:rPr>
        <w:t>5. ОТВЕТСТВЕННОСТЬ СТОРОН</w:t>
      </w:r>
    </w:p>
    <w:p w14:paraId="3EFB1E2E"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5.1.Исполнитель несет ответственность за соблюдение требований договора к предоставлению услуги.</w:t>
      </w:r>
    </w:p>
    <w:p w14:paraId="42C1A453"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5.2.В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9C9E749"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5.3.В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71BA9AE8"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5.4.Предусмотренные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1ED5A9C0"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5.5.За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5DDDAC8"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5.6.В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B1EEEB1"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5.7.</w:t>
      </w:r>
      <w:r w:rsidR="00E86925" w:rsidRPr="007B1288">
        <w:rPr>
          <w:rFonts w:ascii="GHEA Grapalat" w:hAnsi="GHEA Grapalat"/>
          <w:color w:val="000000" w:themeColor="text1"/>
          <w:sz w:val="20"/>
          <w:szCs w:val="20"/>
        </w:rPr>
        <w:t xml:space="preserve"> </w:t>
      </w:r>
      <w:r w:rsidRPr="007B1288">
        <w:rPr>
          <w:rFonts w:ascii="GHEA Grapalat" w:hAnsi="GHEA Grapalat"/>
          <w:color w:val="000000" w:themeColor="text1"/>
          <w:sz w:val="20"/>
          <w:szCs w:val="20"/>
        </w:rPr>
        <w:t xml:space="preserve">Уплата пеней и (или) штрафов не освобождает стороны от полного исполнения своих договорных </w:t>
      </w:r>
      <w:r w:rsidRPr="007B1288">
        <w:rPr>
          <w:rFonts w:ascii="GHEA Grapalat" w:hAnsi="GHEA Grapalat"/>
          <w:color w:val="000000" w:themeColor="text1"/>
          <w:sz w:val="20"/>
          <w:szCs w:val="20"/>
        </w:rPr>
        <w:lastRenderedPageBreak/>
        <w:t>обязательств.</w:t>
      </w:r>
    </w:p>
    <w:p w14:paraId="5CB7D371" w14:textId="77777777" w:rsidR="003B2F27" w:rsidRPr="007B1288" w:rsidRDefault="003B2F27" w:rsidP="00695415">
      <w:pPr>
        <w:widowControl w:val="0"/>
        <w:ind w:firstLine="540"/>
        <w:jc w:val="both"/>
        <w:rPr>
          <w:rFonts w:ascii="GHEA Grapalat" w:hAnsi="GHEA Grapalat" w:cs="Sylfaen"/>
          <w:color w:val="000000" w:themeColor="text1"/>
          <w:sz w:val="20"/>
          <w:szCs w:val="20"/>
        </w:rPr>
      </w:pPr>
    </w:p>
    <w:p w14:paraId="13377969"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b/>
          <w:color w:val="000000" w:themeColor="text1"/>
          <w:sz w:val="20"/>
          <w:szCs w:val="20"/>
        </w:rPr>
        <w:t>6. ДЕЙСТВИЕ НЕПРЕОДОЛИМОЙ СИЛЫ (ФОРС-МАЖОР)</w:t>
      </w:r>
    </w:p>
    <w:p w14:paraId="52395F13"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E014300" w14:textId="77777777" w:rsidR="0043443E" w:rsidRPr="007B1288" w:rsidRDefault="0043443E" w:rsidP="00695415">
      <w:pPr>
        <w:ind w:firstLine="540"/>
        <w:jc w:val="both"/>
        <w:rPr>
          <w:rFonts w:ascii="GHEA Grapalat" w:hAnsi="GHEA Grapalat"/>
          <w:b/>
          <w:color w:val="000000" w:themeColor="text1"/>
          <w:sz w:val="20"/>
          <w:szCs w:val="20"/>
        </w:rPr>
      </w:pPr>
    </w:p>
    <w:p w14:paraId="117454CF" w14:textId="77777777" w:rsidR="003B2F27" w:rsidRPr="007B1288" w:rsidRDefault="003B2F27" w:rsidP="00695415">
      <w:pPr>
        <w:ind w:firstLine="540"/>
        <w:jc w:val="both"/>
        <w:rPr>
          <w:rFonts w:ascii="GHEA Grapalat" w:hAnsi="GHEA Grapalat"/>
          <w:b/>
          <w:color w:val="000000" w:themeColor="text1"/>
          <w:sz w:val="20"/>
          <w:szCs w:val="20"/>
        </w:rPr>
      </w:pPr>
      <w:r w:rsidRPr="007B1288">
        <w:rPr>
          <w:rFonts w:ascii="GHEA Grapalat" w:hAnsi="GHEA Grapalat"/>
          <w:b/>
          <w:color w:val="000000" w:themeColor="text1"/>
          <w:sz w:val="20"/>
          <w:szCs w:val="20"/>
        </w:rPr>
        <w:t>7. ИНЫЕ УСЛОВИЯ</w:t>
      </w:r>
    </w:p>
    <w:p w14:paraId="36E63BC7"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7.1.</w:t>
      </w:r>
      <w:r w:rsidRPr="007B1288">
        <w:rPr>
          <w:rFonts w:ascii="GHEA Grapalat" w:hAnsi="GHEA Grapalat"/>
          <w:color w:val="000000" w:themeColor="text1"/>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7B1288">
        <w:rPr>
          <w:rFonts w:ascii="GHEA Grapalat" w:hAnsi="GHEA Grapalat"/>
          <w:color w:val="000000" w:themeColor="text1"/>
          <w:sz w:val="20"/>
          <w:szCs w:val="20"/>
        </w:rPr>
        <w:t xml:space="preserve"> </w:t>
      </w:r>
    </w:p>
    <w:p w14:paraId="39900C12"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662BF304"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7.2.Возникающее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F16D08C" w14:textId="77777777" w:rsidR="003B2F27" w:rsidRPr="007B1288" w:rsidRDefault="003B2F27" w:rsidP="00695415">
      <w:pPr>
        <w:widowControl w:val="0"/>
        <w:ind w:firstLine="540"/>
        <w:jc w:val="both"/>
        <w:rPr>
          <w:rFonts w:ascii="GHEA Grapalat" w:hAnsi="GHEA Grapalat"/>
          <w:color w:val="000000" w:themeColor="text1"/>
          <w:spacing w:val="-4"/>
          <w:sz w:val="20"/>
          <w:szCs w:val="20"/>
        </w:rPr>
      </w:pPr>
      <w:r w:rsidRPr="007B1288">
        <w:rPr>
          <w:rFonts w:ascii="GHEA Grapalat" w:hAnsi="GHEA Grapalat"/>
          <w:color w:val="000000" w:themeColor="text1"/>
          <w:sz w:val="20"/>
          <w:szCs w:val="20"/>
        </w:rPr>
        <w:t>7.3.</w:t>
      </w:r>
      <w:r w:rsidRPr="007B1288">
        <w:rPr>
          <w:rFonts w:ascii="GHEA Grapalat" w:hAnsi="GHEA Grapalat"/>
          <w:color w:val="000000" w:themeColor="text1"/>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94B5A82" w14:textId="77777777" w:rsidR="003B2F27" w:rsidRPr="007B1288" w:rsidRDefault="003B2F27" w:rsidP="00695415">
      <w:pPr>
        <w:widowControl w:val="0"/>
        <w:ind w:firstLine="540"/>
        <w:jc w:val="both"/>
        <w:rPr>
          <w:rFonts w:ascii="GHEA Grapalat" w:hAnsi="GHEA Grapalat" w:cs="Sylfaen"/>
          <w:color w:val="000000" w:themeColor="text1"/>
          <w:sz w:val="20"/>
          <w:szCs w:val="20"/>
        </w:rPr>
      </w:pPr>
      <w:r w:rsidRPr="007B1288">
        <w:rPr>
          <w:rFonts w:ascii="GHEA Grapalat" w:hAnsi="GHEA Grapalat"/>
          <w:color w:val="000000" w:themeColor="text1"/>
          <w:spacing w:val="-6"/>
          <w:sz w:val="20"/>
          <w:szCs w:val="20"/>
        </w:rPr>
        <w:t>7.</w:t>
      </w:r>
      <w:r w:rsidRPr="007B1288">
        <w:rPr>
          <w:rFonts w:ascii="GHEA Grapalat" w:hAnsi="GHEA Grapalat"/>
          <w:color w:val="000000" w:themeColor="text1"/>
          <w:sz w:val="20"/>
          <w:szCs w:val="20"/>
        </w:rPr>
        <w:t>4.Споры в связи с договором подлежат рассмотрению в судах Республики Армения.</w:t>
      </w:r>
    </w:p>
    <w:p w14:paraId="0ADC0A4B"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7.5.Изменения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683834A"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506F84" w14:textId="77777777" w:rsidR="003B2F27" w:rsidRPr="007B1288" w:rsidRDefault="003B2F27" w:rsidP="00695415">
      <w:pPr>
        <w:widowControl w:val="0"/>
        <w:ind w:firstLine="540"/>
        <w:jc w:val="both"/>
        <w:rPr>
          <w:rFonts w:ascii="GHEA Grapalat" w:hAnsi="GHEA Grapalat" w:cs="Times Armenian"/>
          <w:color w:val="000000" w:themeColor="text1"/>
          <w:sz w:val="20"/>
          <w:szCs w:val="20"/>
        </w:rPr>
      </w:pPr>
      <w:r w:rsidRPr="007B1288">
        <w:rPr>
          <w:rFonts w:ascii="GHEA Grapalat" w:hAnsi="GHEA Grapalat"/>
          <w:color w:val="000000" w:themeColor="text1"/>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ED31FA7"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7.6.Если договор осуществляется посредством заключения агентского договора:</w:t>
      </w:r>
    </w:p>
    <w:p w14:paraId="24721785"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1)</w:t>
      </w:r>
      <w:r w:rsidRPr="007B1288">
        <w:rPr>
          <w:rFonts w:ascii="GHEA Grapalat" w:hAnsi="GHEA Grapalat"/>
          <w:color w:val="000000" w:themeColor="text1"/>
          <w:sz w:val="20"/>
          <w:szCs w:val="20"/>
        </w:rPr>
        <w:tab/>
        <w:t>Исполнитель несет ответственность за неисполнение или ненадлежащее исполнение обязательств агента;</w:t>
      </w:r>
    </w:p>
    <w:p w14:paraId="47FD1897"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2)</w:t>
      </w:r>
      <w:r w:rsidRPr="007B1288">
        <w:rPr>
          <w:rFonts w:ascii="GHEA Grapalat" w:hAnsi="GHEA Grapalat"/>
          <w:color w:val="000000" w:themeColor="text1"/>
          <w:sz w:val="20"/>
          <w:szCs w:val="20"/>
        </w:rPr>
        <w:tab/>
      </w:r>
      <w:r w:rsidR="00840E10" w:rsidRPr="007B1288">
        <w:rPr>
          <w:rFonts w:ascii="GHEA Grapalat" w:hAnsi="GHEA Grapalat"/>
          <w:color w:val="000000" w:themeColor="text1"/>
          <w:sz w:val="20"/>
          <w:szCs w:val="20"/>
        </w:rPr>
        <w:t>В случае смены агента в ходе исполнения договора Исполнитель уведомляет об этом Заказчика в письменной форме, предоставив копию агентского договора и данные лица, являющегося его стороной, в течение пяти рабочих дней с дата изменения.</w:t>
      </w:r>
    </w:p>
    <w:p w14:paraId="53A53970" w14:textId="77777777" w:rsidR="00840E10"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7.7.</w:t>
      </w:r>
      <w:r w:rsidR="00840E10" w:rsidRPr="007B1288">
        <w:rPr>
          <w:rFonts w:ascii="GHEA Grapalat" w:hAnsi="GHEA Grapalat"/>
          <w:color w:val="000000" w:themeColor="text1"/>
          <w:sz w:val="20"/>
          <w:szCs w:val="20"/>
        </w:rPr>
        <w:t xml:space="preserve"> В случае исполнения договора путем заключения договора о совместной деятельности (консорциуме) участники этого договора несут солидарную ответственность. При этом в случае выхода участника консорциума из консорциума договор расторгается в одностороннем порядке и к членам консорциума применяются меры ответственности, предусмотренные договором.</w:t>
      </w:r>
    </w:p>
    <w:p w14:paraId="04995CB3"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7.8.При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0A85FECB" w14:textId="77777777" w:rsidR="003B2F27" w:rsidRPr="007B1288" w:rsidRDefault="003B2F27" w:rsidP="00695415">
      <w:pPr>
        <w:widowControl w:val="0"/>
        <w:tabs>
          <w:tab w:val="left" w:pos="720"/>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7.9.В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18C7B53" w14:textId="77777777" w:rsidR="003B2F27" w:rsidRPr="007B1288" w:rsidRDefault="003B2F27" w:rsidP="00695415">
      <w:pPr>
        <w:widowControl w:val="0"/>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Обязательства сторон договора по отношению к третьим лицам, включая иные сделки, заключенные </w:t>
      </w:r>
      <w:r w:rsidRPr="007B1288">
        <w:rPr>
          <w:rFonts w:ascii="GHEA Grapalat" w:hAnsi="GHEA Grapalat"/>
          <w:color w:val="000000" w:themeColor="text1"/>
          <w:sz w:val="20"/>
          <w:szCs w:val="20"/>
        </w:rPr>
        <w:lastRenderedPageBreak/>
        <w:t>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564073B" w14:textId="77777777" w:rsidR="003B2F27" w:rsidRPr="007B1288" w:rsidRDefault="003B2F27" w:rsidP="00695415">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7.10.Договор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39762160" w14:textId="77777777" w:rsidR="00076092" w:rsidRPr="007B1288" w:rsidRDefault="003B2F27" w:rsidP="00695415">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7.11.Уведомление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7B1288">
        <w:rPr>
          <w:rFonts w:ascii="GHEA Grapalat" w:hAnsi="GHEA Grapalat"/>
          <w:color w:val="000000" w:themeColor="text1"/>
          <w:sz w:val="20"/>
          <w:szCs w:val="20"/>
        </w:rPr>
        <w:t xml:space="preserve"> В день публикации в бюллетене уведомления о полном или частичном одностороннем расторжении договора </w:t>
      </w:r>
      <w:r w:rsidR="00AB7D82" w:rsidRPr="007B1288">
        <w:rPr>
          <w:rFonts w:ascii="GHEA Grapalat" w:hAnsi="GHEA Grapalat"/>
          <w:color w:val="000000" w:themeColor="text1"/>
          <w:sz w:val="20"/>
          <w:szCs w:val="20"/>
        </w:rPr>
        <w:t>Заказчик</w:t>
      </w:r>
      <w:r w:rsidR="00076092" w:rsidRPr="007B1288">
        <w:rPr>
          <w:rFonts w:ascii="GHEA Grapalat" w:hAnsi="GHEA Grapalat"/>
          <w:color w:val="000000" w:themeColor="text1"/>
          <w:sz w:val="20"/>
          <w:szCs w:val="20"/>
        </w:rPr>
        <w:t xml:space="preserve"> высылает его также на электронную почту </w:t>
      </w:r>
      <w:r w:rsidR="00AB7D82" w:rsidRPr="007B1288">
        <w:rPr>
          <w:rFonts w:ascii="GHEA Grapalat" w:hAnsi="GHEA Grapalat"/>
          <w:color w:val="000000" w:themeColor="text1"/>
          <w:sz w:val="20"/>
          <w:szCs w:val="20"/>
        </w:rPr>
        <w:t>Исполнителя</w:t>
      </w:r>
      <w:r w:rsidR="00076092" w:rsidRPr="007B1288">
        <w:rPr>
          <w:rFonts w:ascii="GHEA Grapalat" w:hAnsi="GHEA Grapalat"/>
          <w:color w:val="000000" w:themeColor="text1"/>
          <w:sz w:val="20"/>
          <w:szCs w:val="20"/>
        </w:rPr>
        <w:t>.</w:t>
      </w:r>
    </w:p>
    <w:p w14:paraId="03EB2989" w14:textId="77777777" w:rsidR="003B2F27" w:rsidRPr="007B1288" w:rsidRDefault="003B2F27" w:rsidP="00695415">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7.12.Споры,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6FA50F16" w14:textId="77777777" w:rsidR="003B2F27" w:rsidRPr="007B1288" w:rsidRDefault="003B2F27" w:rsidP="00695415">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7.13.Настоящий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245A78D7" w14:textId="77777777" w:rsidR="006A6D97" w:rsidRPr="007B1288" w:rsidRDefault="003B2F27" w:rsidP="006A6D97">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7.14.В отношении настоящего Договора применяется право Республики Армения.</w:t>
      </w:r>
    </w:p>
    <w:p w14:paraId="20AC9CEE" w14:textId="198FC078" w:rsidR="006A6D97" w:rsidRPr="007B1288" w:rsidRDefault="006A6D97" w:rsidP="006A6D97">
      <w:pPr>
        <w:widowControl w:val="0"/>
        <w:tabs>
          <w:tab w:val="left" w:pos="1276"/>
        </w:tabs>
        <w:ind w:firstLine="54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7.15 </w:t>
      </w:r>
      <w:r w:rsidRPr="007B1288">
        <w:rPr>
          <w:rFonts w:ascii="GHEA Grapalat" w:hAnsi="GHEA Grapalat"/>
          <w:color w:val="000000" w:themeColor="text1"/>
          <w:sz w:val="21"/>
          <w:szCs w:val="21"/>
        </w:rPr>
        <w:t>По окончании исполнения договора, если исправление выявленных в ходе экспертизы упущений и ошибок не предполагает изменение основных проектных решений, то проект корректируется и дорабатывается в рабочем состоянии, после чего выносится окончательное экспертное заключение. изданный. В этом случае проект не представляется на повторную экспертизу.</w:t>
      </w:r>
      <w:r w:rsidRPr="007B1288">
        <w:rPr>
          <w:rFonts w:ascii="GHEA Grapalat" w:hAnsi="GHEA Grapalat"/>
          <w:color w:val="000000" w:themeColor="text1"/>
          <w:sz w:val="20"/>
          <w:szCs w:val="20"/>
        </w:rPr>
        <w:t xml:space="preserve"> </w:t>
      </w:r>
      <w:r w:rsidRPr="007B1288">
        <w:rPr>
          <w:rFonts w:ascii="GHEA Grapalat" w:hAnsi="GHEA Grapalat"/>
          <w:color w:val="000000" w:themeColor="text1"/>
          <w:sz w:val="21"/>
          <w:szCs w:val="21"/>
        </w:rPr>
        <w:t>Если проект возвращен на доработку, из чего следует, что проект подлежит доработке по замечаниям и рекомендациям, изложенным в заключении, после чего представляется заказчиком на повторную экспертизу в части доработанного и доработанного проекта документы. Компания, оказывающая проектные услуги, обязана актуализировать проектно-сметную документацию в разумный срок, установленный заказчиком, в рамках принятых на себя договором обязательств. Нарушение данного положения также может быть основанием для одностороннего расторжения договора заказчиком.</w:t>
      </w:r>
      <w:r w:rsidRPr="007B1288">
        <w:rPr>
          <w:rFonts w:ascii="GHEA Grapalat" w:hAnsi="GHEA Grapalat"/>
          <w:color w:val="000000" w:themeColor="text1"/>
          <w:sz w:val="20"/>
          <w:szCs w:val="20"/>
        </w:rPr>
        <w:t xml:space="preserve"> </w:t>
      </w:r>
      <w:r w:rsidRPr="007B1288">
        <w:rPr>
          <w:rFonts w:ascii="GHEA Grapalat" w:hAnsi="GHEA Grapalat"/>
          <w:color w:val="000000" w:themeColor="text1"/>
          <w:sz w:val="21"/>
          <w:szCs w:val="21"/>
        </w:rPr>
        <w:t>В случае необходимости проведения двойной экспертизы организацией, проводящей первичную экспертизу, необходимая сумма за экспертизу оплачивается Исполнителем (исполнителем проектных услуг), а также проводится двойная, дополнительная экспертиза проектов. y организацией, проводившей экспертизу.</w:t>
      </w:r>
    </w:p>
    <w:p w14:paraId="14CFC731" w14:textId="77777777" w:rsidR="00287BD6" w:rsidRPr="007B1288" w:rsidRDefault="00287BD6" w:rsidP="00695415">
      <w:pPr>
        <w:widowControl w:val="0"/>
        <w:tabs>
          <w:tab w:val="left" w:pos="1276"/>
        </w:tabs>
        <w:ind w:firstLine="540"/>
        <w:jc w:val="both"/>
        <w:rPr>
          <w:rFonts w:ascii="GHEA Grapalat" w:hAnsi="GHEA Grapalat"/>
          <w:bCs/>
          <w:color w:val="000000" w:themeColor="text1"/>
          <w:sz w:val="20"/>
          <w:szCs w:val="20"/>
        </w:rPr>
      </w:pPr>
    </w:p>
    <w:p w14:paraId="45E2BD86" w14:textId="77777777" w:rsidR="003B2F27" w:rsidRPr="007B1288" w:rsidRDefault="003B2F27" w:rsidP="00287BD6">
      <w:pPr>
        <w:widowControl w:val="0"/>
        <w:spacing w:after="160"/>
        <w:jc w:val="center"/>
        <w:rPr>
          <w:rFonts w:ascii="GHEA Grapalat" w:hAnsi="GHEA Grapalat" w:cs="Sylfaen"/>
          <w:color w:val="000000" w:themeColor="text1"/>
          <w:sz w:val="20"/>
          <w:szCs w:val="20"/>
        </w:rPr>
      </w:pPr>
      <w:r w:rsidRPr="007B1288">
        <w:rPr>
          <w:rFonts w:ascii="GHEA Grapalat" w:hAnsi="GHEA Grapalat"/>
          <w:b/>
          <w:color w:val="000000" w:themeColor="text1"/>
          <w:sz w:val="20"/>
          <w:szCs w:val="20"/>
        </w:rPr>
        <w:t>8.</w:t>
      </w:r>
      <w:r w:rsidRPr="007B1288">
        <w:rPr>
          <w:rFonts w:ascii="GHEA Grapalat" w:hAnsi="GHEA Grapalat"/>
          <w:color w:val="000000" w:themeColor="text1"/>
          <w:sz w:val="20"/>
          <w:szCs w:val="20"/>
        </w:rPr>
        <w:t xml:space="preserve"> </w:t>
      </w:r>
      <w:r w:rsidRPr="007B1288">
        <w:rPr>
          <w:rFonts w:ascii="GHEA Grapalat" w:hAnsi="GHEA Grapalat"/>
          <w:b/>
          <w:color w:val="000000" w:themeColor="text1"/>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83"/>
        <w:gridCol w:w="4111"/>
      </w:tblGrid>
      <w:tr w:rsidR="003B2F27" w:rsidRPr="007B1288" w14:paraId="0DD28F92" w14:textId="77777777" w:rsidTr="00734BB4">
        <w:trPr>
          <w:jc w:val="center"/>
        </w:trPr>
        <w:tc>
          <w:tcPr>
            <w:tcW w:w="4583" w:type="dxa"/>
          </w:tcPr>
          <w:p w14:paraId="268D89F5" w14:textId="77777777" w:rsidR="003B2F27" w:rsidRPr="007B1288" w:rsidRDefault="003B2F27" w:rsidP="00ED2E03">
            <w:pPr>
              <w:widowControl w:val="0"/>
              <w:spacing w:after="160"/>
              <w:ind w:left="-270" w:firstLine="1884"/>
              <w:jc w:val="both"/>
              <w:rPr>
                <w:rFonts w:ascii="GHEA Grapalat" w:hAnsi="GHEA Grapalat"/>
                <w:b/>
                <w:color w:val="000000" w:themeColor="text1"/>
                <w:sz w:val="22"/>
                <w:szCs w:val="22"/>
              </w:rPr>
            </w:pPr>
            <w:r w:rsidRPr="007B1288">
              <w:rPr>
                <w:rFonts w:ascii="GHEA Grapalat" w:hAnsi="GHEA Grapalat"/>
                <w:b/>
                <w:color w:val="000000" w:themeColor="text1"/>
                <w:sz w:val="22"/>
                <w:szCs w:val="22"/>
              </w:rPr>
              <w:t>ЗАКАЗЧИК</w:t>
            </w:r>
          </w:p>
          <w:p w14:paraId="3C75ACBF" w14:textId="77777777" w:rsidR="00734BB4" w:rsidRPr="007B1288" w:rsidRDefault="00ED2E03" w:rsidP="00734BB4">
            <w:pPr>
              <w:widowControl w:val="0"/>
              <w:jc w:val="center"/>
              <w:rPr>
                <w:rFonts w:ascii="GHEA Grapalat" w:hAnsi="GHEA Grapalat"/>
                <w:color w:val="000000" w:themeColor="text1"/>
                <w:sz w:val="21"/>
                <w:lang w:val="en-US"/>
              </w:rPr>
            </w:pPr>
            <w:r w:rsidRPr="007B1288">
              <w:rPr>
                <w:rFonts w:ascii="GHEA Grapalat" w:hAnsi="GHEA Grapalat"/>
                <w:color w:val="000000" w:themeColor="text1"/>
                <w:sz w:val="22"/>
                <w:szCs w:val="22"/>
              </w:rPr>
              <w:t xml:space="preserve"> </w:t>
            </w:r>
            <w:r w:rsidR="00734BB4" w:rsidRPr="007B1288">
              <w:rPr>
                <w:rFonts w:ascii="GHEA Grapalat" w:hAnsi="GHEA Grapalat"/>
                <w:color w:val="000000" w:themeColor="text1"/>
                <w:sz w:val="21"/>
                <w:lang w:val="en-US"/>
              </w:rPr>
              <w:t>_______________________</w:t>
            </w:r>
          </w:p>
          <w:p w14:paraId="0970F7C7" w14:textId="77777777" w:rsidR="00734BB4" w:rsidRPr="007B1288" w:rsidRDefault="00734BB4" w:rsidP="00734BB4">
            <w:pPr>
              <w:widowControl w:val="0"/>
              <w:spacing w:after="160"/>
              <w:jc w:val="center"/>
              <w:rPr>
                <w:rFonts w:ascii="GHEA Grapalat" w:hAnsi="GHEA Grapalat"/>
                <w:color w:val="000000" w:themeColor="text1"/>
                <w:sz w:val="13"/>
                <w:szCs w:val="16"/>
              </w:rPr>
            </w:pPr>
            <w:r w:rsidRPr="007B1288">
              <w:rPr>
                <w:rFonts w:ascii="GHEA Grapalat" w:hAnsi="GHEA Grapalat"/>
                <w:color w:val="000000" w:themeColor="text1"/>
                <w:sz w:val="13"/>
                <w:szCs w:val="16"/>
              </w:rPr>
              <w:t>/подпись/</w:t>
            </w:r>
          </w:p>
          <w:p w14:paraId="0989654F" w14:textId="4DDE3F58" w:rsidR="003B2F27" w:rsidRPr="007B1288" w:rsidRDefault="00734BB4" w:rsidP="00734BB4">
            <w:pPr>
              <w:widowControl w:val="0"/>
              <w:spacing w:after="160"/>
              <w:ind w:left="1875"/>
              <w:jc w:val="both"/>
              <w:rPr>
                <w:rFonts w:ascii="GHEA Grapalat" w:hAnsi="GHEA Grapalat"/>
                <w:color w:val="000000" w:themeColor="text1"/>
                <w:sz w:val="22"/>
                <w:szCs w:val="22"/>
                <w:lang w:val="en-US"/>
              </w:rPr>
            </w:pPr>
            <w:r w:rsidRPr="007B1288">
              <w:rPr>
                <w:rFonts w:ascii="GHEA Grapalat" w:hAnsi="GHEA Grapalat"/>
                <w:color w:val="000000" w:themeColor="text1"/>
                <w:sz w:val="21"/>
              </w:rPr>
              <w:t>М. П.</w:t>
            </w:r>
          </w:p>
          <w:p w14:paraId="77004716" w14:textId="77777777" w:rsidR="003B2F27" w:rsidRPr="007B1288" w:rsidRDefault="003B2F27" w:rsidP="00ED2E03">
            <w:pPr>
              <w:widowControl w:val="0"/>
              <w:spacing w:after="160"/>
              <w:jc w:val="both"/>
              <w:rPr>
                <w:rFonts w:ascii="GHEA Grapalat" w:hAnsi="GHEA Grapalat"/>
                <w:color w:val="000000" w:themeColor="text1"/>
                <w:sz w:val="20"/>
                <w:szCs w:val="20"/>
                <w:lang w:val="en-US"/>
              </w:rPr>
            </w:pPr>
          </w:p>
        </w:tc>
        <w:tc>
          <w:tcPr>
            <w:tcW w:w="4111" w:type="dxa"/>
          </w:tcPr>
          <w:p w14:paraId="60B40A74" w14:textId="77777777" w:rsidR="003B2F27" w:rsidRPr="007B1288" w:rsidRDefault="003B2F27" w:rsidP="00ED2E03">
            <w:pPr>
              <w:widowControl w:val="0"/>
              <w:spacing w:after="160"/>
              <w:ind w:left="-270" w:firstLine="1281"/>
              <w:jc w:val="both"/>
              <w:rPr>
                <w:rFonts w:ascii="GHEA Grapalat" w:hAnsi="GHEA Grapalat"/>
                <w:b/>
                <w:color w:val="000000" w:themeColor="text1"/>
                <w:sz w:val="20"/>
                <w:szCs w:val="20"/>
              </w:rPr>
            </w:pPr>
            <w:r w:rsidRPr="007B1288">
              <w:rPr>
                <w:rFonts w:ascii="GHEA Grapalat" w:hAnsi="GHEA Grapalat"/>
                <w:b/>
                <w:color w:val="000000" w:themeColor="text1"/>
                <w:sz w:val="20"/>
                <w:szCs w:val="20"/>
              </w:rPr>
              <w:t>ИСПОЛНИТЕЛЬ</w:t>
            </w:r>
          </w:p>
          <w:p w14:paraId="760200E5" w14:textId="77777777" w:rsidR="003B2F27" w:rsidRPr="007B1288" w:rsidRDefault="003B2F27" w:rsidP="00ED2E03">
            <w:pPr>
              <w:widowControl w:val="0"/>
              <w:ind w:left="453" w:hanging="720"/>
              <w:jc w:val="center"/>
              <w:rPr>
                <w:rFonts w:ascii="GHEA Grapalat" w:hAnsi="GHEA Grapalat"/>
                <w:color w:val="000000" w:themeColor="text1"/>
                <w:sz w:val="20"/>
                <w:szCs w:val="20"/>
                <w:lang w:val="en-US"/>
              </w:rPr>
            </w:pPr>
            <w:r w:rsidRPr="007B1288">
              <w:rPr>
                <w:rFonts w:ascii="GHEA Grapalat" w:hAnsi="GHEA Grapalat"/>
                <w:color w:val="000000" w:themeColor="text1"/>
                <w:sz w:val="20"/>
                <w:szCs w:val="20"/>
                <w:lang w:val="en-US"/>
              </w:rPr>
              <w:t>____________________________</w:t>
            </w:r>
          </w:p>
          <w:p w14:paraId="1F9FE700" w14:textId="6DF4B261" w:rsidR="003B2F27" w:rsidRPr="007B1288" w:rsidRDefault="003B2F27" w:rsidP="00734BB4">
            <w:pPr>
              <w:widowControl w:val="0"/>
              <w:spacing w:after="160"/>
              <w:ind w:left="453" w:hanging="720"/>
              <w:jc w:val="center"/>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/подпись/</w:t>
            </w:r>
          </w:p>
          <w:p w14:paraId="546DA7FE" w14:textId="77777777" w:rsidR="003B2F27" w:rsidRPr="007B1288" w:rsidRDefault="003B2F27" w:rsidP="00ED2E03">
            <w:pPr>
              <w:widowControl w:val="0"/>
              <w:spacing w:after="160"/>
              <w:ind w:left="453" w:hanging="720"/>
              <w:jc w:val="center"/>
              <w:rPr>
                <w:rFonts w:ascii="GHEA Grapalat" w:hAnsi="GHEA Grapalat"/>
                <w:color w:val="000000" w:themeColor="text1"/>
                <w:sz w:val="20"/>
                <w:szCs w:val="20"/>
                <w:lang w:val="en-US"/>
              </w:rPr>
            </w:pPr>
            <w:r w:rsidRPr="007B1288">
              <w:rPr>
                <w:rFonts w:ascii="GHEA Grapalat" w:hAnsi="GHEA Grapalat"/>
                <w:color w:val="000000" w:themeColor="text1"/>
                <w:sz w:val="20"/>
                <w:szCs w:val="20"/>
              </w:rPr>
              <w:t>М. П.</w:t>
            </w:r>
          </w:p>
        </w:tc>
      </w:tr>
    </w:tbl>
    <w:p w14:paraId="61DA94C6" w14:textId="77777777" w:rsidR="003B2F27" w:rsidRPr="007B1288" w:rsidRDefault="003B2F27" w:rsidP="001C25FC">
      <w:pPr>
        <w:widowControl w:val="0"/>
        <w:spacing w:after="160"/>
        <w:ind w:left="-270"/>
        <w:jc w:val="both"/>
        <w:rPr>
          <w:rFonts w:ascii="GHEA Grapalat" w:hAnsi="GHEA Grapalat"/>
          <w:b/>
          <w:color w:val="000000" w:themeColor="text1"/>
          <w:sz w:val="20"/>
          <w:szCs w:val="20"/>
        </w:rPr>
      </w:pPr>
    </w:p>
    <w:p w14:paraId="198A6DBD" w14:textId="77777777" w:rsidR="003B2F27" w:rsidRPr="007B1288" w:rsidRDefault="003B2F27" w:rsidP="001C25FC">
      <w:pPr>
        <w:widowControl w:val="0"/>
        <w:spacing w:after="160"/>
        <w:ind w:left="-270"/>
        <w:jc w:val="both"/>
        <w:rPr>
          <w:rFonts w:ascii="GHEA Grapalat" w:hAnsi="GHEA Grapalat" w:cs="Sylfaen"/>
          <w:i/>
          <w:color w:val="000000" w:themeColor="text1"/>
          <w:sz w:val="20"/>
          <w:szCs w:val="20"/>
        </w:rPr>
      </w:pPr>
      <w:r w:rsidRPr="007B1288">
        <w:rPr>
          <w:rFonts w:ascii="GHEA Grapalat" w:hAnsi="GHEA Grapalat"/>
          <w:i/>
          <w:color w:val="000000" w:themeColor="text1"/>
          <w:sz w:val="20"/>
          <w:szCs w:val="20"/>
        </w:rPr>
        <w:t>В случае необходимости в договор могут быть включены не противоречащие законодательству Республики Армения положения.</w:t>
      </w:r>
    </w:p>
    <w:p w14:paraId="6EA09E29" w14:textId="77777777" w:rsidR="00695415" w:rsidRPr="007B1288" w:rsidRDefault="00695415" w:rsidP="001C25FC">
      <w:pPr>
        <w:widowControl w:val="0"/>
        <w:autoSpaceDE w:val="0"/>
        <w:autoSpaceDN w:val="0"/>
        <w:adjustRightInd w:val="0"/>
        <w:spacing w:after="160"/>
        <w:ind w:left="-270"/>
        <w:jc w:val="both"/>
        <w:rPr>
          <w:rFonts w:ascii="GHEA Grapalat" w:hAnsi="GHEA Grapalat" w:cs="TimesArmenianPSMT"/>
          <w:color w:val="000000" w:themeColor="text1"/>
          <w:sz w:val="20"/>
          <w:szCs w:val="20"/>
        </w:rPr>
        <w:sectPr w:rsidR="00695415" w:rsidRPr="007B1288" w:rsidSect="00695415">
          <w:footnotePr>
            <w:pos w:val="beneathText"/>
          </w:footnotePr>
          <w:pgSz w:w="11907" w:h="16840" w:code="9"/>
          <w:pgMar w:top="370" w:right="747" w:bottom="450" w:left="720" w:header="561" w:footer="561" w:gutter="0"/>
          <w:cols w:space="720"/>
          <w:titlePg/>
          <w:docGrid w:linePitch="326"/>
        </w:sectPr>
      </w:pPr>
    </w:p>
    <w:p w14:paraId="22E07512" w14:textId="77777777" w:rsidR="003B2F27" w:rsidRPr="007B1288" w:rsidRDefault="003B2F27" w:rsidP="00ED2E03">
      <w:pPr>
        <w:widowControl w:val="0"/>
        <w:spacing w:after="160"/>
        <w:ind w:left="-270"/>
        <w:jc w:val="right"/>
        <w:rPr>
          <w:rFonts w:ascii="GHEA Grapalat" w:hAnsi="GHEA Grapalat"/>
          <w:i/>
          <w:color w:val="000000" w:themeColor="text1"/>
          <w:sz w:val="20"/>
          <w:szCs w:val="20"/>
        </w:rPr>
      </w:pPr>
      <w:r w:rsidRPr="007B1288">
        <w:rPr>
          <w:rFonts w:ascii="GHEA Grapalat" w:hAnsi="GHEA Grapalat"/>
          <w:i/>
          <w:color w:val="000000" w:themeColor="text1"/>
          <w:sz w:val="20"/>
          <w:szCs w:val="20"/>
        </w:rPr>
        <w:lastRenderedPageBreak/>
        <w:t>Приложение № 1</w:t>
      </w:r>
    </w:p>
    <w:p w14:paraId="17F7F5DA" w14:textId="681673C7" w:rsidR="003B2F27" w:rsidRPr="007B1288" w:rsidRDefault="003B2F27" w:rsidP="00ED2E03">
      <w:pPr>
        <w:widowControl w:val="0"/>
        <w:spacing w:after="160"/>
        <w:ind w:left="-270"/>
        <w:jc w:val="right"/>
        <w:rPr>
          <w:rFonts w:ascii="GHEA Grapalat" w:hAnsi="GHEA Grapalat"/>
          <w:i/>
          <w:color w:val="000000" w:themeColor="text1"/>
          <w:sz w:val="20"/>
          <w:szCs w:val="20"/>
        </w:rPr>
      </w:pPr>
      <w:r w:rsidRPr="007B1288">
        <w:rPr>
          <w:rFonts w:ascii="GHEA Grapalat" w:hAnsi="GHEA Grapalat"/>
          <w:i/>
          <w:color w:val="000000" w:themeColor="text1"/>
          <w:sz w:val="20"/>
          <w:szCs w:val="20"/>
        </w:rPr>
        <w:t xml:space="preserve">к Договору под кодом </w:t>
      </w:r>
      <w:r w:rsidR="004A03F5" w:rsidRPr="007B1288">
        <w:rPr>
          <w:rFonts w:ascii="GHEA Grapalat" w:hAnsi="GHEA Grapalat"/>
          <w:i/>
          <w:color w:val="000000" w:themeColor="text1"/>
          <w:sz w:val="18"/>
          <w:lang w:val="hy-AM"/>
        </w:rPr>
        <w:t>ԵՔԿԱ-ԲՄԾՁԲ-23/29</w:t>
      </w:r>
      <w:r w:rsidR="00525BDA" w:rsidRPr="007B1288">
        <w:rPr>
          <w:rFonts w:ascii="GHEA Grapalat" w:hAnsi="GHEA Grapalat"/>
          <w:i/>
          <w:color w:val="000000" w:themeColor="text1"/>
          <w:sz w:val="18"/>
          <w:lang w:val="hy-AM"/>
        </w:rPr>
        <w:t xml:space="preserve"> </w:t>
      </w:r>
      <w:r w:rsidRPr="007B1288">
        <w:rPr>
          <w:rFonts w:ascii="GHEA Grapalat" w:hAnsi="GHEA Grapalat"/>
          <w:i/>
          <w:color w:val="000000" w:themeColor="text1"/>
          <w:sz w:val="20"/>
          <w:szCs w:val="20"/>
        </w:rPr>
        <w:br/>
        <w:t>заключенному "</w:t>
      </w:r>
      <w:r w:rsidRPr="007B1288">
        <w:rPr>
          <w:rFonts w:ascii="GHEA Grapalat" w:hAnsi="GHEA Grapalat"/>
          <w:i/>
          <w:color w:val="000000" w:themeColor="text1"/>
          <w:sz w:val="20"/>
          <w:szCs w:val="20"/>
        </w:rPr>
        <w:tab/>
        <w:t>"</w:t>
      </w:r>
      <w:r w:rsidRPr="007B1288">
        <w:rPr>
          <w:rFonts w:ascii="GHEA Grapalat" w:hAnsi="GHEA Grapalat"/>
          <w:i/>
          <w:color w:val="000000" w:themeColor="text1"/>
          <w:sz w:val="20"/>
          <w:szCs w:val="20"/>
        </w:rPr>
        <w:tab/>
      </w:r>
      <w:r w:rsidR="009E27D5" w:rsidRPr="007B1288">
        <w:rPr>
          <w:rFonts w:ascii="GHEA Grapalat" w:hAnsi="GHEA Grapalat"/>
          <w:i/>
          <w:color w:val="000000" w:themeColor="text1"/>
          <w:sz w:val="20"/>
          <w:szCs w:val="20"/>
        </w:rPr>
        <w:t>2023г.</w:t>
      </w:r>
    </w:p>
    <w:p w14:paraId="1E9F7C85" w14:textId="77777777" w:rsidR="003B2F27" w:rsidRPr="007B1288" w:rsidRDefault="003B2F27" w:rsidP="00ED2E03">
      <w:pPr>
        <w:widowControl w:val="0"/>
        <w:spacing w:after="160"/>
        <w:ind w:left="-270"/>
        <w:jc w:val="center"/>
        <w:rPr>
          <w:rFonts w:ascii="GHEA Grapalat" w:hAnsi="GHEA Grapalat"/>
          <w:color w:val="000000" w:themeColor="text1"/>
          <w:sz w:val="20"/>
          <w:szCs w:val="20"/>
        </w:rPr>
      </w:pPr>
    </w:p>
    <w:p w14:paraId="6778C95D" w14:textId="77777777" w:rsidR="003B2F27" w:rsidRPr="007B1288" w:rsidRDefault="003B2F27" w:rsidP="00ED2E03">
      <w:pPr>
        <w:widowControl w:val="0"/>
        <w:spacing w:after="160"/>
        <w:ind w:left="-270"/>
        <w:jc w:val="center"/>
        <w:rPr>
          <w:rFonts w:ascii="GHEA Grapalat" w:hAnsi="GHEA Grapalat"/>
          <w:color w:val="000000" w:themeColor="text1"/>
          <w:sz w:val="20"/>
          <w:szCs w:val="20"/>
        </w:rPr>
      </w:pPr>
      <w:r w:rsidRPr="007B1288">
        <w:rPr>
          <w:rFonts w:ascii="GHEA Grapalat" w:hAnsi="GHEA Grapalat"/>
          <w:color w:val="000000" w:themeColor="text1"/>
          <w:sz w:val="20"/>
          <w:szCs w:val="20"/>
        </w:rPr>
        <w:t>ТЕХНИЧЕСКАЯ ХАРАКТЕРИСТИКА-ГРАФИК ЗАКУПКИ</w:t>
      </w:r>
      <w:r w:rsidRPr="007B1288">
        <w:rPr>
          <w:rStyle w:val="FootnoteReference"/>
          <w:rFonts w:ascii="GHEA Grapalat" w:hAnsi="GHEA Grapalat"/>
          <w:color w:val="000000" w:themeColor="text1"/>
          <w:sz w:val="20"/>
          <w:szCs w:val="20"/>
        </w:rPr>
        <w:footnoteReference w:customMarkFollows="1" w:id="5"/>
        <w:t>*</w:t>
      </w:r>
    </w:p>
    <w:p w14:paraId="1FD1E6D4" w14:textId="77777777" w:rsidR="00841C6F" w:rsidRPr="007B1288" w:rsidRDefault="00841C6F" w:rsidP="006A6D97">
      <w:pPr>
        <w:widowControl w:val="0"/>
        <w:ind w:right="90"/>
        <w:jc w:val="right"/>
        <w:rPr>
          <w:rFonts w:ascii="GHEA Grapalat" w:hAnsi="GHEA Grapalat"/>
          <w:color w:val="000000" w:themeColor="text1"/>
          <w:sz w:val="20"/>
        </w:rPr>
      </w:pPr>
      <w:r w:rsidRPr="007B1288">
        <w:rPr>
          <w:rFonts w:ascii="GHEA Grapalat" w:hAnsi="GHEA Grapalat"/>
          <w:color w:val="000000" w:themeColor="text1"/>
          <w:sz w:val="20"/>
          <w:lang w:val="hy-AM"/>
        </w:rPr>
        <w:tab/>
        <w:t xml:space="preserve">                                                                </w:t>
      </w:r>
      <w:r w:rsidRPr="007B1288">
        <w:rPr>
          <w:rFonts w:ascii="GHEA Grapalat" w:hAnsi="GHEA Grapalat"/>
          <w:color w:val="000000" w:themeColor="text1"/>
          <w:sz w:val="20"/>
        </w:rPr>
        <w:t>Драмов РА</w:t>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684"/>
        <w:gridCol w:w="1174"/>
        <w:gridCol w:w="8100"/>
        <w:gridCol w:w="720"/>
        <w:gridCol w:w="720"/>
        <w:gridCol w:w="720"/>
        <w:gridCol w:w="990"/>
        <w:gridCol w:w="965"/>
        <w:gridCol w:w="18"/>
        <w:gridCol w:w="7"/>
      </w:tblGrid>
      <w:tr w:rsidR="006A6D97" w:rsidRPr="007B1288" w14:paraId="02A3C6D1" w14:textId="77777777" w:rsidTr="006A6D97">
        <w:trPr>
          <w:trHeight w:val="108"/>
          <w:jc w:val="center"/>
        </w:trPr>
        <w:tc>
          <w:tcPr>
            <w:tcW w:w="15660" w:type="dxa"/>
            <w:gridSpan w:val="11"/>
          </w:tcPr>
          <w:p w14:paraId="0A9EA16F" w14:textId="77777777" w:rsidR="006A6D97" w:rsidRPr="007B1288" w:rsidRDefault="006A6D97" w:rsidP="00CD184F">
            <w:pPr>
              <w:widowControl w:val="0"/>
              <w:contextualSpacing/>
              <w:jc w:val="center"/>
              <w:rPr>
                <w:rFonts w:ascii="GHEA Grapalat" w:hAnsi="GHEA Grapalat"/>
                <w:color w:val="000000" w:themeColor="text1"/>
                <w:sz w:val="16"/>
                <w:szCs w:val="16"/>
              </w:rPr>
            </w:pPr>
            <w:r w:rsidRPr="007B1288">
              <w:rPr>
                <w:rFonts w:ascii="GHEA Grapalat" w:hAnsi="GHEA Grapalat"/>
                <w:color w:val="000000" w:themeColor="text1"/>
                <w:sz w:val="16"/>
                <w:szCs w:val="16"/>
              </w:rPr>
              <w:t>Услуги</w:t>
            </w:r>
          </w:p>
        </w:tc>
      </w:tr>
      <w:tr w:rsidR="006A6D97" w:rsidRPr="007B1288" w14:paraId="3B5A7DFF" w14:textId="77777777" w:rsidTr="00BD546D">
        <w:trPr>
          <w:gridAfter w:val="2"/>
          <w:wAfter w:w="25" w:type="dxa"/>
          <w:trHeight w:val="232"/>
          <w:jc w:val="center"/>
        </w:trPr>
        <w:tc>
          <w:tcPr>
            <w:tcW w:w="562" w:type="dxa"/>
            <w:vMerge w:val="restart"/>
            <w:vAlign w:val="center"/>
          </w:tcPr>
          <w:p w14:paraId="600EE8D6" w14:textId="77777777" w:rsidR="006A6D97" w:rsidRPr="007B1288" w:rsidRDefault="006A6D97" w:rsidP="00CD184F">
            <w:pPr>
              <w:widowControl w:val="0"/>
              <w:contextualSpacing/>
              <w:jc w:val="center"/>
              <w:rPr>
                <w:rFonts w:ascii="GHEA Grapalat" w:hAnsi="GHEA Grapalat"/>
                <w:color w:val="000000" w:themeColor="text1"/>
                <w:sz w:val="16"/>
                <w:szCs w:val="16"/>
              </w:rPr>
            </w:pPr>
            <w:r w:rsidRPr="007B1288">
              <w:rPr>
                <w:rFonts w:ascii="GHEA Grapalat" w:hAnsi="GHEA Grapalat"/>
                <w:color w:val="000000" w:themeColor="text1"/>
                <w:sz w:val="16"/>
                <w:szCs w:val="16"/>
              </w:rPr>
              <w:t>н/л</w:t>
            </w:r>
          </w:p>
        </w:tc>
        <w:tc>
          <w:tcPr>
            <w:tcW w:w="1684" w:type="dxa"/>
            <w:vMerge w:val="restart"/>
            <w:vAlign w:val="center"/>
          </w:tcPr>
          <w:p w14:paraId="37073A54" w14:textId="77777777" w:rsidR="006A6D97" w:rsidRPr="007B1288" w:rsidRDefault="006A6D97" w:rsidP="00CD184F">
            <w:pPr>
              <w:widowControl w:val="0"/>
              <w:contextualSpacing/>
              <w:jc w:val="center"/>
              <w:rPr>
                <w:rFonts w:ascii="GHEA Grapalat" w:hAnsi="GHEA Grapalat"/>
                <w:color w:val="000000" w:themeColor="text1"/>
                <w:sz w:val="16"/>
                <w:szCs w:val="16"/>
              </w:rPr>
            </w:pPr>
            <w:r w:rsidRPr="007B1288">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1174" w:type="dxa"/>
            <w:vMerge w:val="restart"/>
            <w:vAlign w:val="center"/>
          </w:tcPr>
          <w:p w14:paraId="2B55782A" w14:textId="77777777" w:rsidR="006A6D97" w:rsidRPr="007B1288" w:rsidRDefault="006A6D97" w:rsidP="00CD184F">
            <w:pPr>
              <w:widowControl w:val="0"/>
              <w:ind w:left="-96" w:right="-108"/>
              <w:contextualSpacing/>
              <w:jc w:val="center"/>
              <w:rPr>
                <w:rFonts w:ascii="GHEA Grapalat" w:hAnsi="GHEA Grapalat"/>
                <w:color w:val="000000" w:themeColor="text1"/>
                <w:sz w:val="13"/>
                <w:szCs w:val="16"/>
              </w:rPr>
            </w:pPr>
            <w:r w:rsidRPr="007B1288">
              <w:rPr>
                <w:rFonts w:ascii="GHEA Grapalat" w:hAnsi="GHEA Grapalat"/>
                <w:color w:val="000000" w:themeColor="text1"/>
                <w:sz w:val="16"/>
                <w:szCs w:val="16"/>
              </w:rPr>
              <w:t xml:space="preserve">наименование </w:t>
            </w:r>
          </w:p>
        </w:tc>
        <w:tc>
          <w:tcPr>
            <w:tcW w:w="8100" w:type="dxa"/>
            <w:vMerge w:val="restart"/>
            <w:vAlign w:val="center"/>
          </w:tcPr>
          <w:p w14:paraId="08EFC053" w14:textId="77777777" w:rsidR="006A6D97" w:rsidRPr="007B1288" w:rsidRDefault="006A6D97" w:rsidP="00CD184F">
            <w:pPr>
              <w:widowControl w:val="0"/>
              <w:ind w:left="-108" w:right="-59"/>
              <w:contextualSpacing/>
              <w:jc w:val="center"/>
              <w:rPr>
                <w:rFonts w:ascii="GHEA Grapalat" w:hAnsi="GHEA Grapalat"/>
                <w:color w:val="000000" w:themeColor="text1"/>
                <w:sz w:val="16"/>
                <w:szCs w:val="16"/>
              </w:rPr>
            </w:pPr>
            <w:r w:rsidRPr="007B1288">
              <w:rPr>
                <w:rFonts w:ascii="GHEA Grapalat" w:hAnsi="GHEA Grapalat"/>
                <w:color w:val="000000" w:themeColor="text1"/>
                <w:sz w:val="16"/>
                <w:szCs w:val="16"/>
              </w:rPr>
              <w:t>техническая характеристика</w:t>
            </w:r>
          </w:p>
        </w:tc>
        <w:tc>
          <w:tcPr>
            <w:tcW w:w="720" w:type="dxa"/>
            <w:vMerge w:val="restart"/>
            <w:vAlign w:val="center"/>
          </w:tcPr>
          <w:p w14:paraId="70B1D431" w14:textId="77777777" w:rsidR="006A6D97" w:rsidRPr="007B1288" w:rsidRDefault="006A6D97" w:rsidP="00CD184F">
            <w:pPr>
              <w:widowControl w:val="0"/>
              <w:ind w:left="-48" w:right="-108"/>
              <w:contextualSpacing/>
              <w:jc w:val="center"/>
              <w:rPr>
                <w:rFonts w:ascii="GHEA Grapalat" w:hAnsi="GHEA Grapalat"/>
                <w:color w:val="000000" w:themeColor="text1"/>
                <w:sz w:val="16"/>
                <w:szCs w:val="16"/>
              </w:rPr>
            </w:pPr>
            <w:r w:rsidRPr="007B1288">
              <w:rPr>
                <w:rFonts w:ascii="GHEA Grapalat" w:hAnsi="GHEA Grapalat"/>
                <w:color w:val="000000" w:themeColor="text1"/>
                <w:sz w:val="16"/>
                <w:szCs w:val="16"/>
              </w:rPr>
              <w:t>е/и</w:t>
            </w:r>
          </w:p>
        </w:tc>
        <w:tc>
          <w:tcPr>
            <w:tcW w:w="720" w:type="dxa"/>
            <w:vMerge w:val="restart"/>
            <w:vAlign w:val="center"/>
          </w:tcPr>
          <w:p w14:paraId="712643CC" w14:textId="77777777" w:rsidR="006A6D97" w:rsidRPr="007B1288" w:rsidRDefault="006A6D97" w:rsidP="00CD184F">
            <w:pPr>
              <w:widowControl w:val="0"/>
              <w:ind w:left="-22"/>
              <w:contextualSpacing/>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общая цена/драмов РА</w:t>
            </w:r>
          </w:p>
        </w:tc>
        <w:tc>
          <w:tcPr>
            <w:tcW w:w="720" w:type="dxa"/>
            <w:vMerge w:val="restart"/>
            <w:vAlign w:val="center"/>
          </w:tcPr>
          <w:p w14:paraId="6403EDCE" w14:textId="77777777" w:rsidR="006A6D97" w:rsidRPr="007B1288" w:rsidRDefault="006A6D97" w:rsidP="00CD184F">
            <w:pPr>
              <w:widowControl w:val="0"/>
              <w:ind w:left="-18"/>
              <w:contextualSpacing/>
              <w:jc w:val="center"/>
              <w:rPr>
                <w:rFonts w:ascii="GHEA Grapalat" w:hAnsi="GHEA Grapalat"/>
                <w:color w:val="000000" w:themeColor="text1"/>
                <w:sz w:val="16"/>
                <w:szCs w:val="16"/>
              </w:rPr>
            </w:pPr>
            <w:r w:rsidRPr="007B1288">
              <w:rPr>
                <w:rFonts w:ascii="GHEA Grapalat" w:hAnsi="GHEA Grapalat"/>
                <w:color w:val="000000" w:themeColor="text1"/>
                <w:sz w:val="16"/>
                <w:szCs w:val="16"/>
              </w:rPr>
              <w:t>общий объем</w:t>
            </w:r>
          </w:p>
        </w:tc>
        <w:tc>
          <w:tcPr>
            <w:tcW w:w="1955" w:type="dxa"/>
            <w:gridSpan w:val="2"/>
            <w:vAlign w:val="center"/>
          </w:tcPr>
          <w:p w14:paraId="05C6EC0E" w14:textId="77777777" w:rsidR="006A6D97" w:rsidRPr="007B1288" w:rsidRDefault="006A6D97" w:rsidP="00CD184F">
            <w:pPr>
              <w:widowControl w:val="0"/>
              <w:contextualSpacing/>
              <w:jc w:val="center"/>
              <w:rPr>
                <w:rFonts w:ascii="GHEA Grapalat" w:hAnsi="GHEA Grapalat"/>
                <w:color w:val="000000" w:themeColor="text1"/>
                <w:sz w:val="16"/>
                <w:szCs w:val="16"/>
              </w:rPr>
            </w:pPr>
            <w:r w:rsidRPr="007B1288">
              <w:rPr>
                <w:rFonts w:ascii="GHEA Grapalat" w:hAnsi="GHEA Grapalat"/>
                <w:color w:val="000000" w:themeColor="text1"/>
                <w:sz w:val="16"/>
                <w:szCs w:val="16"/>
              </w:rPr>
              <w:t>поставки</w:t>
            </w:r>
          </w:p>
        </w:tc>
      </w:tr>
      <w:tr w:rsidR="006A6D97" w:rsidRPr="007B1288" w14:paraId="00E461EE" w14:textId="77777777" w:rsidTr="00BD546D">
        <w:trPr>
          <w:gridAfter w:val="2"/>
          <w:wAfter w:w="25" w:type="dxa"/>
          <w:trHeight w:val="472"/>
          <w:jc w:val="center"/>
        </w:trPr>
        <w:tc>
          <w:tcPr>
            <w:tcW w:w="562" w:type="dxa"/>
            <w:vMerge/>
            <w:vAlign w:val="center"/>
          </w:tcPr>
          <w:p w14:paraId="19A08039" w14:textId="77777777" w:rsidR="006A6D97" w:rsidRPr="007B1288" w:rsidRDefault="006A6D97" w:rsidP="00CD184F">
            <w:pPr>
              <w:widowControl w:val="0"/>
              <w:contextualSpacing/>
              <w:jc w:val="center"/>
              <w:rPr>
                <w:rFonts w:ascii="GHEA Grapalat" w:hAnsi="GHEA Grapalat"/>
                <w:color w:val="000000" w:themeColor="text1"/>
                <w:sz w:val="16"/>
                <w:szCs w:val="16"/>
              </w:rPr>
            </w:pPr>
          </w:p>
        </w:tc>
        <w:tc>
          <w:tcPr>
            <w:tcW w:w="1684" w:type="dxa"/>
            <w:vMerge/>
            <w:vAlign w:val="center"/>
          </w:tcPr>
          <w:p w14:paraId="3D63C35A" w14:textId="77777777" w:rsidR="006A6D97" w:rsidRPr="007B1288" w:rsidRDefault="006A6D97" w:rsidP="00CD184F">
            <w:pPr>
              <w:widowControl w:val="0"/>
              <w:contextualSpacing/>
              <w:jc w:val="center"/>
              <w:rPr>
                <w:rFonts w:ascii="GHEA Grapalat" w:hAnsi="GHEA Grapalat"/>
                <w:color w:val="000000" w:themeColor="text1"/>
                <w:sz w:val="16"/>
                <w:szCs w:val="16"/>
              </w:rPr>
            </w:pPr>
          </w:p>
        </w:tc>
        <w:tc>
          <w:tcPr>
            <w:tcW w:w="1174" w:type="dxa"/>
            <w:vMerge/>
            <w:vAlign w:val="center"/>
          </w:tcPr>
          <w:p w14:paraId="374A39D3" w14:textId="77777777" w:rsidR="006A6D97" w:rsidRPr="007B1288" w:rsidRDefault="006A6D97" w:rsidP="00CD184F">
            <w:pPr>
              <w:widowControl w:val="0"/>
              <w:contextualSpacing/>
              <w:jc w:val="center"/>
              <w:rPr>
                <w:rFonts w:ascii="GHEA Grapalat" w:hAnsi="GHEA Grapalat"/>
                <w:color w:val="000000" w:themeColor="text1"/>
                <w:sz w:val="16"/>
                <w:szCs w:val="16"/>
              </w:rPr>
            </w:pPr>
          </w:p>
        </w:tc>
        <w:tc>
          <w:tcPr>
            <w:tcW w:w="8100" w:type="dxa"/>
            <w:vMerge/>
            <w:vAlign w:val="center"/>
          </w:tcPr>
          <w:p w14:paraId="35991D3C" w14:textId="77777777" w:rsidR="006A6D97" w:rsidRPr="007B1288" w:rsidRDefault="006A6D97" w:rsidP="00CD184F">
            <w:pPr>
              <w:widowControl w:val="0"/>
              <w:contextualSpacing/>
              <w:jc w:val="center"/>
              <w:rPr>
                <w:rFonts w:ascii="GHEA Grapalat" w:hAnsi="GHEA Grapalat"/>
                <w:color w:val="000000" w:themeColor="text1"/>
                <w:sz w:val="16"/>
                <w:szCs w:val="16"/>
              </w:rPr>
            </w:pPr>
          </w:p>
        </w:tc>
        <w:tc>
          <w:tcPr>
            <w:tcW w:w="720" w:type="dxa"/>
            <w:vMerge/>
            <w:vAlign w:val="center"/>
          </w:tcPr>
          <w:p w14:paraId="4E034882" w14:textId="77777777" w:rsidR="006A6D97" w:rsidRPr="007B1288" w:rsidRDefault="006A6D97" w:rsidP="00CD184F">
            <w:pPr>
              <w:widowControl w:val="0"/>
              <w:contextualSpacing/>
              <w:jc w:val="center"/>
              <w:rPr>
                <w:rFonts w:ascii="GHEA Grapalat" w:hAnsi="GHEA Grapalat"/>
                <w:color w:val="000000" w:themeColor="text1"/>
                <w:sz w:val="16"/>
                <w:szCs w:val="16"/>
              </w:rPr>
            </w:pPr>
          </w:p>
        </w:tc>
        <w:tc>
          <w:tcPr>
            <w:tcW w:w="720" w:type="dxa"/>
            <w:vMerge/>
            <w:vAlign w:val="center"/>
          </w:tcPr>
          <w:p w14:paraId="6F018887" w14:textId="77777777" w:rsidR="006A6D97" w:rsidRPr="007B1288" w:rsidRDefault="006A6D97" w:rsidP="00CD184F">
            <w:pPr>
              <w:widowControl w:val="0"/>
              <w:contextualSpacing/>
              <w:jc w:val="center"/>
              <w:rPr>
                <w:rFonts w:ascii="GHEA Grapalat" w:hAnsi="GHEA Grapalat"/>
                <w:color w:val="000000" w:themeColor="text1"/>
                <w:sz w:val="16"/>
                <w:szCs w:val="16"/>
              </w:rPr>
            </w:pPr>
          </w:p>
        </w:tc>
        <w:tc>
          <w:tcPr>
            <w:tcW w:w="720" w:type="dxa"/>
            <w:vMerge/>
            <w:vAlign w:val="center"/>
          </w:tcPr>
          <w:p w14:paraId="28DF9310" w14:textId="77777777" w:rsidR="006A6D97" w:rsidRPr="007B1288" w:rsidRDefault="006A6D97" w:rsidP="00CD184F">
            <w:pPr>
              <w:widowControl w:val="0"/>
              <w:contextualSpacing/>
              <w:jc w:val="center"/>
              <w:rPr>
                <w:rFonts w:ascii="GHEA Grapalat" w:hAnsi="GHEA Grapalat"/>
                <w:color w:val="000000" w:themeColor="text1"/>
                <w:sz w:val="16"/>
                <w:szCs w:val="16"/>
              </w:rPr>
            </w:pPr>
          </w:p>
        </w:tc>
        <w:tc>
          <w:tcPr>
            <w:tcW w:w="990" w:type="dxa"/>
            <w:vAlign w:val="center"/>
          </w:tcPr>
          <w:p w14:paraId="24199592" w14:textId="77777777" w:rsidR="006A6D97" w:rsidRPr="007B1288" w:rsidRDefault="006A6D97" w:rsidP="00CD184F">
            <w:pPr>
              <w:widowControl w:val="0"/>
              <w:ind w:left="-108" w:right="-108"/>
              <w:contextualSpacing/>
              <w:jc w:val="center"/>
              <w:rPr>
                <w:rFonts w:ascii="GHEA Grapalat" w:hAnsi="GHEA Grapalat"/>
                <w:color w:val="000000" w:themeColor="text1"/>
                <w:sz w:val="16"/>
                <w:szCs w:val="16"/>
              </w:rPr>
            </w:pPr>
            <w:r w:rsidRPr="007B1288">
              <w:rPr>
                <w:rFonts w:ascii="GHEA Grapalat" w:hAnsi="GHEA Grapalat"/>
                <w:color w:val="000000" w:themeColor="text1"/>
                <w:sz w:val="16"/>
                <w:szCs w:val="16"/>
              </w:rPr>
              <w:t>адрес</w:t>
            </w:r>
          </w:p>
        </w:tc>
        <w:tc>
          <w:tcPr>
            <w:tcW w:w="965" w:type="dxa"/>
            <w:vAlign w:val="center"/>
          </w:tcPr>
          <w:p w14:paraId="048BC3D4" w14:textId="77777777" w:rsidR="006A6D97" w:rsidRPr="007B1288" w:rsidRDefault="006A6D97" w:rsidP="00CD184F">
            <w:pPr>
              <w:widowControl w:val="0"/>
              <w:ind w:left="-132" w:right="-129"/>
              <w:contextualSpacing/>
              <w:jc w:val="center"/>
              <w:rPr>
                <w:rFonts w:ascii="GHEA Grapalat" w:hAnsi="GHEA Grapalat"/>
                <w:color w:val="000000" w:themeColor="text1"/>
                <w:sz w:val="16"/>
                <w:szCs w:val="16"/>
              </w:rPr>
            </w:pPr>
            <w:r w:rsidRPr="007B1288">
              <w:rPr>
                <w:rFonts w:ascii="GHEA Grapalat" w:hAnsi="GHEA Grapalat"/>
                <w:color w:val="000000" w:themeColor="text1"/>
                <w:sz w:val="16"/>
                <w:szCs w:val="16"/>
              </w:rPr>
              <w:t>срок*</w:t>
            </w:r>
          </w:p>
        </w:tc>
      </w:tr>
      <w:tr w:rsidR="006D63E3" w:rsidRPr="007B1288" w14:paraId="7722F7A3" w14:textId="77777777" w:rsidTr="00BD546D">
        <w:trPr>
          <w:gridAfter w:val="2"/>
          <w:wAfter w:w="25" w:type="dxa"/>
          <w:trHeight w:val="259"/>
          <w:jc w:val="center"/>
        </w:trPr>
        <w:tc>
          <w:tcPr>
            <w:tcW w:w="562" w:type="dxa"/>
            <w:vAlign w:val="center"/>
          </w:tcPr>
          <w:p w14:paraId="548D86A1" w14:textId="77777777" w:rsidR="006D63E3" w:rsidRPr="007B1288" w:rsidRDefault="006D63E3" w:rsidP="006D63E3">
            <w:pPr>
              <w:widowControl w:val="0"/>
              <w:contextualSpacing/>
              <w:jc w:val="center"/>
              <w:rPr>
                <w:rFonts w:ascii="GHEA Grapalat" w:hAnsi="GHEA Grapalat"/>
                <w:color w:val="000000" w:themeColor="text1"/>
                <w:sz w:val="16"/>
                <w:szCs w:val="16"/>
              </w:rPr>
            </w:pPr>
            <w:r w:rsidRPr="007B1288">
              <w:rPr>
                <w:rFonts w:ascii="GHEA Grapalat" w:hAnsi="GHEA Grapalat" w:cs="Calibri"/>
                <w:color w:val="000000" w:themeColor="text1"/>
                <w:sz w:val="18"/>
                <w:szCs w:val="18"/>
              </w:rPr>
              <w:t>1</w:t>
            </w:r>
          </w:p>
        </w:tc>
        <w:tc>
          <w:tcPr>
            <w:tcW w:w="1684" w:type="dxa"/>
            <w:vAlign w:val="center"/>
          </w:tcPr>
          <w:p w14:paraId="5472BDE8" w14:textId="77777777" w:rsidR="006D63E3" w:rsidRPr="007B1288" w:rsidRDefault="006D63E3" w:rsidP="006D63E3">
            <w:pPr>
              <w:widowControl w:val="0"/>
              <w:contextualSpacing/>
              <w:jc w:val="center"/>
              <w:rPr>
                <w:rFonts w:ascii="GHEA Grapalat" w:hAnsi="GHEA Grapalat"/>
                <w:color w:val="000000" w:themeColor="text1"/>
                <w:sz w:val="16"/>
                <w:szCs w:val="16"/>
              </w:rPr>
            </w:pPr>
            <w:r w:rsidRPr="007B1288">
              <w:rPr>
                <w:rFonts w:ascii="GHEA Grapalat" w:hAnsi="GHEA Grapalat" w:cs="Calibri"/>
                <w:color w:val="000000" w:themeColor="text1"/>
                <w:sz w:val="16"/>
                <w:szCs w:val="16"/>
              </w:rPr>
              <w:t>71241200</w:t>
            </w:r>
          </w:p>
        </w:tc>
        <w:tc>
          <w:tcPr>
            <w:tcW w:w="1174" w:type="dxa"/>
            <w:vAlign w:val="center"/>
          </w:tcPr>
          <w:p w14:paraId="50EC5668" w14:textId="77777777" w:rsidR="006D63E3" w:rsidRPr="007B1288" w:rsidRDefault="006D63E3" w:rsidP="006D63E3">
            <w:pPr>
              <w:widowControl w:val="0"/>
              <w:contextualSpacing/>
              <w:jc w:val="center"/>
              <w:rPr>
                <w:rFonts w:ascii="GHEA Grapalat" w:hAnsi="GHEA Grapalat"/>
                <w:color w:val="000000" w:themeColor="text1"/>
                <w:sz w:val="16"/>
                <w:szCs w:val="16"/>
              </w:rPr>
            </w:pPr>
            <w:r w:rsidRPr="007B1288">
              <w:rPr>
                <w:rFonts w:ascii="GHEA Grapalat" w:hAnsi="GHEA Grapalat" w:cs="Calibri"/>
                <w:color w:val="000000" w:themeColor="text1"/>
                <w:sz w:val="16"/>
                <w:szCs w:val="16"/>
              </w:rPr>
              <w:t>Услуги по составлению проектно-сметной документации общественных туалетов</w:t>
            </w:r>
          </w:p>
        </w:tc>
        <w:tc>
          <w:tcPr>
            <w:tcW w:w="8100" w:type="dxa"/>
            <w:vAlign w:val="center"/>
          </w:tcPr>
          <w:p w14:paraId="5F4916EA"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Планируемые работы</w:t>
            </w:r>
          </w:p>
          <w:p w14:paraId="1200EFAB"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Планируются следующие работы:</w:t>
            </w:r>
          </w:p>
          <w:p w14:paraId="48F732BC"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1. Общественный бассейн Ереванского зоологического парка ANAC с внешними размерами 8,60 м * 7,40 м.</w:t>
            </w:r>
          </w:p>
          <w:p w14:paraId="4E62384D"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Строительство ленточного основания</w:t>
            </w:r>
          </w:p>
          <w:p w14:paraId="2916D24B"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Строительство стен</w:t>
            </w:r>
          </w:p>
          <w:p w14:paraId="6B8E456F"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Строительство крыши</w:t>
            </w:r>
          </w:p>
          <w:p w14:paraId="4C0AAA63"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Расположение аксессуаров</w:t>
            </w:r>
          </w:p>
          <w:p w14:paraId="50376391"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Дизайн интерьера</w:t>
            </w:r>
          </w:p>
          <w:p w14:paraId="77F39614"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Установка дверей и окон.</w:t>
            </w:r>
          </w:p>
          <w:p w14:paraId="56D16664"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Водоснабжение</w:t>
            </w:r>
          </w:p>
          <w:p w14:paraId="3A51DE2C"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Отопление</w:t>
            </w:r>
          </w:p>
          <w:p w14:paraId="71C521A3"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Канализация и септик</w:t>
            </w:r>
          </w:p>
          <w:p w14:paraId="32A85A62"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Газоснабжение</w:t>
            </w:r>
          </w:p>
          <w:p w14:paraId="7FA0384A"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Поставка электричества</w:t>
            </w:r>
          </w:p>
          <w:p w14:paraId="409C7528" w14:textId="77777777" w:rsidR="006D63E3" w:rsidRPr="007B1288" w:rsidRDefault="006D63E3" w:rsidP="006D63E3">
            <w:pPr>
              <w:jc w:val="both"/>
              <w:rPr>
                <w:rFonts w:ascii="GHEA Grapalat" w:hAnsi="GHEA Grapalat"/>
                <w:bCs/>
                <w:color w:val="000000" w:themeColor="text1"/>
                <w:sz w:val="17"/>
                <w:szCs w:val="17"/>
              </w:rPr>
            </w:pPr>
          </w:p>
          <w:p w14:paraId="4D474630"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Основные требования к проектированию сметной документации</w:t>
            </w:r>
          </w:p>
          <w:p w14:paraId="425C844B"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Исполнитель обязуется подготовить следующие отдельные пакеты проектно-сметной документации:</w:t>
            </w:r>
          </w:p>
          <w:p w14:paraId="724BF773"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1) Проектно-сметная документация на строительство Общественного санузла Ереванского зоопарка НААК,</w:t>
            </w:r>
          </w:p>
          <w:p w14:paraId="6760FE8C"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Основными обязанностями исполнителя являются:</w:t>
            </w:r>
          </w:p>
          <w:p w14:paraId="0F121FCC"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1. осуществление следственных работ,</w:t>
            </w:r>
          </w:p>
          <w:p w14:paraId="455A8DE8"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2. подготовка проектно-сметной документации.</w:t>
            </w:r>
          </w:p>
          <w:p w14:paraId="3E02CAFB"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Проектно-сметная документация должна состоять из 2 частей:</w:t>
            </w:r>
          </w:p>
          <w:p w14:paraId="0C31E6E3"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1. Архитектурно-строительная часть (Рабочий проект),</w:t>
            </w:r>
          </w:p>
          <w:p w14:paraId="717354EC"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lastRenderedPageBreak/>
              <w:t>2. Предварительно-сметная часть, включая объемную ведомость-смету.</w:t>
            </w:r>
          </w:p>
          <w:p w14:paraId="708DE65B"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При составлении проекта исполнитель должен руководствоваться нормами следующих правовых актов:</w:t>
            </w:r>
          </w:p>
          <w:p w14:paraId="0ECB1E62"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- 11.09.2017 г. Председателя Государственного комитета градостроительства РА ЦА Приказ N128-Н "Об утверждении правил, определяющих состав и содержание проектной документации жилых, общественных, промышленных зданий и сооружений и отмене приказа Министра градостроительства Республики Армения от 29 ноября 2006 года N 273-Н "</w:t>
            </w:r>
          </w:p>
          <w:p w14:paraId="215949AE"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- 19.03.2015г. Постановление Правительства Республики Армения Постановление N596-Н "Об утверждении порядка выдачи разрешений и других документов в целях развития Республики Армения и отмене ряда постановлений Правительства Республики Армения".</w:t>
            </w:r>
          </w:p>
          <w:p w14:paraId="796C54E6"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- 16.02.2006г. Постановление Правительства Республики Армения. Решение N 392-Н "Об утверждении Порядка обеспечения доступности социальной, транспортной и инженерной инфраструктуры для инвалидов и маломобильных групп"</w:t>
            </w:r>
          </w:p>
          <w:p w14:paraId="4C0200B4"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- 28.12.2020 Председателя Комитета градостроительства РА. 20.04-2020 «Сейсмостойкое строительство. Нормы проектирования» строительные нормы,</w:t>
            </w:r>
          </w:p>
          <w:p w14:paraId="03E1CAB1"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- 14.01.2021 Председателя Комитета градостроительства РА. Строительные нормы Гражданского кодекса Армении 52-01- «Бетонные и железобетонные конструкции», утвержденные приказом N02-Н,</w:t>
            </w:r>
          </w:p>
          <w:p w14:paraId="08299EDA"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- 19.09.2022 Председателя Комитета градостроительства РА. Строительные нормы Национального реестра инженеров-строителей Армении от 13-03-2022 «Несущие и ограждающие конструкции», утвержденные приказом N22-Н,</w:t>
            </w:r>
          </w:p>
          <w:p w14:paraId="3FBFCDAA"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- 10.12.2020г. Председателя Комитета градостроительства РА. Строительные нормы Правительства Армении от 31-03-2020 «Общественные здания и сооружения», утвержденные приказом N95-Н,</w:t>
            </w:r>
          </w:p>
          <w:p w14:paraId="3C41BCA3"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- 14.03.2014 г. Министра градостроительства РА. 20-06-2014 «Реконструкция, восстановление и усиление зданий и сооружений. Основные положения «Строительных норм»,</w:t>
            </w:r>
          </w:p>
          <w:p w14:paraId="40EE96CD"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- 04.04.2022 Председателя Комитета градостроительства РА. Строительные нормы Гражданской обороны Армении 31-03.02-2022 «Сооружения гражданской обороны Республики Армения», утвержденные приказом N06.</w:t>
            </w:r>
          </w:p>
          <w:p w14:paraId="1C1C0B4B"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- 20.05.2022 Председателя Комитета градостроительства РА. 31-04-2022 Строительные стандарты «Крыли и кровельные покрытия» Национального реестра инженеров-строителей Армении, утвержденные приказом N10-N,</w:t>
            </w:r>
          </w:p>
          <w:p w14:paraId="7AEA0765"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- 08.07.2022 Председателя Комитета градостроительства РА 40-01.03-2022 «Канализация. Нормы строительства наружных сетей и сооружений,</w:t>
            </w:r>
          </w:p>
          <w:p w14:paraId="7F2AB502"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- 17.08.2022 Председателя Комитета градостроительства РА. Строительные нормы Национального Гражданского Кодекса 20-05-2022 «Защита строительных конструкций от коррозии», утвержденные приказом N18-Н,</w:t>
            </w:r>
          </w:p>
          <w:p w14:paraId="246F0FBB"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- 26.08.2022 Председателя Комитета градостроительства РА. Строительные нормы Правительства Армении от 13-02-2022 «Техника безопасности в строительстве», утвержденные приказом N21-Н,</w:t>
            </w:r>
          </w:p>
          <w:p w14:paraId="53BB321A" w14:textId="77777777" w:rsidR="006D63E3" w:rsidRPr="007B1288" w:rsidRDefault="006D63E3" w:rsidP="006D63E3">
            <w:pPr>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- 21.06.2022 Председателя Комитета градостроительства РА. Строительные нормы Правительства Армении от 30-02-2022 «Благоустройство территории», утвержденные приказом N12-Н,</w:t>
            </w:r>
          </w:p>
          <w:p w14:paraId="4F7DFFFD" w14:textId="77777777" w:rsidR="006D63E3" w:rsidRPr="007B1288" w:rsidRDefault="006D63E3" w:rsidP="006D63E3">
            <w:pPr>
              <w:widowControl w:val="0"/>
              <w:contextualSpacing/>
              <w:jc w:val="both"/>
              <w:rPr>
                <w:rFonts w:ascii="GHEA Grapalat" w:hAnsi="GHEA Grapalat"/>
                <w:bCs/>
                <w:color w:val="000000" w:themeColor="text1"/>
                <w:sz w:val="17"/>
                <w:szCs w:val="17"/>
              </w:rPr>
            </w:pPr>
            <w:r w:rsidRPr="007B1288">
              <w:rPr>
                <w:rFonts w:ascii="GHEA Grapalat" w:hAnsi="GHEA Grapalat"/>
                <w:bCs/>
                <w:color w:val="000000" w:themeColor="text1"/>
                <w:sz w:val="17"/>
                <w:szCs w:val="17"/>
              </w:rPr>
              <w:t>- 10.11.2006 г. Министра градостроительства РА. Строительные нормы Правительства Армении IV-11.07.01-2006 «Доступность зданий и сооружений для маломобильных групп населения», утвержденные приказом N253-N.</w:t>
            </w:r>
          </w:p>
          <w:p w14:paraId="2FD26002"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Исполнитель обязан:</w:t>
            </w:r>
          </w:p>
          <w:p w14:paraId="34B9F110"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 xml:space="preserve">- составлять проектную документацию исходя из необходимости повышения энергосбережения и </w:t>
            </w:r>
            <w:r w:rsidRPr="007B1288">
              <w:rPr>
                <w:rFonts w:ascii="GHEA Grapalat" w:hAnsi="GHEA Grapalat" w:cs="Calibri"/>
                <w:color w:val="000000" w:themeColor="text1"/>
                <w:sz w:val="17"/>
                <w:szCs w:val="17"/>
              </w:rPr>
              <w:lastRenderedPageBreak/>
              <w:t>энергоэффективности, а также обеспечения доступных условий для людей с ограниченными возможностями,</w:t>
            </w:r>
          </w:p>
          <w:p w14:paraId="5C61BF76"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 представлять в проектной документации технические условия инженерных инфраструктур (водоснабжения, газоснабжения, электроснабжения, связи), предоставляемых организациями-поставщиками,</w:t>
            </w:r>
          </w:p>
          <w:p w14:paraId="2CFB0B1A"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 включить требования в проектную документацию председателя Комитета градостроительства РА от 09.02.2023. Утверждено Приказом N09-А в части предусмотрения 21 обязательной меры по организации строительного производства и применения мер ответственности в случае их неисполнения,</w:t>
            </w:r>
          </w:p>
          <w:p w14:paraId="35E5BA3D"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 руководствоваться методическими указаниями того же содержания, разработанными Министерством территориального управления и инфраструктур РА.</w:t>
            </w:r>
          </w:p>
          <w:p w14:paraId="49268F2D"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При разработке проекта исполнитель должен воздерживаться от использования нормативных документов, не действующих на территории Республики Армения.</w:t>
            </w:r>
          </w:p>
          <w:p w14:paraId="674F8318"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При составлении бюджета исполнитель должен руководствоваться Правительством РА на 2011 год. утвержденным приложением 8 к решению № 879-Н от 23 июня, по порядку расчета стоимости строительных работ в действующих ценах.</w:t>
            </w:r>
          </w:p>
          <w:p w14:paraId="70651013"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 xml:space="preserve">Проектно-сметная документация должна быть составлена </w:t>
            </w:r>
            <w:r w:rsidRPr="007B1288">
              <w:rPr>
                <w:rFonts w:ascii="Cambria Math" w:hAnsi="Cambria Math" w:cs="Cambria Math"/>
                <w:color w:val="000000" w:themeColor="text1"/>
                <w:sz w:val="17"/>
                <w:szCs w:val="17"/>
              </w:rPr>
              <w:t>​​</w:t>
            </w:r>
            <w:r w:rsidRPr="007B1288">
              <w:rPr>
                <w:rFonts w:ascii="GHEA Grapalat" w:hAnsi="GHEA Grapalat" w:cs="GHEA Grapalat"/>
                <w:color w:val="000000" w:themeColor="text1"/>
                <w:sz w:val="17"/>
                <w:szCs w:val="17"/>
              </w:rPr>
              <w:t>с</w:t>
            </w:r>
            <w:r w:rsidRPr="007B1288">
              <w:rPr>
                <w:rFonts w:ascii="GHEA Grapalat" w:hAnsi="GHEA Grapalat" w:cs="Calibri"/>
                <w:color w:val="000000" w:themeColor="text1"/>
                <w:sz w:val="17"/>
                <w:szCs w:val="17"/>
              </w:rPr>
              <w:t xml:space="preserve"> </w:t>
            </w:r>
            <w:r w:rsidRPr="007B1288">
              <w:rPr>
                <w:rFonts w:ascii="GHEA Grapalat" w:hAnsi="GHEA Grapalat" w:cs="GHEA Grapalat"/>
                <w:color w:val="000000" w:themeColor="text1"/>
                <w:sz w:val="17"/>
                <w:szCs w:val="17"/>
              </w:rPr>
              <w:t>использованием</w:t>
            </w:r>
            <w:r w:rsidRPr="007B1288">
              <w:rPr>
                <w:rFonts w:ascii="GHEA Grapalat" w:hAnsi="GHEA Grapalat" w:cs="Calibri"/>
                <w:color w:val="000000" w:themeColor="text1"/>
                <w:sz w:val="17"/>
                <w:szCs w:val="17"/>
              </w:rPr>
              <w:t xml:space="preserve"> </w:t>
            </w:r>
            <w:r w:rsidRPr="007B1288">
              <w:rPr>
                <w:rFonts w:ascii="GHEA Grapalat" w:hAnsi="GHEA Grapalat" w:cs="GHEA Grapalat"/>
                <w:color w:val="000000" w:themeColor="text1"/>
                <w:sz w:val="17"/>
                <w:szCs w:val="17"/>
              </w:rPr>
              <w:t>соответствующих</w:t>
            </w:r>
            <w:r w:rsidRPr="007B1288">
              <w:rPr>
                <w:rFonts w:ascii="GHEA Grapalat" w:hAnsi="GHEA Grapalat" w:cs="Calibri"/>
                <w:color w:val="000000" w:themeColor="text1"/>
                <w:sz w:val="17"/>
                <w:szCs w:val="17"/>
              </w:rPr>
              <w:t xml:space="preserve"> </w:t>
            </w:r>
            <w:r w:rsidRPr="007B1288">
              <w:rPr>
                <w:rFonts w:ascii="GHEA Grapalat" w:hAnsi="GHEA Grapalat" w:cs="GHEA Grapalat"/>
                <w:color w:val="000000" w:themeColor="text1"/>
                <w:sz w:val="17"/>
                <w:szCs w:val="17"/>
              </w:rPr>
              <w:t>компьютерных</w:t>
            </w:r>
            <w:r w:rsidRPr="007B1288">
              <w:rPr>
                <w:rFonts w:ascii="GHEA Grapalat" w:hAnsi="GHEA Grapalat" w:cs="Calibri"/>
                <w:color w:val="000000" w:themeColor="text1"/>
                <w:sz w:val="17"/>
                <w:szCs w:val="17"/>
              </w:rPr>
              <w:t xml:space="preserve"> </w:t>
            </w:r>
            <w:r w:rsidRPr="007B1288">
              <w:rPr>
                <w:rFonts w:ascii="GHEA Grapalat" w:hAnsi="GHEA Grapalat" w:cs="GHEA Grapalat"/>
                <w:color w:val="000000" w:themeColor="text1"/>
                <w:sz w:val="17"/>
                <w:szCs w:val="17"/>
              </w:rPr>
              <w:t>программ</w:t>
            </w:r>
            <w:r w:rsidRPr="007B1288">
              <w:rPr>
                <w:rFonts w:ascii="GHEA Grapalat" w:hAnsi="GHEA Grapalat" w:cs="Calibri"/>
                <w:color w:val="000000" w:themeColor="text1"/>
                <w:sz w:val="17"/>
                <w:szCs w:val="17"/>
              </w:rPr>
              <w:t xml:space="preserve">, </w:t>
            </w:r>
            <w:r w:rsidRPr="007B1288">
              <w:rPr>
                <w:rFonts w:ascii="GHEA Grapalat" w:hAnsi="GHEA Grapalat" w:cs="GHEA Grapalat"/>
                <w:color w:val="000000" w:themeColor="text1"/>
                <w:sz w:val="17"/>
                <w:szCs w:val="17"/>
              </w:rPr>
              <w:t>быть</w:t>
            </w:r>
            <w:r w:rsidRPr="007B1288">
              <w:rPr>
                <w:rFonts w:ascii="GHEA Grapalat" w:hAnsi="GHEA Grapalat" w:cs="Calibri"/>
                <w:color w:val="000000" w:themeColor="text1"/>
                <w:sz w:val="17"/>
                <w:szCs w:val="17"/>
              </w:rPr>
              <w:t xml:space="preserve"> </w:t>
            </w:r>
            <w:r w:rsidRPr="007B1288">
              <w:rPr>
                <w:rFonts w:ascii="GHEA Grapalat" w:hAnsi="GHEA Grapalat" w:cs="GHEA Grapalat"/>
                <w:color w:val="000000" w:themeColor="text1"/>
                <w:sz w:val="17"/>
                <w:szCs w:val="17"/>
              </w:rPr>
              <w:t>разборчивой</w:t>
            </w:r>
            <w:r w:rsidRPr="007B1288">
              <w:rPr>
                <w:rFonts w:ascii="GHEA Grapalat" w:hAnsi="GHEA Grapalat" w:cs="Calibri"/>
                <w:color w:val="000000" w:themeColor="text1"/>
                <w:sz w:val="17"/>
                <w:szCs w:val="17"/>
              </w:rPr>
              <w:t>.</w:t>
            </w:r>
          </w:p>
          <w:p w14:paraId="7026995E" w14:textId="77777777" w:rsidR="006D63E3" w:rsidRPr="007B1288" w:rsidRDefault="006D63E3" w:rsidP="006D63E3">
            <w:pPr>
              <w:widowControl w:val="0"/>
              <w:contextualSpacing/>
              <w:jc w:val="both"/>
              <w:rPr>
                <w:rFonts w:ascii="GHEA Grapalat" w:hAnsi="GHEA Grapalat" w:cs="Calibri"/>
                <w:color w:val="000000" w:themeColor="text1"/>
                <w:sz w:val="17"/>
                <w:szCs w:val="17"/>
              </w:rPr>
            </w:pPr>
          </w:p>
          <w:p w14:paraId="13D69DB8"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Исполнитель также обязан:</w:t>
            </w:r>
          </w:p>
          <w:p w14:paraId="2B6D44FB"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а. подготовить технические характеристики материалов и/или устройств и оборудования, используемых для реализации строительного проекта, в соответствии с требованиями статьи 13 Закона РА «О закупках»,</w:t>
            </w:r>
          </w:p>
          <w:p w14:paraId="19FC204F"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б. предъявлять минимальные требования к гарантийному сроку к кабельному объекту, его отдельным частям (конструкциям и т.п.) и используемым материалам и (или) устройствам и оборудованию,</w:t>
            </w:r>
          </w:p>
          <w:p w14:paraId="78704958"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в. представить календарный график выполнения отдельных видов работ,</w:t>
            </w:r>
          </w:p>
          <w:p w14:paraId="06BA9C39" w14:textId="77777777"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д. представить заказчику проектно-сметную документацию на армянском (4 экземпляра) и русском языке (2 экземпляра) в бумажном и электронном вариантах.</w:t>
            </w:r>
          </w:p>
          <w:p w14:paraId="2466A20D" w14:textId="4007F5DF" w:rsidR="006D63E3" w:rsidRPr="007B1288" w:rsidRDefault="006D63E3" w:rsidP="006D63E3">
            <w:pPr>
              <w:widowControl w:val="0"/>
              <w:contextualSpacing/>
              <w:jc w:val="both"/>
              <w:rPr>
                <w:rFonts w:ascii="GHEA Grapalat" w:hAnsi="GHEA Grapalat" w:cs="Calibri"/>
                <w:color w:val="000000" w:themeColor="text1"/>
                <w:sz w:val="17"/>
                <w:szCs w:val="17"/>
              </w:rPr>
            </w:pPr>
            <w:r w:rsidRPr="007B1288">
              <w:rPr>
                <w:rFonts w:ascii="GHEA Grapalat" w:hAnsi="GHEA Grapalat" w:cs="Calibri"/>
                <w:color w:val="000000" w:themeColor="text1"/>
                <w:sz w:val="17"/>
                <w:szCs w:val="17"/>
              </w:rPr>
              <w:t>Исполнитель также обязан представить заключение инженерно-геологического инструментального исследования.</w:t>
            </w:r>
          </w:p>
        </w:tc>
        <w:tc>
          <w:tcPr>
            <w:tcW w:w="720" w:type="dxa"/>
            <w:vAlign w:val="center"/>
          </w:tcPr>
          <w:p w14:paraId="106394CF" w14:textId="77777777" w:rsidR="006D63E3" w:rsidRPr="007B1288" w:rsidRDefault="006D63E3" w:rsidP="006D63E3">
            <w:pPr>
              <w:widowControl w:val="0"/>
              <w:contextualSpacing/>
              <w:jc w:val="center"/>
              <w:rPr>
                <w:rFonts w:ascii="GHEA Grapalat" w:hAnsi="GHEA Grapalat"/>
                <w:color w:val="000000" w:themeColor="text1"/>
                <w:sz w:val="16"/>
                <w:szCs w:val="16"/>
              </w:rPr>
            </w:pPr>
            <w:r w:rsidRPr="007B1288">
              <w:rPr>
                <w:rFonts w:ascii="GHEA Grapalat" w:hAnsi="GHEA Grapalat" w:cs="Calibri"/>
                <w:color w:val="000000" w:themeColor="text1"/>
                <w:sz w:val="16"/>
                <w:szCs w:val="16"/>
              </w:rPr>
              <w:lastRenderedPageBreak/>
              <w:t>драм</w:t>
            </w:r>
          </w:p>
        </w:tc>
        <w:tc>
          <w:tcPr>
            <w:tcW w:w="720" w:type="dxa"/>
            <w:vAlign w:val="center"/>
          </w:tcPr>
          <w:p w14:paraId="575072A2" w14:textId="6B09503B" w:rsidR="006D63E3" w:rsidRPr="007B1288" w:rsidRDefault="006D63E3" w:rsidP="006D63E3">
            <w:pPr>
              <w:widowControl w:val="0"/>
              <w:contextualSpacing/>
              <w:jc w:val="center"/>
              <w:rPr>
                <w:rFonts w:ascii="GHEA Grapalat" w:hAnsi="GHEA Grapalat" w:cs="Calibri"/>
                <w:color w:val="000000" w:themeColor="text1"/>
                <w:sz w:val="16"/>
                <w:szCs w:val="16"/>
              </w:rPr>
            </w:pPr>
          </w:p>
        </w:tc>
        <w:tc>
          <w:tcPr>
            <w:tcW w:w="720" w:type="dxa"/>
            <w:vAlign w:val="center"/>
          </w:tcPr>
          <w:p w14:paraId="444A9BD9" w14:textId="77777777" w:rsidR="006D63E3" w:rsidRPr="007B1288" w:rsidRDefault="006D63E3" w:rsidP="006D63E3">
            <w:pPr>
              <w:widowControl w:val="0"/>
              <w:contextualSpacing/>
              <w:jc w:val="center"/>
              <w:rPr>
                <w:rFonts w:ascii="GHEA Grapalat" w:hAnsi="GHEA Grapalat" w:cs="Calibri"/>
                <w:color w:val="000000" w:themeColor="text1"/>
                <w:sz w:val="16"/>
                <w:szCs w:val="16"/>
              </w:rPr>
            </w:pPr>
            <w:r w:rsidRPr="007B1288">
              <w:rPr>
                <w:rFonts w:ascii="GHEA Grapalat" w:hAnsi="GHEA Grapalat" w:cs="Calibri"/>
                <w:color w:val="000000" w:themeColor="text1"/>
                <w:sz w:val="16"/>
                <w:szCs w:val="16"/>
              </w:rPr>
              <w:t>1</w:t>
            </w:r>
          </w:p>
        </w:tc>
        <w:tc>
          <w:tcPr>
            <w:tcW w:w="990" w:type="dxa"/>
            <w:vAlign w:val="center"/>
          </w:tcPr>
          <w:p w14:paraId="7D49BC5B" w14:textId="77777777" w:rsidR="006D63E3" w:rsidRPr="007B1288" w:rsidRDefault="006D63E3" w:rsidP="006D63E3">
            <w:pPr>
              <w:widowControl w:val="0"/>
              <w:contextualSpacing/>
              <w:jc w:val="center"/>
              <w:rPr>
                <w:rFonts w:ascii="GHEA Grapalat" w:hAnsi="GHEA Grapalat" w:cs="Calibri"/>
                <w:color w:val="000000" w:themeColor="text1"/>
                <w:sz w:val="16"/>
                <w:szCs w:val="16"/>
              </w:rPr>
            </w:pPr>
            <w:r w:rsidRPr="007B1288">
              <w:rPr>
                <w:rFonts w:ascii="GHEA Grapalat" w:hAnsi="GHEA Grapalat" w:cs="Calibri"/>
                <w:color w:val="000000" w:themeColor="text1"/>
                <w:sz w:val="16"/>
                <w:szCs w:val="16"/>
              </w:rPr>
              <w:t xml:space="preserve">РА, г. Ереван, Мясникяна 20                                 </w:t>
            </w:r>
          </w:p>
        </w:tc>
        <w:tc>
          <w:tcPr>
            <w:tcW w:w="965" w:type="dxa"/>
            <w:vAlign w:val="center"/>
          </w:tcPr>
          <w:p w14:paraId="10CBD7D0" w14:textId="77777777" w:rsidR="006D63E3" w:rsidRPr="007B1288" w:rsidRDefault="006D63E3" w:rsidP="006D63E3">
            <w:pPr>
              <w:widowControl w:val="0"/>
              <w:contextualSpacing/>
              <w:jc w:val="center"/>
              <w:rPr>
                <w:rFonts w:ascii="GHEA Grapalat" w:hAnsi="GHEA Grapalat" w:cs="Calibri"/>
                <w:color w:val="000000" w:themeColor="text1"/>
                <w:sz w:val="16"/>
                <w:szCs w:val="16"/>
              </w:rPr>
            </w:pPr>
            <w:r w:rsidRPr="007B1288">
              <w:rPr>
                <w:rFonts w:ascii="GHEA Grapalat" w:hAnsi="GHEA Grapalat" w:cs="Calibri"/>
                <w:color w:val="000000" w:themeColor="text1"/>
                <w:sz w:val="16"/>
                <w:szCs w:val="16"/>
              </w:rPr>
              <w:t>В течение 30 календарных дней после вступления договора в силу</w:t>
            </w:r>
          </w:p>
        </w:tc>
      </w:tr>
      <w:tr w:rsidR="006A6D97" w:rsidRPr="007B1288" w14:paraId="21EDA70D" w14:textId="77777777" w:rsidTr="00BD546D">
        <w:trPr>
          <w:gridAfter w:val="1"/>
          <w:wAfter w:w="7" w:type="dxa"/>
          <w:trHeight w:val="128"/>
          <w:jc w:val="center"/>
        </w:trPr>
        <w:tc>
          <w:tcPr>
            <w:tcW w:w="12240" w:type="dxa"/>
            <w:gridSpan w:val="5"/>
            <w:vAlign w:val="center"/>
          </w:tcPr>
          <w:p w14:paraId="13832772" w14:textId="77777777" w:rsidR="006A6D97" w:rsidRPr="007B1288" w:rsidRDefault="006A6D97" w:rsidP="00CD184F">
            <w:pPr>
              <w:widowControl w:val="0"/>
              <w:contextualSpacing/>
              <w:jc w:val="center"/>
              <w:rPr>
                <w:rFonts w:ascii="GHEA Grapalat" w:hAnsi="GHEA Grapalat" w:cs="Calibri"/>
                <w:b/>
                <w:color w:val="000000" w:themeColor="text1"/>
              </w:rPr>
            </w:pPr>
            <w:r w:rsidRPr="007B1288">
              <w:rPr>
                <w:rFonts w:ascii="GHEA Grapalat" w:hAnsi="GHEA Grapalat" w:cs="Calibri"/>
                <w:b/>
                <w:color w:val="000000" w:themeColor="text1"/>
              </w:rPr>
              <w:lastRenderedPageBreak/>
              <w:t>Всего:</w:t>
            </w:r>
          </w:p>
        </w:tc>
        <w:tc>
          <w:tcPr>
            <w:tcW w:w="3413" w:type="dxa"/>
            <w:gridSpan w:val="5"/>
            <w:vAlign w:val="center"/>
          </w:tcPr>
          <w:p w14:paraId="298D0460" w14:textId="5F57E815" w:rsidR="006A6D97" w:rsidRPr="007B1288" w:rsidRDefault="006A6D97" w:rsidP="00CD184F">
            <w:pPr>
              <w:widowControl w:val="0"/>
              <w:contextualSpacing/>
              <w:jc w:val="center"/>
              <w:rPr>
                <w:rFonts w:ascii="GHEA Grapalat" w:hAnsi="GHEA Grapalat" w:cs="Calibri"/>
                <w:b/>
                <w:color w:val="000000" w:themeColor="text1"/>
              </w:rPr>
            </w:pPr>
          </w:p>
        </w:tc>
      </w:tr>
    </w:tbl>
    <w:p w14:paraId="7B726E1A" w14:textId="0E22E643" w:rsidR="00734BB4" w:rsidRPr="007B1288" w:rsidRDefault="00734BB4" w:rsidP="004F385B">
      <w:pPr>
        <w:ind w:left="-90" w:right="-45" w:firstLine="502"/>
        <w:contextualSpacing/>
        <w:jc w:val="both"/>
        <w:rPr>
          <w:rFonts w:ascii="GHEA Grapalat" w:eastAsia="Calibri" w:hAnsi="GHEA Grapalat"/>
          <w:color w:val="000000" w:themeColor="text1"/>
          <w:sz w:val="16"/>
          <w:szCs w:val="18"/>
        </w:rPr>
      </w:pPr>
      <w:r w:rsidRPr="007B1288">
        <w:rPr>
          <w:rFonts w:ascii="GHEA Grapalat" w:eastAsia="Calibri" w:hAnsi="GHEA Grapalat"/>
          <w:color w:val="000000" w:themeColor="text1"/>
          <w:sz w:val="16"/>
          <w:szCs w:val="18"/>
          <w:lang w:val="pt-BR"/>
        </w:rPr>
        <w:t xml:space="preserve">* </w:t>
      </w:r>
      <w:r w:rsidR="00287BD6" w:rsidRPr="007B1288">
        <w:rPr>
          <w:rFonts w:ascii="GHEA Grapalat" w:eastAsia="Calibri" w:hAnsi="GHEA Grapalat"/>
          <w:color w:val="000000" w:themeColor="text1"/>
          <w:sz w:val="16"/>
          <w:szCs w:val="18"/>
          <w:lang w:val="pt-BR"/>
        </w:rPr>
        <w:t>Срок службы не может быть позднее 3</w:t>
      </w:r>
      <w:r w:rsidR="00287BD6" w:rsidRPr="007B1288">
        <w:rPr>
          <w:rFonts w:ascii="GHEA Grapalat" w:eastAsia="Calibri" w:hAnsi="GHEA Grapalat"/>
          <w:color w:val="000000" w:themeColor="text1"/>
          <w:sz w:val="16"/>
          <w:szCs w:val="18"/>
        </w:rPr>
        <w:t>0</w:t>
      </w:r>
      <w:r w:rsidR="00287BD6" w:rsidRPr="007B1288">
        <w:rPr>
          <w:rFonts w:ascii="GHEA Grapalat" w:eastAsia="Calibri" w:hAnsi="GHEA Grapalat"/>
          <w:color w:val="000000" w:themeColor="text1"/>
          <w:sz w:val="16"/>
          <w:szCs w:val="18"/>
          <w:lang w:val="pt-BR"/>
        </w:rPr>
        <w:t xml:space="preserve"> декабря данного года</w:t>
      </w:r>
      <w:r w:rsidRPr="007B1288">
        <w:rPr>
          <w:rFonts w:ascii="GHEA Grapalat" w:eastAsia="Calibri" w:hAnsi="GHEA Grapalat"/>
          <w:color w:val="000000" w:themeColor="text1"/>
          <w:sz w:val="16"/>
          <w:szCs w:val="18"/>
        </w:rPr>
        <w:t>.</w:t>
      </w:r>
    </w:p>
    <w:p w14:paraId="6FF6CF48" w14:textId="77777777" w:rsidR="00734BB4" w:rsidRPr="007B1288" w:rsidRDefault="00734BB4" w:rsidP="004F385B">
      <w:pPr>
        <w:ind w:left="-90" w:right="-45" w:firstLine="502"/>
        <w:contextualSpacing/>
        <w:jc w:val="both"/>
        <w:rPr>
          <w:rFonts w:ascii="Cambria Math" w:eastAsia="Calibri" w:hAnsi="Cambria Math"/>
          <w:color w:val="000000" w:themeColor="text1"/>
          <w:sz w:val="16"/>
          <w:szCs w:val="18"/>
          <w:lang w:val="hy-AM"/>
        </w:rPr>
      </w:pPr>
      <w:r w:rsidRPr="007B1288">
        <w:rPr>
          <w:rFonts w:ascii="GHEA Grapalat" w:eastAsia="Calibri" w:hAnsi="GHEA Grapalat"/>
          <w:color w:val="000000" w:themeColor="text1"/>
          <w:sz w:val="16"/>
          <w:szCs w:val="18"/>
          <w:lang w:val="pt-BR"/>
        </w:rPr>
        <w:t>** Каждое именование - это отдельная</w:t>
      </w:r>
      <w:r w:rsidRPr="007B1288">
        <w:rPr>
          <w:rFonts w:ascii="GHEA Grapalat" w:eastAsia="Calibri" w:hAnsi="GHEA Grapalat"/>
          <w:color w:val="000000" w:themeColor="text1"/>
          <w:sz w:val="16"/>
          <w:szCs w:val="18"/>
          <w:lang w:val="hy-AM"/>
        </w:rPr>
        <w:t xml:space="preserve"> часть</w:t>
      </w:r>
      <w:r w:rsidRPr="007B1288">
        <w:rPr>
          <w:rFonts w:ascii="Cambria Math" w:eastAsia="Calibri" w:hAnsi="Cambria Math"/>
          <w:color w:val="000000" w:themeColor="text1"/>
          <w:sz w:val="16"/>
          <w:szCs w:val="18"/>
          <w:lang w:val="hy-AM"/>
        </w:rPr>
        <w:t>․</w:t>
      </w:r>
    </w:p>
    <w:p w14:paraId="6A7AF677" w14:textId="54A437E4" w:rsidR="00734BB4" w:rsidRPr="007B1288" w:rsidRDefault="00734BB4" w:rsidP="004F385B">
      <w:pPr>
        <w:ind w:left="-90" w:right="24" w:firstLine="502"/>
        <w:jc w:val="both"/>
        <w:rPr>
          <w:rFonts w:ascii="GHEA Grapalat" w:eastAsia="Calibri" w:hAnsi="GHEA Grapalat"/>
          <w:b/>
          <w:color w:val="000000" w:themeColor="text1"/>
          <w:sz w:val="18"/>
          <w:szCs w:val="18"/>
          <w:lang w:val="pt-BR"/>
        </w:rPr>
      </w:pPr>
    </w:p>
    <w:tbl>
      <w:tblPr>
        <w:tblW w:w="0" w:type="auto"/>
        <w:jc w:val="center"/>
        <w:tblLayout w:type="fixed"/>
        <w:tblLook w:val="0000" w:firstRow="0" w:lastRow="0" w:firstColumn="0" w:lastColumn="0" w:noHBand="0" w:noVBand="0"/>
      </w:tblPr>
      <w:tblGrid>
        <w:gridCol w:w="4583"/>
        <w:gridCol w:w="4111"/>
      </w:tblGrid>
      <w:tr w:rsidR="00734BB4" w:rsidRPr="007B1288" w14:paraId="7D095D6F" w14:textId="77777777" w:rsidTr="00991E30">
        <w:trPr>
          <w:jc w:val="center"/>
        </w:trPr>
        <w:tc>
          <w:tcPr>
            <w:tcW w:w="4583" w:type="dxa"/>
          </w:tcPr>
          <w:p w14:paraId="74EB121F" w14:textId="77777777" w:rsidR="00734BB4" w:rsidRPr="007B1288" w:rsidRDefault="00734BB4" w:rsidP="00991E30">
            <w:pPr>
              <w:widowControl w:val="0"/>
              <w:spacing w:after="160"/>
              <w:ind w:left="-270" w:firstLine="1884"/>
              <w:jc w:val="both"/>
              <w:rPr>
                <w:rFonts w:ascii="GHEA Grapalat" w:hAnsi="GHEA Grapalat"/>
                <w:b/>
                <w:color w:val="000000" w:themeColor="text1"/>
                <w:sz w:val="22"/>
                <w:szCs w:val="22"/>
              </w:rPr>
            </w:pPr>
            <w:r w:rsidRPr="007B1288">
              <w:rPr>
                <w:rFonts w:ascii="GHEA Grapalat" w:hAnsi="GHEA Grapalat"/>
                <w:b/>
                <w:color w:val="000000" w:themeColor="text1"/>
                <w:sz w:val="22"/>
                <w:szCs w:val="22"/>
              </w:rPr>
              <w:t>ЗАКАЗЧИК</w:t>
            </w:r>
          </w:p>
          <w:p w14:paraId="7923263F" w14:textId="77777777" w:rsidR="00734BB4" w:rsidRPr="007B1288" w:rsidRDefault="00734BB4" w:rsidP="00991E30">
            <w:pPr>
              <w:widowControl w:val="0"/>
              <w:jc w:val="center"/>
              <w:rPr>
                <w:rFonts w:ascii="GHEA Grapalat" w:hAnsi="GHEA Grapalat"/>
                <w:color w:val="000000" w:themeColor="text1"/>
                <w:sz w:val="21"/>
                <w:lang w:val="en-US"/>
              </w:rPr>
            </w:pPr>
            <w:r w:rsidRPr="007B1288">
              <w:rPr>
                <w:rFonts w:ascii="GHEA Grapalat" w:hAnsi="GHEA Grapalat"/>
                <w:color w:val="000000" w:themeColor="text1"/>
                <w:sz w:val="22"/>
                <w:szCs w:val="22"/>
              </w:rPr>
              <w:t xml:space="preserve"> </w:t>
            </w:r>
            <w:r w:rsidRPr="007B1288">
              <w:rPr>
                <w:rFonts w:ascii="GHEA Grapalat" w:hAnsi="GHEA Grapalat"/>
                <w:color w:val="000000" w:themeColor="text1"/>
                <w:sz w:val="21"/>
                <w:lang w:val="en-US"/>
              </w:rPr>
              <w:t>_______________________</w:t>
            </w:r>
          </w:p>
          <w:p w14:paraId="547F29CF" w14:textId="77777777" w:rsidR="00734BB4" w:rsidRPr="007B1288" w:rsidRDefault="00734BB4" w:rsidP="00991E30">
            <w:pPr>
              <w:widowControl w:val="0"/>
              <w:spacing w:after="160"/>
              <w:jc w:val="center"/>
              <w:rPr>
                <w:rFonts w:ascii="GHEA Grapalat" w:hAnsi="GHEA Grapalat"/>
                <w:color w:val="000000" w:themeColor="text1"/>
                <w:sz w:val="13"/>
                <w:szCs w:val="16"/>
              </w:rPr>
            </w:pPr>
            <w:r w:rsidRPr="007B1288">
              <w:rPr>
                <w:rFonts w:ascii="GHEA Grapalat" w:hAnsi="GHEA Grapalat"/>
                <w:color w:val="000000" w:themeColor="text1"/>
                <w:sz w:val="13"/>
                <w:szCs w:val="16"/>
              </w:rPr>
              <w:t>/подпись/</w:t>
            </w:r>
          </w:p>
          <w:p w14:paraId="2D73CBD5" w14:textId="77777777" w:rsidR="00734BB4" w:rsidRPr="007B1288" w:rsidRDefault="00734BB4" w:rsidP="00991E30">
            <w:pPr>
              <w:widowControl w:val="0"/>
              <w:spacing w:after="160"/>
              <w:ind w:left="1875"/>
              <w:jc w:val="both"/>
              <w:rPr>
                <w:rFonts w:ascii="GHEA Grapalat" w:hAnsi="GHEA Grapalat"/>
                <w:color w:val="000000" w:themeColor="text1"/>
                <w:sz w:val="22"/>
                <w:szCs w:val="22"/>
                <w:lang w:val="en-US"/>
              </w:rPr>
            </w:pPr>
            <w:r w:rsidRPr="007B1288">
              <w:rPr>
                <w:rFonts w:ascii="GHEA Grapalat" w:hAnsi="GHEA Grapalat"/>
                <w:color w:val="000000" w:themeColor="text1"/>
                <w:sz w:val="21"/>
              </w:rPr>
              <w:t>М. П.</w:t>
            </w:r>
          </w:p>
          <w:p w14:paraId="4E5F77DB" w14:textId="77777777" w:rsidR="00734BB4" w:rsidRPr="007B1288" w:rsidRDefault="00734BB4" w:rsidP="00991E30">
            <w:pPr>
              <w:widowControl w:val="0"/>
              <w:spacing w:after="160"/>
              <w:jc w:val="both"/>
              <w:rPr>
                <w:rFonts w:ascii="GHEA Grapalat" w:hAnsi="GHEA Grapalat"/>
                <w:color w:val="000000" w:themeColor="text1"/>
                <w:sz w:val="20"/>
                <w:szCs w:val="20"/>
                <w:lang w:val="en-US"/>
              </w:rPr>
            </w:pPr>
          </w:p>
        </w:tc>
        <w:tc>
          <w:tcPr>
            <w:tcW w:w="4111" w:type="dxa"/>
          </w:tcPr>
          <w:p w14:paraId="3F85DF5B" w14:textId="77777777" w:rsidR="00734BB4" w:rsidRPr="007B1288" w:rsidRDefault="00734BB4" w:rsidP="00991E30">
            <w:pPr>
              <w:widowControl w:val="0"/>
              <w:spacing w:after="160"/>
              <w:ind w:left="-270" w:firstLine="1281"/>
              <w:jc w:val="both"/>
              <w:rPr>
                <w:rFonts w:ascii="GHEA Grapalat" w:hAnsi="GHEA Grapalat"/>
                <w:b/>
                <w:color w:val="000000" w:themeColor="text1"/>
                <w:sz w:val="20"/>
                <w:szCs w:val="20"/>
              </w:rPr>
            </w:pPr>
            <w:r w:rsidRPr="007B1288">
              <w:rPr>
                <w:rFonts w:ascii="GHEA Grapalat" w:hAnsi="GHEA Grapalat"/>
                <w:b/>
                <w:color w:val="000000" w:themeColor="text1"/>
                <w:sz w:val="20"/>
                <w:szCs w:val="20"/>
              </w:rPr>
              <w:t>ИСПОЛНИТЕЛЬ</w:t>
            </w:r>
          </w:p>
          <w:p w14:paraId="0DD674E3" w14:textId="77777777" w:rsidR="00734BB4" w:rsidRPr="007B1288" w:rsidRDefault="00734BB4" w:rsidP="00991E30">
            <w:pPr>
              <w:widowControl w:val="0"/>
              <w:ind w:left="453" w:hanging="720"/>
              <w:jc w:val="center"/>
              <w:rPr>
                <w:rFonts w:ascii="GHEA Grapalat" w:hAnsi="GHEA Grapalat"/>
                <w:color w:val="000000" w:themeColor="text1"/>
                <w:sz w:val="20"/>
                <w:szCs w:val="20"/>
                <w:lang w:val="en-US"/>
              </w:rPr>
            </w:pPr>
            <w:r w:rsidRPr="007B1288">
              <w:rPr>
                <w:rFonts w:ascii="GHEA Grapalat" w:hAnsi="GHEA Grapalat"/>
                <w:color w:val="000000" w:themeColor="text1"/>
                <w:sz w:val="20"/>
                <w:szCs w:val="20"/>
                <w:lang w:val="en-US"/>
              </w:rPr>
              <w:t>____________________________</w:t>
            </w:r>
          </w:p>
          <w:p w14:paraId="774EDF3C" w14:textId="77777777" w:rsidR="00734BB4" w:rsidRPr="007B1288" w:rsidRDefault="00734BB4" w:rsidP="00991E30">
            <w:pPr>
              <w:widowControl w:val="0"/>
              <w:spacing w:after="160"/>
              <w:ind w:left="453" w:hanging="720"/>
              <w:jc w:val="center"/>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/подпись/</w:t>
            </w:r>
          </w:p>
          <w:p w14:paraId="27D6F889" w14:textId="77777777" w:rsidR="00734BB4" w:rsidRPr="007B1288" w:rsidRDefault="00734BB4" w:rsidP="00991E30">
            <w:pPr>
              <w:widowControl w:val="0"/>
              <w:spacing w:after="160"/>
              <w:ind w:left="453" w:hanging="720"/>
              <w:jc w:val="center"/>
              <w:rPr>
                <w:rFonts w:ascii="GHEA Grapalat" w:hAnsi="GHEA Grapalat"/>
                <w:color w:val="000000" w:themeColor="text1"/>
                <w:sz w:val="20"/>
                <w:szCs w:val="20"/>
                <w:lang w:val="en-US"/>
              </w:rPr>
            </w:pPr>
            <w:r w:rsidRPr="007B1288">
              <w:rPr>
                <w:rFonts w:ascii="GHEA Grapalat" w:hAnsi="GHEA Grapalat"/>
                <w:color w:val="000000" w:themeColor="text1"/>
                <w:sz w:val="20"/>
                <w:szCs w:val="20"/>
              </w:rPr>
              <w:t>М. П.</w:t>
            </w:r>
          </w:p>
        </w:tc>
      </w:tr>
    </w:tbl>
    <w:p w14:paraId="3600A2BD" w14:textId="77777777" w:rsidR="00695415" w:rsidRPr="007B1288" w:rsidRDefault="00695415" w:rsidP="008A20AB">
      <w:pPr>
        <w:widowControl w:val="0"/>
        <w:spacing w:after="160"/>
        <w:ind w:left="-270"/>
        <w:jc w:val="right"/>
        <w:rPr>
          <w:rFonts w:ascii="GHEA Grapalat" w:hAnsi="GHEA Grapalat"/>
          <w:color w:val="000000" w:themeColor="text1"/>
          <w:sz w:val="20"/>
          <w:szCs w:val="20"/>
        </w:rPr>
        <w:sectPr w:rsidR="00695415" w:rsidRPr="007B1288" w:rsidSect="00695415">
          <w:footnotePr>
            <w:pos w:val="beneathText"/>
          </w:footnotePr>
          <w:pgSz w:w="16840" w:h="11907" w:orient="landscape" w:code="9"/>
          <w:pgMar w:top="720" w:right="370" w:bottom="747" w:left="450" w:header="561" w:footer="561" w:gutter="0"/>
          <w:cols w:space="720"/>
          <w:titlePg/>
          <w:docGrid w:linePitch="326"/>
        </w:sectPr>
      </w:pPr>
    </w:p>
    <w:p w14:paraId="5ECDA2B4" w14:textId="77777777" w:rsidR="00287BD6" w:rsidRPr="007B1288" w:rsidRDefault="00287BD6" w:rsidP="00287BD6">
      <w:pPr>
        <w:rPr>
          <w:rFonts w:ascii="GHEA Grapalat" w:hAnsi="GHEA Grapalat"/>
          <w:color w:val="000000" w:themeColor="text1"/>
          <w:sz w:val="22"/>
          <w:szCs w:val="22"/>
        </w:rPr>
      </w:pPr>
    </w:p>
    <w:p w14:paraId="55F03AE6" w14:textId="77777777" w:rsidR="003B2F27" w:rsidRPr="007B1288" w:rsidRDefault="003B2F27" w:rsidP="008A20AB">
      <w:pPr>
        <w:widowControl w:val="0"/>
        <w:spacing w:after="160"/>
        <w:ind w:left="-270"/>
        <w:jc w:val="right"/>
        <w:rPr>
          <w:rFonts w:ascii="GHEA Grapalat" w:hAnsi="GHEA Grapalat"/>
          <w:color w:val="000000" w:themeColor="text1"/>
          <w:sz w:val="20"/>
          <w:szCs w:val="20"/>
        </w:rPr>
      </w:pPr>
      <w:r w:rsidRPr="007B1288">
        <w:rPr>
          <w:rFonts w:ascii="GHEA Grapalat" w:hAnsi="GHEA Grapalat"/>
          <w:i/>
          <w:color w:val="000000" w:themeColor="text1"/>
          <w:sz w:val="20"/>
          <w:szCs w:val="20"/>
        </w:rPr>
        <w:t>Приложение № 2</w:t>
      </w:r>
    </w:p>
    <w:p w14:paraId="7C107E97" w14:textId="6E6CEE4A" w:rsidR="003B2F27" w:rsidRPr="007B1288" w:rsidRDefault="003B2F27" w:rsidP="00ED2E03">
      <w:pPr>
        <w:widowControl w:val="0"/>
        <w:spacing w:after="160"/>
        <w:ind w:left="-270"/>
        <w:jc w:val="right"/>
        <w:rPr>
          <w:rFonts w:ascii="GHEA Grapalat" w:hAnsi="GHEA Grapalat"/>
          <w:i/>
          <w:color w:val="000000" w:themeColor="text1"/>
          <w:sz w:val="20"/>
          <w:szCs w:val="20"/>
        </w:rPr>
      </w:pPr>
      <w:r w:rsidRPr="007B1288">
        <w:rPr>
          <w:rFonts w:ascii="GHEA Grapalat" w:hAnsi="GHEA Grapalat"/>
          <w:i/>
          <w:color w:val="000000" w:themeColor="text1"/>
          <w:sz w:val="20"/>
          <w:szCs w:val="20"/>
        </w:rPr>
        <w:t xml:space="preserve">к Договору под кодом </w:t>
      </w:r>
      <w:r w:rsidR="00ED2E03" w:rsidRPr="007B1288">
        <w:rPr>
          <w:rFonts w:ascii="GHEA Grapalat" w:hAnsi="GHEA Grapalat"/>
          <w:i/>
          <w:color w:val="000000" w:themeColor="text1"/>
          <w:sz w:val="18"/>
          <w:lang w:val="hy-AM"/>
        </w:rPr>
        <w:t xml:space="preserve">  </w:t>
      </w:r>
      <w:r w:rsidR="004A03F5" w:rsidRPr="007B1288">
        <w:rPr>
          <w:rFonts w:ascii="GHEA Grapalat" w:hAnsi="GHEA Grapalat"/>
          <w:i/>
          <w:color w:val="000000" w:themeColor="text1"/>
          <w:sz w:val="18"/>
          <w:lang w:val="hy-AM"/>
        </w:rPr>
        <w:t>ԵՔԿԱ-ԲՄԾՁԲ-23/29</w:t>
      </w:r>
      <w:r w:rsidR="00525BDA" w:rsidRPr="007B1288">
        <w:rPr>
          <w:rFonts w:ascii="GHEA Grapalat" w:hAnsi="GHEA Grapalat"/>
          <w:i/>
          <w:color w:val="000000" w:themeColor="text1"/>
          <w:sz w:val="18"/>
          <w:lang w:val="hy-AM"/>
        </w:rPr>
        <w:t xml:space="preserve"> </w:t>
      </w:r>
      <w:r w:rsidRPr="007B1288">
        <w:rPr>
          <w:rFonts w:ascii="GHEA Grapalat" w:hAnsi="GHEA Grapalat"/>
          <w:i/>
          <w:color w:val="000000" w:themeColor="text1"/>
          <w:sz w:val="20"/>
          <w:szCs w:val="20"/>
        </w:rPr>
        <w:br/>
        <w:t xml:space="preserve"> заключенному "</w:t>
      </w:r>
      <w:r w:rsidRPr="007B1288">
        <w:rPr>
          <w:rFonts w:ascii="GHEA Grapalat" w:hAnsi="GHEA Grapalat"/>
          <w:i/>
          <w:color w:val="000000" w:themeColor="text1"/>
          <w:sz w:val="20"/>
          <w:szCs w:val="20"/>
        </w:rPr>
        <w:tab/>
        <w:t>"</w:t>
      </w:r>
      <w:r w:rsidRPr="007B1288">
        <w:rPr>
          <w:rFonts w:ascii="GHEA Grapalat" w:hAnsi="GHEA Grapalat"/>
          <w:i/>
          <w:color w:val="000000" w:themeColor="text1"/>
          <w:sz w:val="20"/>
          <w:szCs w:val="20"/>
        </w:rPr>
        <w:tab/>
        <w:t>20.</w:t>
      </w:r>
      <w:r w:rsidRPr="007B1288">
        <w:rPr>
          <w:rFonts w:ascii="GHEA Grapalat" w:hAnsi="GHEA Grapalat"/>
          <w:i/>
          <w:color w:val="000000" w:themeColor="text1"/>
          <w:sz w:val="20"/>
          <w:szCs w:val="20"/>
        </w:rPr>
        <w:tab/>
        <w:t>г.</w:t>
      </w:r>
    </w:p>
    <w:p w14:paraId="1FD55C6C" w14:textId="77777777" w:rsidR="00ED2E03" w:rsidRPr="007B1288" w:rsidRDefault="00ED2E03" w:rsidP="008A20AB">
      <w:pPr>
        <w:pStyle w:val="ListParagraph"/>
        <w:ind w:left="0"/>
        <w:rPr>
          <w:rFonts w:ascii="GHEA Grapalat" w:hAnsi="GHEA Grapalat" w:cs="Sylfaen"/>
          <w:b/>
          <w:color w:val="000000" w:themeColor="text1"/>
          <w:lang w:val="hy-AM"/>
        </w:rPr>
      </w:pPr>
    </w:p>
    <w:p w14:paraId="57474E8F" w14:textId="77777777" w:rsidR="00ED2E03" w:rsidRPr="007B1288" w:rsidRDefault="00ED2E03" w:rsidP="004C3F7B">
      <w:pPr>
        <w:pStyle w:val="ListParagraph"/>
        <w:ind w:left="-360" w:firstLine="360"/>
        <w:jc w:val="center"/>
        <w:rPr>
          <w:rFonts w:ascii="GHEA Grapalat" w:hAnsi="GHEA Grapalat" w:cs="Sylfaen"/>
          <w:b/>
          <w:color w:val="000000" w:themeColor="text1"/>
          <w:lang w:val="pt-BR"/>
        </w:rPr>
      </w:pPr>
      <w:r w:rsidRPr="007B1288">
        <w:rPr>
          <w:rFonts w:ascii="GHEA Grapalat" w:hAnsi="GHEA Grapalat" w:cs="Sylfaen"/>
          <w:b/>
          <w:color w:val="000000" w:themeColor="text1"/>
        </w:rPr>
        <w:t>ГРАФИК ОПЛАТЫ</w:t>
      </w:r>
      <w:r w:rsidRPr="007B1288">
        <w:rPr>
          <w:rFonts w:ascii="GHEA Grapalat" w:hAnsi="GHEA Grapalat" w:cs="Sylfaen"/>
          <w:b/>
          <w:color w:val="000000" w:themeColor="text1"/>
          <w:lang w:val="pt-BR"/>
        </w:rPr>
        <w:t>*</w:t>
      </w:r>
    </w:p>
    <w:p w14:paraId="46B51CB2" w14:textId="0C719F4E" w:rsidR="00ED2E03" w:rsidRPr="007B1288" w:rsidRDefault="00287BD6" w:rsidP="00287BD6">
      <w:pPr>
        <w:pStyle w:val="NormalWeb"/>
        <w:spacing w:before="0" w:beforeAutospacing="0" w:after="0" w:afterAutospacing="0"/>
        <w:ind w:firstLine="540"/>
        <w:jc w:val="right"/>
        <w:rPr>
          <w:rFonts w:ascii="GHEA Grapalat" w:hAnsi="GHEA Grapalat"/>
          <w:color w:val="000000" w:themeColor="text1"/>
          <w:sz w:val="22"/>
          <w:szCs w:val="20"/>
        </w:rPr>
      </w:pPr>
      <w:r w:rsidRPr="007B1288">
        <w:rPr>
          <w:rFonts w:ascii="GHEA Grapalat" w:hAnsi="GHEA Grapalat"/>
          <w:color w:val="000000" w:themeColor="text1"/>
          <w:sz w:val="20"/>
          <w:szCs w:val="20"/>
        </w:rPr>
        <w:t>Драмов РА</w:t>
      </w:r>
    </w:p>
    <w:tbl>
      <w:tblPr>
        <w:tblpPr w:leftFromText="180" w:rightFromText="180" w:vertAnchor="text" w:horzAnchor="margin" w:tblpXSpec="center" w:tblpY="51"/>
        <w:tblOverlap w:val="never"/>
        <w:tblW w:w="15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2"/>
        <w:gridCol w:w="1460"/>
        <w:gridCol w:w="1943"/>
        <w:gridCol w:w="723"/>
        <w:gridCol w:w="1152"/>
        <w:gridCol w:w="565"/>
        <w:gridCol w:w="585"/>
        <w:gridCol w:w="488"/>
        <w:gridCol w:w="585"/>
        <w:gridCol w:w="683"/>
        <w:gridCol w:w="683"/>
        <w:gridCol w:w="683"/>
        <w:gridCol w:w="781"/>
        <w:gridCol w:w="878"/>
        <w:gridCol w:w="781"/>
        <w:gridCol w:w="781"/>
        <w:gridCol w:w="781"/>
        <w:gridCol w:w="9"/>
        <w:gridCol w:w="1421"/>
        <w:gridCol w:w="9"/>
      </w:tblGrid>
      <w:tr w:rsidR="006A6D97" w:rsidRPr="007B1288" w14:paraId="48A6A986" w14:textId="77777777" w:rsidTr="006A6D97">
        <w:trPr>
          <w:trHeight w:val="64"/>
        </w:trPr>
        <w:tc>
          <w:tcPr>
            <w:tcW w:w="692" w:type="dxa"/>
            <w:vMerge w:val="restart"/>
            <w:vAlign w:val="center"/>
            <w:hideMark/>
          </w:tcPr>
          <w:p w14:paraId="2F91608F"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н/л</w:t>
            </w:r>
          </w:p>
        </w:tc>
        <w:tc>
          <w:tcPr>
            <w:tcW w:w="1460" w:type="dxa"/>
            <w:vMerge w:val="restart"/>
            <w:vAlign w:val="center"/>
            <w:hideMark/>
          </w:tcPr>
          <w:p w14:paraId="77321427" w14:textId="77777777" w:rsidR="006A6D97" w:rsidRPr="007B1288" w:rsidRDefault="006A6D97" w:rsidP="00CD184F">
            <w:pPr>
              <w:contextualSpacing/>
              <w:jc w:val="center"/>
              <w:rPr>
                <w:rFonts w:ascii="GHEA Grapalat" w:hAnsi="GHEA Grapalat"/>
                <w:color w:val="000000" w:themeColor="text1"/>
                <w:sz w:val="14"/>
                <w:szCs w:val="20"/>
              </w:rPr>
            </w:pPr>
            <w:r w:rsidRPr="007B1288">
              <w:rPr>
                <w:rFonts w:ascii="GHEA Grapalat" w:hAnsi="GHEA Grapalat"/>
                <w:color w:val="000000" w:themeColor="text1"/>
                <w:sz w:val="14"/>
                <w:szCs w:val="16"/>
              </w:rPr>
              <w:t>промежуточный код, предусмотренный планом закупок по классификации ЕЗК (CPV)</w:t>
            </w:r>
          </w:p>
        </w:tc>
        <w:tc>
          <w:tcPr>
            <w:tcW w:w="1943" w:type="dxa"/>
            <w:vMerge w:val="restart"/>
            <w:vAlign w:val="center"/>
          </w:tcPr>
          <w:p w14:paraId="573C23F0"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6"/>
                <w:szCs w:val="16"/>
              </w:rPr>
              <w:t>Наименование услуги</w:t>
            </w:r>
          </w:p>
        </w:tc>
        <w:tc>
          <w:tcPr>
            <w:tcW w:w="723" w:type="dxa"/>
            <w:vMerge w:val="restart"/>
            <w:vAlign w:val="center"/>
            <w:hideMark/>
          </w:tcPr>
          <w:p w14:paraId="393B8D1F"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и/е</w:t>
            </w:r>
          </w:p>
        </w:tc>
        <w:tc>
          <w:tcPr>
            <w:tcW w:w="1152" w:type="dxa"/>
            <w:vMerge w:val="restart"/>
            <w:vAlign w:val="center"/>
            <w:hideMark/>
          </w:tcPr>
          <w:p w14:paraId="3CA1BD6C"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 xml:space="preserve">общая количество </w:t>
            </w:r>
          </w:p>
        </w:tc>
        <w:tc>
          <w:tcPr>
            <w:tcW w:w="9713" w:type="dxa"/>
            <w:gridSpan w:val="15"/>
            <w:vAlign w:val="center"/>
          </w:tcPr>
          <w:p w14:paraId="23ECA5F0" w14:textId="77777777" w:rsidR="006A6D97" w:rsidRPr="007B1288" w:rsidRDefault="006A6D97" w:rsidP="00CD184F">
            <w:pPr>
              <w:contextualSpacing/>
              <w:jc w:val="center"/>
              <w:rPr>
                <w:rFonts w:ascii="GHEA Grapalat" w:hAnsi="GHEA Grapalat"/>
                <w:color w:val="000000" w:themeColor="text1"/>
                <w:sz w:val="18"/>
                <w:szCs w:val="20"/>
                <w:lang w:val="es-ES"/>
              </w:rPr>
            </w:pPr>
            <w:r w:rsidRPr="007B1288">
              <w:rPr>
                <w:rFonts w:ascii="GHEA Grapalat" w:hAnsi="GHEA Grapalat"/>
                <w:color w:val="000000" w:themeColor="text1"/>
                <w:sz w:val="16"/>
                <w:szCs w:val="16"/>
              </w:rPr>
              <w:t>Оплату услуги предусматривается произвести в 2023г., по месяцам, в том числе</w:t>
            </w:r>
          </w:p>
        </w:tc>
      </w:tr>
      <w:tr w:rsidR="006A6D97" w:rsidRPr="007B1288" w14:paraId="0291592E" w14:textId="77777777" w:rsidTr="006A6D97">
        <w:trPr>
          <w:gridAfter w:val="1"/>
          <w:wAfter w:w="9" w:type="dxa"/>
          <w:trHeight w:val="64"/>
        </w:trPr>
        <w:tc>
          <w:tcPr>
            <w:tcW w:w="692" w:type="dxa"/>
            <w:vMerge/>
            <w:vAlign w:val="center"/>
            <w:hideMark/>
          </w:tcPr>
          <w:p w14:paraId="3CC26281" w14:textId="77777777" w:rsidR="006A6D97" w:rsidRPr="007B1288" w:rsidRDefault="006A6D97" w:rsidP="00CD184F">
            <w:pPr>
              <w:contextualSpacing/>
              <w:rPr>
                <w:rFonts w:ascii="GHEA Grapalat" w:hAnsi="GHEA Grapalat"/>
                <w:color w:val="000000" w:themeColor="text1"/>
                <w:sz w:val="18"/>
                <w:szCs w:val="20"/>
                <w:lang w:val="es-ES"/>
              </w:rPr>
            </w:pPr>
          </w:p>
        </w:tc>
        <w:tc>
          <w:tcPr>
            <w:tcW w:w="1460" w:type="dxa"/>
            <w:vMerge/>
            <w:vAlign w:val="center"/>
            <w:hideMark/>
          </w:tcPr>
          <w:p w14:paraId="0849CD20" w14:textId="77777777" w:rsidR="006A6D97" w:rsidRPr="007B1288" w:rsidRDefault="006A6D97" w:rsidP="00CD184F">
            <w:pPr>
              <w:contextualSpacing/>
              <w:rPr>
                <w:rFonts w:ascii="GHEA Grapalat" w:hAnsi="GHEA Grapalat"/>
                <w:color w:val="000000" w:themeColor="text1"/>
                <w:sz w:val="18"/>
                <w:szCs w:val="20"/>
              </w:rPr>
            </w:pPr>
          </w:p>
        </w:tc>
        <w:tc>
          <w:tcPr>
            <w:tcW w:w="1943" w:type="dxa"/>
            <w:vMerge/>
            <w:vAlign w:val="center"/>
          </w:tcPr>
          <w:p w14:paraId="124F0B6F" w14:textId="77777777" w:rsidR="006A6D97" w:rsidRPr="007B1288" w:rsidRDefault="006A6D97" w:rsidP="00CD184F">
            <w:pPr>
              <w:contextualSpacing/>
              <w:rPr>
                <w:rFonts w:ascii="GHEA Grapalat" w:hAnsi="GHEA Grapalat"/>
                <w:color w:val="000000" w:themeColor="text1"/>
                <w:sz w:val="18"/>
                <w:szCs w:val="20"/>
              </w:rPr>
            </w:pPr>
          </w:p>
        </w:tc>
        <w:tc>
          <w:tcPr>
            <w:tcW w:w="723" w:type="dxa"/>
            <w:vMerge/>
            <w:vAlign w:val="center"/>
            <w:hideMark/>
          </w:tcPr>
          <w:p w14:paraId="7D766DBF" w14:textId="77777777" w:rsidR="006A6D97" w:rsidRPr="007B1288" w:rsidRDefault="006A6D97" w:rsidP="00CD184F">
            <w:pPr>
              <w:contextualSpacing/>
              <w:rPr>
                <w:rFonts w:ascii="GHEA Grapalat" w:hAnsi="GHEA Grapalat"/>
                <w:color w:val="000000" w:themeColor="text1"/>
                <w:sz w:val="18"/>
                <w:szCs w:val="20"/>
              </w:rPr>
            </w:pPr>
          </w:p>
        </w:tc>
        <w:tc>
          <w:tcPr>
            <w:tcW w:w="1152" w:type="dxa"/>
            <w:vMerge/>
            <w:vAlign w:val="center"/>
            <w:hideMark/>
          </w:tcPr>
          <w:p w14:paraId="435D4314" w14:textId="77777777" w:rsidR="006A6D97" w:rsidRPr="007B1288" w:rsidRDefault="006A6D97" w:rsidP="00CD184F">
            <w:pPr>
              <w:contextualSpacing/>
              <w:rPr>
                <w:rFonts w:ascii="GHEA Grapalat" w:hAnsi="GHEA Grapalat"/>
                <w:color w:val="000000" w:themeColor="text1"/>
                <w:sz w:val="18"/>
                <w:szCs w:val="20"/>
              </w:rPr>
            </w:pPr>
          </w:p>
        </w:tc>
        <w:tc>
          <w:tcPr>
            <w:tcW w:w="565" w:type="dxa"/>
            <w:vAlign w:val="center"/>
          </w:tcPr>
          <w:p w14:paraId="6BE3387F"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I</w:t>
            </w:r>
          </w:p>
        </w:tc>
        <w:tc>
          <w:tcPr>
            <w:tcW w:w="585" w:type="dxa"/>
            <w:vAlign w:val="center"/>
            <w:hideMark/>
          </w:tcPr>
          <w:p w14:paraId="06FB3F00"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II</w:t>
            </w:r>
          </w:p>
        </w:tc>
        <w:tc>
          <w:tcPr>
            <w:tcW w:w="488" w:type="dxa"/>
            <w:vAlign w:val="center"/>
          </w:tcPr>
          <w:p w14:paraId="6FAC94F9"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III</w:t>
            </w:r>
          </w:p>
        </w:tc>
        <w:tc>
          <w:tcPr>
            <w:tcW w:w="585" w:type="dxa"/>
            <w:vAlign w:val="center"/>
          </w:tcPr>
          <w:p w14:paraId="4ADC1A94"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IV</w:t>
            </w:r>
          </w:p>
        </w:tc>
        <w:tc>
          <w:tcPr>
            <w:tcW w:w="683" w:type="dxa"/>
            <w:vAlign w:val="center"/>
          </w:tcPr>
          <w:p w14:paraId="78F47EFF"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V</w:t>
            </w:r>
          </w:p>
        </w:tc>
        <w:tc>
          <w:tcPr>
            <w:tcW w:w="683" w:type="dxa"/>
            <w:vAlign w:val="center"/>
          </w:tcPr>
          <w:p w14:paraId="56B8F7AB"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VI</w:t>
            </w:r>
          </w:p>
        </w:tc>
        <w:tc>
          <w:tcPr>
            <w:tcW w:w="683" w:type="dxa"/>
            <w:vAlign w:val="center"/>
            <w:hideMark/>
          </w:tcPr>
          <w:p w14:paraId="11023EDB"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VII</w:t>
            </w:r>
          </w:p>
        </w:tc>
        <w:tc>
          <w:tcPr>
            <w:tcW w:w="781" w:type="dxa"/>
            <w:vAlign w:val="center"/>
            <w:hideMark/>
          </w:tcPr>
          <w:p w14:paraId="1E3201F8"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VIII</w:t>
            </w:r>
          </w:p>
        </w:tc>
        <w:tc>
          <w:tcPr>
            <w:tcW w:w="878" w:type="dxa"/>
            <w:vAlign w:val="center"/>
            <w:hideMark/>
          </w:tcPr>
          <w:p w14:paraId="7F825996"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IX</w:t>
            </w:r>
          </w:p>
        </w:tc>
        <w:tc>
          <w:tcPr>
            <w:tcW w:w="781" w:type="dxa"/>
            <w:vAlign w:val="center"/>
            <w:hideMark/>
          </w:tcPr>
          <w:p w14:paraId="46B3CF2B"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X</w:t>
            </w:r>
          </w:p>
        </w:tc>
        <w:tc>
          <w:tcPr>
            <w:tcW w:w="781" w:type="dxa"/>
            <w:vAlign w:val="center"/>
            <w:hideMark/>
          </w:tcPr>
          <w:p w14:paraId="7B1F923D"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XI</w:t>
            </w:r>
          </w:p>
        </w:tc>
        <w:tc>
          <w:tcPr>
            <w:tcW w:w="781" w:type="dxa"/>
            <w:vAlign w:val="center"/>
            <w:hideMark/>
          </w:tcPr>
          <w:p w14:paraId="053A2467"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8"/>
                <w:szCs w:val="20"/>
              </w:rPr>
              <w:t>XII</w:t>
            </w:r>
          </w:p>
        </w:tc>
        <w:tc>
          <w:tcPr>
            <w:tcW w:w="1430" w:type="dxa"/>
            <w:gridSpan w:val="2"/>
            <w:tcBorders>
              <w:bottom w:val="single" w:sz="4" w:space="0" w:color="auto"/>
            </w:tcBorders>
            <w:vAlign w:val="center"/>
            <w:hideMark/>
          </w:tcPr>
          <w:p w14:paraId="229328CF" w14:textId="77777777" w:rsidR="006A6D97" w:rsidRPr="007B1288" w:rsidRDefault="006A6D97" w:rsidP="00CD184F">
            <w:pPr>
              <w:contextualSpacing/>
              <w:jc w:val="center"/>
              <w:rPr>
                <w:rFonts w:ascii="GHEA Grapalat" w:hAnsi="GHEA Grapalat"/>
                <w:color w:val="000000" w:themeColor="text1"/>
                <w:sz w:val="18"/>
                <w:szCs w:val="20"/>
              </w:rPr>
            </w:pPr>
            <w:r w:rsidRPr="007B1288">
              <w:rPr>
                <w:rFonts w:ascii="GHEA Grapalat" w:hAnsi="GHEA Grapalat"/>
                <w:color w:val="000000" w:themeColor="text1"/>
                <w:sz w:val="16"/>
                <w:szCs w:val="16"/>
              </w:rPr>
              <w:t>Всего</w:t>
            </w:r>
          </w:p>
        </w:tc>
      </w:tr>
      <w:tr w:rsidR="006A6D97" w:rsidRPr="007B1288" w14:paraId="45A22EED" w14:textId="77777777" w:rsidTr="006A6D97">
        <w:trPr>
          <w:gridAfter w:val="1"/>
          <w:wAfter w:w="9" w:type="dxa"/>
          <w:trHeight w:val="166"/>
        </w:trPr>
        <w:tc>
          <w:tcPr>
            <w:tcW w:w="692" w:type="dxa"/>
            <w:vAlign w:val="center"/>
          </w:tcPr>
          <w:p w14:paraId="1D16F43B" w14:textId="77777777"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s="Calibri"/>
                <w:color w:val="000000" w:themeColor="text1"/>
                <w:sz w:val="18"/>
                <w:szCs w:val="18"/>
              </w:rPr>
              <w:t>1</w:t>
            </w:r>
          </w:p>
        </w:tc>
        <w:tc>
          <w:tcPr>
            <w:tcW w:w="1460" w:type="dxa"/>
            <w:shd w:val="clear" w:color="auto" w:fill="auto"/>
            <w:vAlign w:val="center"/>
          </w:tcPr>
          <w:p w14:paraId="14A44FF5" w14:textId="77777777" w:rsidR="006A6D97" w:rsidRPr="007B1288" w:rsidRDefault="006A6D97" w:rsidP="006A6D97">
            <w:pPr>
              <w:ind w:hanging="2"/>
              <w:contextualSpacing/>
              <w:jc w:val="center"/>
              <w:rPr>
                <w:rFonts w:ascii="GHEA Grapalat" w:hAnsi="GHEA Grapalat" w:cs="Calibri"/>
                <w:color w:val="000000" w:themeColor="text1"/>
                <w:sz w:val="16"/>
                <w:szCs w:val="16"/>
              </w:rPr>
            </w:pPr>
            <w:r w:rsidRPr="007B1288">
              <w:rPr>
                <w:rFonts w:ascii="GHEA Grapalat" w:hAnsi="GHEA Grapalat" w:cs="Calibri"/>
                <w:color w:val="000000" w:themeColor="text1"/>
                <w:sz w:val="16"/>
                <w:szCs w:val="16"/>
              </w:rPr>
              <w:t>71241200</w:t>
            </w:r>
          </w:p>
        </w:tc>
        <w:tc>
          <w:tcPr>
            <w:tcW w:w="1943" w:type="dxa"/>
            <w:shd w:val="clear" w:color="auto" w:fill="auto"/>
            <w:vAlign w:val="center"/>
          </w:tcPr>
          <w:p w14:paraId="7E9C3048" w14:textId="77777777" w:rsidR="006A6D97" w:rsidRPr="007B1288" w:rsidRDefault="006A6D97" w:rsidP="006A6D97">
            <w:pPr>
              <w:ind w:hanging="2"/>
              <w:contextualSpacing/>
              <w:jc w:val="center"/>
              <w:rPr>
                <w:rFonts w:ascii="GHEA Grapalat" w:hAnsi="GHEA Grapalat" w:cs="Calibri"/>
                <w:color w:val="000000" w:themeColor="text1"/>
                <w:sz w:val="16"/>
                <w:szCs w:val="16"/>
              </w:rPr>
            </w:pPr>
            <w:r w:rsidRPr="007B1288">
              <w:rPr>
                <w:rFonts w:ascii="GHEA Grapalat" w:hAnsi="GHEA Grapalat" w:cs="Calibri"/>
                <w:color w:val="000000" w:themeColor="text1"/>
                <w:sz w:val="16"/>
                <w:szCs w:val="16"/>
              </w:rPr>
              <w:t>Услуги по составлению проектно-сметной документации общественных туалетов</w:t>
            </w:r>
          </w:p>
        </w:tc>
        <w:tc>
          <w:tcPr>
            <w:tcW w:w="723" w:type="dxa"/>
            <w:shd w:val="clear" w:color="auto" w:fill="auto"/>
            <w:vAlign w:val="center"/>
          </w:tcPr>
          <w:p w14:paraId="48F548E5" w14:textId="77777777" w:rsidR="006A6D97" w:rsidRPr="007B1288" w:rsidRDefault="006A6D97" w:rsidP="006A6D97">
            <w:pPr>
              <w:ind w:hanging="2"/>
              <w:contextualSpacing/>
              <w:jc w:val="center"/>
              <w:rPr>
                <w:rFonts w:ascii="GHEA Grapalat" w:hAnsi="GHEA Grapalat" w:cs="Calibri"/>
                <w:color w:val="000000" w:themeColor="text1"/>
                <w:sz w:val="16"/>
                <w:szCs w:val="16"/>
              </w:rPr>
            </w:pPr>
            <w:r w:rsidRPr="007B1288">
              <w:rPr>
                <w:rFonts w:ascii="GHEA Grapalat" w:hAnsi="GHEA Grapalat" w:cs="Calibri"/>
                <w:color w:val="000000" w:themeColor="text1"/>
                <w:sz w:val="16"/>
                <w:szCs w:val="16"/>
              </w:rPr>
              <w:t>драм</w:t>
            </w:r>
          </w:p>
        </w:tc>
        <w:tc>
          <w:tcPr>
            <w:tcW w:w="1152" w:type="dxa"/>
            <w:shd w:val="clear" w:color="auto" w:fill="auto"/>
            <w:vAlign w:val="center"/>
          </w:tcPr>
          <w:p w14:paraId="04FA5415" w14:textId="77777777" w:rsidR="006A6D97" w:rsidRPr="007B1288" w:rsidRDefault="006A6D97" w:rsidP="006A6D97">
            <w:pPr>
              <w:ind w:hanging="2"/>
              <w:contextualSpacing/>
              <w:jc w:val="center"/>
              <w:rPr>
                <w:rFonts w:ascii="GHEA Grapalat" w:hAnsi="GHEA Grapalat" w:cs="Calibri"/>
                <w:color w:val="000000" w:themeColor="text1"/>
                <w:sz w:val="16"/>
                <w:szCs w:val="16"/>
              </w:rPr>
            </w:pPr>
            <w:r w:rsidRPr="007B1288">
              <w:rPr>
                <w:rFonts w:ascii="GHEA Grapalat" w:hAnsi="GHEA Grapalat" w:cs="Calibri"/>
                <w:color w:val="000000" w:themeColor="text1"/>
                <w:sz w:val="16"/>
                <w:szCs w:val="16"/>
              </w:rPr>
              <w:t>1</w:t>
            </w:r>
          </w:p>
        </w:tc>
        <w:tc>
          <w:tcPr>
            <w:tcW w:w="565" w:type="dxa"/>
            <w:vAlign w:val="center"/>
          </w:tcPr>
          <w:p w14:paraId="127869C5" w14:textId="77777777"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olor w:val="000000" w:themeColor="text1"/>
                <w:sz w:val="18"/>
                <w:szCs w:val="18"/>
              </w:rPr>
              <w:t>-</w:t>
            </w:r>
          </w:p>
        </w:tc>
        <w:tc>
          <w:tcPr>
            <w:tcW w:w="585" w:type="dxa"/>
            <w:vAlign w:val="center"/>
          </w:tcPr>
          <w:p w14:paraId="307E70A0" w14:textId="77777777"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olor w:val="000000" w:themeColor="text1"/>
                <w:sz w:val="18"/>
                <w:szCs w:val="18"/>
              </w:rPr>
              <w:t>-</w:t>
            </w:r>
          </w:p>
        </w:tc>
        <w:tc>
          <w:tcPr>
            <w:tcW w:w="488" w:type="dxa"/>
            <w:vAlign w:val="center"/>
          </w:tcPr>
          <w:p w14:paraId="7DB37D97" w14:textId="77777777"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olor w:val="000000" w:themeColor="text1"/>
                <w:sz w:val="18"/>
                <w:szCs w:val="18"/>
              </w:rPr>
              <w:t>-</w:t>
            </w:r>
          </w:p>
        </w:tc>
        <w:tc>
          <w:tcPr>
            <w:tcW w:w="585" w:type="dxa"/>
            <w:shd w:val="clear" w:color="auto" w:fill="auto"/>
            <w:vAlign w:val="center"/>
          </w:tcPr>
          <w:p w14:paraId="69E61765" w14:textId="77777777"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olor w:val="000000" w:themeColor="text1"/>
                <w:sz w:val="18"/>
                <w:szCs w:val="18"/>
              </w:rPr>
              <w:t>-</w:t>
            </w:r>
          </w:p>
        </w:tc>
        <w:tc>
          <w:tcPr>
            <w:tcW w:w="683" w:type="dxa"/>
            <w:shd w:val="clear" w:color="auto" w:fill="auto"/>
            <w:vAlign w:val="center"/>
          </w:tcPr>
          <w:p w14:paraId="3B1C5C2D" w14:textId="77777777"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olor w:val="000000" w:themeColor="text1"/>
                <w:sz w:val="18"/>
                <w:szCs w:val="18"/>
              </w:rPr>
              <w:t>-</w:t>
            </w:r>
          </w:p>
        </w:tc>
        <w:tc>
          <w:tcPr>
            <w:tcW w:w="683" w:type="dxa"/>
            <w:shd w:val="clear" w:color="auto" w:fill="auto"/>
            <w:vAlign w:val="center"/>
          </w:tcPr>
          <w:p w14:paraId="4A09060F" w14:textId="77777777"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olor w:val="000000" w:themeColor="text1"/>
                <w:sz w:val="18"/>
                <w:szCs w:val="18"/>
              </w:rPr>
              <w:t>-</w:t>
            </w:r>
          </w:p>
        </w:tc>
        <w:tc>
          <w:tcPr>
            <w:tcW w:w="683" w:type="dxa"/>
            <w:shd w:val="clear" w:color="auto" w:fill="auto"/>
            <w:vAlign w:val="center"/>
          </w:tcPr>
          <w:p w14:paraId="573A53E0" w14:textId="77777777"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olor w:val="000000" w:themeColor="text1"/>
                <w:sz w:val="18"/>
                <w:szCs w:val="18"/>
              </w:rPr>
              <w:t>-</w:t>
            </w:r>
          </w:p>
        </w:tc>
        <w:tc>
          <w:tcPr>
            <w:tcW w:w="781" w:type="dxa"/>
            <w:shd w:val="clear" w:color="auto" w:fill="auto"/>
            <w:vAlign w:val="center"/>
          </w:tcPr>
          <w:p w14:paraId="73B09DD3" w14:textId="2329286A" w:rsidR="006A6D97" w:rsidRPr="007B1288" w:rsidRDefault="00BD546D" w:rsidP="006A6D97">
            <w:pPr>
              <w:ind w:hanging="2"/>
              <w:contextualSpacing/>
              <w:jc w:val="center"/>
              <w:rPr>
                <w:rFonts w:ascii="GHEA Grapalat" w:hAnsi="GHEA Grapalat"/>
                <w:color w:val="000000" w:themeColor="text1"/>
                <w:sz w:val="18"/>
                <w:szCs w:val="18"/>
                <w:lang w:val="en-US"/>
              </w:rPr>
            </w:pPr>
            <w:r w:rsidRPr="007B1288">
              <w:rPr>
                <w:rFonts w:ascii="GHEA Grapalat" w:hAnsi="GHEA Grapalat"/>
                <w:color w:val="000000" w:themeColor="text1"/>
                <w:sz w:val="18"/>
                <w:szCs w:val="18"/>
              </w:rPr>
              <w:t>-</w:t>
            </w:r>
          </w:p>
        </w:tc>
        <w:tc>
          <w:tcPr>
            <w:tcW w:w="878" w:type="dxa"/>
            <w:shd w:val="clear" w:color="auto" w:fill="auto"/>
            <w:vAlign w:val="center"/>
          </w:tcPr>
          <w:p w14:paraId="59A3A59B" w14:textId="7ABA84CA"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s="Calibri"/>
                <w:color w:val="000000" w:themeColor="text1"/>
                <w:sz w:val="16"/>
                <w:szCs w:val="16"/>
                <w:lang w:val="en-US"/>
              </w:rPr>
              <w:t>100%</w:t>
            </w:r>
          </w:p>
        </w:tc>
        <w:tc>
          <w:tcPr>
            <w:tcW w:w="781" w:type="dxa"/>
            <w:shd w:val="clear" w:color="auto" w:fill="auto"/>
            <w:vAlign w:val="center"/>
          </w:tcPr>
          <w:p w14:paraId="7615122F" w14:textId="7340F2C0"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s="Calibri"/>
                <w:color w:val="000000" w:themeColor="text1"/>
                <w:sz w:val="16"/>
                <w:szCs w:val="16"/>
                <w:lang w:val="en-US"/>
              </w:rPr>
              <w:t>100%</w:t>
            </w:r>
          </w:p>
        </w:tc>
        <w:tc>
          <w:tcPr>
            <w:tcW w:w="781" w:type="dxa"/>
            <w:shd w:val="clear" w:color="auto" w:fill="auto"/>
            <w:vAlign w:val="center"/>
          </w:tcPr>
          <w:p w14:paraId="21677DFA" w14:textId="2C100C48"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s="Calibri"/>
                <w:color w:val="000000" w:themeColor="text1"/>
                <w:sz w:val="16"/>
                <w:szCs w:val="16"/>
                <w:lang w:val="en-US"/>
              </w:rPr>
              <w:t>100%</w:t>
            </w:r>
          </w:p>
        </w:tc>
        <w:tc>
          <w:tcPr>
            <w:tcW w:w="781" w:type="dxa"/>
            <w:shd w:val="clear" w:color="auto" w:fill="auto"/>
            <w:vAlign w:val="center"/>
          </w:tcPr>
          <w:p w14:paraId="1A589EB0" w14:textId="58DB5D8B" w:rsidR="006A6D97" w:rsidRPr="007B1288" w:rsidRDefault="006A6D97" w:rsidP="006A6D97">
            <w:pPr>
              <w:ind w:hanging="2"/>
              <w:contextualSpacing/>
              <w:jc w:val="center"/>
              <w:rPr>
                <w:rFonts w:ascii="GHEA Grapalat" w:hAnsi="GHEA Grapalat"/>
                <w:color w:val="000000" w:themeColor="text1"/>
                <w:sz w:val="18"/>
                <w:szCs w:val="18"/>
              </w:rPr>
            </w:pPr>
            <w:r w:rsidRPr="007B1288">
              <w:rPr>
                <w:rFonts w:ascii="GHEA Grapalat" w:hAnsi="GHEA Grapalat" w:cs="Calibri"/>
                <w:color w:val="000000" w:themeColor="text1"/>
                <w:sz w:val="16"/>
                <w:szCs w:val="16"/>
                <w:lang w:val="en-US"/>
              </w:rPr>
              <w:t>100%</w:t>
            </w:r>
          </w:p>
        </w:tc>
        <w:tc>
          <w:tcPr>
            <w:tcW w:w="1430" w:type="dxa"/>
            <w:gridSpan w:val="2"/>
            <w:tcBorders>
              <w:top w:val="single" w:sz="4" w:space="0" w:color="auto"/>
              <w:left w:val="nil"/>
              <w:bottom w:val="single" w:sz="4" w:space="0" w:color="auto"/>
              <w:right w:val="single" w:sz="4" w:space="0" w:color="auto"/>
            </w:tcBorders>
            <w:shd w:val="clear" w:color="auto" w:fill="auto"/>
            <w:vAlign w:val="center"/>
          </w:tcPr>
          <w:p w14:paraId="54CC889F" w14:textId="11D826DD" w:rsidR="006A6D97" w:rsidRPr="007B1288" w:rsidRDefault="006A6D97" w:rsidP="006A6D97">
            <w:pPr>
              <w:ind w:hanging="2"/>
              <w:contextualSpacing/>
              <w:jc w:val="center"/>
              <w:rPr>
                <w:rFonts w:ascii="GHEA Grapalat" w:hAnsi="GHEA Grapalat"/>
                <w:b/>
                <w:bCs/>
                <w:color w:val="000000" w:themeColor="text1"/>
                <w:sz w:val="20"/>
                <w:szCs w:val="20"/>
              </w:rPr>
            </w:pPr>
            <w:r w:rsidRPr="007B1288">
              <w:rPr>
                <w:rFonts w:ascii="GHEA Grapalat" w:hAnsi="GHEA Grapalat" w:cs="Calibri"/>
                <w:color w:val="000000" w:themeColor="text1"/>
                <w:sz w:val="16"/>
                <w:szCs w:val="16"/>
                <w:lang w:val="en-US"/>
              </w:rPr>
              <w:t>100%</w:t>
            </w:r>
          </w:p>
        </w:tc>
      </w:tr>
      <w:tr w:rsidR="006A6D97" w:rsidRPr="007B1288" w14:paraId="33E7DC38" w14:textId="77777777" w:rsidTr="006A6D97">
        <w:trPr>
          <w:trHeight w:val="166"/>
        </w:trPr>
        <w:tc>
          <w:tcPr>
            <w:tcW w:w="14253" w:type="dxa"/>
            <w:gridSpan w:val="18"/>
            <w:vAlign w:val="center"/>
          </w:tcPr>
          <w:p w14:paraId="79EF1AE7" w14:textId="77777777" w:rsidR="006A6D97" w:rsidRPr="007B1288" w:rsidRDefault="006A6D97" w:rsidP="00CD184F">
            <w:pPr>
              <w:ind w:hanging="2"/>
              <w:contextualSpacing/>
              <w:jc w:val="center"/>
              <w:rPr>
                <w:rFonts w:ascii="GHEA Grapalat" w:hAnsi="GHEA Grapalat"/>
                <w:b/>
                <w:bCs/>
                <w:color w:val="000000" w:themeColor="text1"/>
                <w:sz w:val="18"/>
                <w:szCs w:val="18"/>
              </w:rPr>
            </w:pPr>
            <w:r w:rsidRPr="007B1288">
              <w:rPr>
                <w:rFonts w:ascii="GHEA Grapalat" w:hAnsi="GHEA Grapalat"/>
                <w:b/>
                <w:bCs/>
                <w:color w:val="000000" w:themeColor="text1"/>
                <w:sz w:val="18"/>
                <w:szCs w:val="18"/>
              </w:rPr>
              <w:t>Всего:</w:t>
            </w:r>
          </w:p>
        </w:tc>
        <w:tc>
          <w:tcPr>
            <w:tcW w:w="1430" w:type="dxa"/>
            <w:gridSpan w:val="2"/>
            <w:shd w:val="clear" w:color="auto" w:fill="auto"/>
            <w:vAlign w:val="center"/>
          </w:tcPr>
          <w:p w14:paraId="64E803D5" w14:textId="02E568B4" w:rsidR="006A6D97" w:rsidRPr="007B1288" w:rsidRDefault="006A6D97" w:rsidP="00CD184F">
            <w:pPr>
              <w:ind w:hanging="2"/>
              <w:contextualSpacing/>
              <w:jc w:val="center"/>
              <w:rPr>
                <w:rFonts w:ascii="GHEA Grapalat" w:hAnsi="GHEA Grapalat" w:cs="Calibri"/>
                <w:b/>
                <w:bCs/>
                <w:color w:val="000000" w:themeColor="text1"/>
                <w:sz w:val="16"/>
                <w:szCs w:val="16"/>
              </w:rPr>
            </w:pPr>
            <w:r w:rsidRPr="007B1288">
              <w:rPr>
                <w:rFonts w:ascii="GHEA Grapalat" w:hAnsi="GHEA Grapalat" w:cs="Calibri"/>
                <w:b/>
                <w:bCs/>
                <w:color w:val="000000" w:themeColor="text1"/>
                <w:sz w:val="16"/>
                <w:szCs w:val="16"/>
              </w:rPr>
              <w:t>100%</w:t>
            </w:r>
          </w:p>
        </w:tc>
      </w:tr>
    </w:tbl>
    <w:p w14:paraId="55DD0A9C" w14:textId="77777777" w:rsidR="006A6D97" w:rsidRPr="007B1288" w:rsidRDefault="006A6D97" w:rsidP="006A6D97">
      <w:pPr>
        <w:ind w:left="-90"/>
        <w:jc w:val="both"/>
        <w:rPr>
          <w:rFonts w:ascii="GHEA Grapalat" w:eastAsia="GHEA Grapalat" w:hAnsi="GHEA Grapalat" w:cs="GHEA Grapalat"/>
          <w:iCs/>
          <w:color w:val="000000" w:themeColor="text1"/>
          <w:sz w:val="16"/>
          <w:szCs w:val="16"/>
        </w:rPr>
      </w:pPr>
      <w:r w:rsidRPr="007B1288">
        <w:rPr>
          <w:rFonts w:ascii="GHEA Grapalat" w:eastAsia="GHEA Grapalat" w:hAnsi="GHEA Grapalat" w:cs="GHEA Grapalat"/>
          <w:iCs/>
          <w:color w:val="000000" w:themeColor="text1"/>
          <w:sz w:val="16"/>
          <w:szCs w:val="16"/>
        </w:rPr>
        <w:t>Необходимые финансовые средства для закупки предоставляются с соответствующими наименованиями плана закупок, опубликованного, измененного и дополненного ОНКО “Ереванский зоопарк”.</w:t>
      </w:r>
    </w:p>
    <w:p w14:paraId="70056032" w14:textId="1BECDCD0" w:rsidR="003B2F27" w:rsidRPr="007B1288" w:rsidRDefault="006A6D97" w:rsidP="006A6D97">
      <w:pPr>
        <w:widowControl w:val="0"/>
        <w:spacing w:after="160"/>
        <w:ind w:left="-90"/>
        <w:jc w:val="both"/>
        <w:rPr>
          <w:rFonts w:ascii="GHEA Grapalat" w:hAnsi="GHEA Grapalat"/>
          <w:i/>
          <w:color w:val="000000" w:themeColor="text1"/>
          <w:sz w:val="20"/>
          <w:szCs w:val="20"/>
        </w:rPr>
      </w:pPr>
      <w:r w:rsidRPr="007B1288">
        <w:rPr>
          <w:rFonts w:ascii="GHEA Grapalat" w:eastAsia="GHEA Grapalat" w:hAnsi="GHEA Grapalat" w:cs="GHEA Grapalat"/>
          <w:iCs/>
          <w:color w:val="000000" w:themeColor="text1"/>
          <w:sz w:val="16"/>
          <w:szCs w:val="16"/>
        </w:rPr>
        <w:t xml:space="preserve">Оплата будет производиться в драмах РА в безналичном порядке путем перечисления денежных средств на расчетный счет Продавца. Перечисление денежных средств будет производиться на основании акта приема-передачи, в течение пяти рабочих дней </w:t>
      </w:r>
      <w:r w:rsidRPr="007B1288">
        <w:rPr>
          <w:rFonts w:ascii="GHEA Grapalat" w:eastAsia="GHEA Grapalat" w:hAnsi="GHEA Grapalat" w:cs="GHEA Grapalat"/>
          <w:b/>
          <w:bCs/>
          <w:iCs/>
          <w:color w:val="000000" w:themeColor="text1"/>
          <w:sz w:val="16"/>
          <w:szCs w:val="16"/>
        </w:rPr>
        <w:t>после согласования с экспертной организацией и положительного заключения</w:t>
      </w:r>
      <w:r w:rsidRPr="007B1288">
        <w:rPr>
          <w:rFonts w:ascii="GHEA Grapalat" w:eastAsia="GHEA Grapalat" w:hAnsi="GHEA Grapalat" w:cs="GHEA Grapalat"/>
          <w:iCs/>
          <w:color w:val="000000" w:themeColor="text1"/>
          <w:sz w:val="16"/>
          <w:szCs w:val="16"/>
        </w:rPr>
        <w:t xml:space="preserve"> экспертизы в сроки, указанные в графике платежей заключенного договора</w:t>
      </w:r>
      <w:r w:rsidR="00287BD6" w:rsidRPr="007B1288">
        <w:rPr>
          <w:rFonts w:ascii="GHEA Grapalat" w:hAnsi="GHEA Grapalat"/>
          <w:color w:val="000000" w:themeColor="text1"/>
          <w:sz w:val="18"/>
          <w:szCs w:val="18"/>
        </w:rPr>
        <w:t>.</w:t>
      </w:r>
    </w:p>
    <w:tbl>
      <w:tblPr>
        <w:tblW w:w="0" w:type="auto"/>
        <w:jc w:val="center"/>
        <w:tblLayout w:type="fixed"/>
        <w:tblLook w:val="0000" w:firstRow="0" w:lastRow="0" w:firstColumn="0" w:lastColumn="0" w:noHBand="0" w:noVBand="0"/>
      </w:tblPr>
      <w:tblGrid>
        <w:gridCol w:w="4583"/>
        <w:gridCol w:w="4111"/>
      </w:tblGrid>
      <w:tr w:rsidR="00734BB4" w:rsidRPr="007B1288" w14:paraId="1A02BB1C" w14:textId="77777777" w:rsidTr="00991E30">
        <w:trPr>
          <w:jc w:val="center"/>
        </w:trPr>
        <w:tc>
          <w:tcPr>
            <w:tcW w:w="4583" w:type="dxa"/>
          </w:tcPr>
          <w:p w14:paraId="47AE600C" w14:textId="77777777" w:rsidR="00734BB4" w:rsidRPr="007B1288" w:rsidRDefault="00734BB4" w:rsidP="00991E30">
            <w:pPr>
              <w:widowControl w:val="0"/>
              <w:spacing w:after="160"/>
              <w:ind w:left="-270" w:firstLine="1884"/>
              <w:jc w:val="both"/>
              <w:rPr>
                <w:rFonts w:ascii="GHEA Grapalat" w:hAnsi="GHEA Grapalat"/>
                <w:b/>
                <w:color w:val="000000" w:themeColor="text1"/>
                <w:sz w:val="22"/>
                <w:szCs w:val="22"/>
              </w:rPr>
            </w:pPr>
            <w:r w:rsidRPr="007B1288">
              <w:rPr>
                <w:rFonts w:ascii="GHEA Grapalat" w:hAnsi="GHEA Grapalat"/>
                <w:b/>
                <w:color w:val="000000" w:themeColor="text1"/>
                <w:sz w:val="22"/>
                <w:szCs w:val="22"/>
              </w:rPr>
              <w:t>ЗАКАЗЧИК</w:t>
            </w:r>
          </w:p>
          <w:p w14:paraId="07A77C16" w14:textId="77777777" w:rsidR="00734BB4" w:rsidRPr="007B1288" w:rsidRDefault="00734BB4" w:rsidP="00991E30">
            <w:pPr>
              <w:widowControl w:val="0"/>
              <w:jc w:val="center"/>
              <w:rPr>
                <w:rFonts w:ascii="GHEA Grapalat" w:hAnsi="GHEA Grapalat"/>
                <w:color w:val="000000" w:themeColor="text1"/>
                <w:sz w:val="21"/>
                <w:lang w:val="en-US"/>
              </w:rPr>
            </w:pPr>
            <w:r w:rsidRPr="007B1288">
              <w:rPr>
                <w:rFonts w:ascii="GHEA Grapalat" w:hAnsi="GHEA Grapalat"/>
                <w:color w:val="000000" w:themeColor="text1"/>
                <w:sz w:val="22"/>
                <w:szCs w:val="22"/>
              </w:rPr>
              <w:t xml:space="preserve"> </w:t>
            </w:r>
            <w:r w:rsidRPr="007B1288">
              <w:rPr>
                <w:rFonts w:ascii="GHEA Grapalat" w:hAnsi="GHEA Grapalat"/>
                <w:color w:val="000000" w:themeColor="text1"/>
                <w:sz w:val="21"/>
                <w:lang w:val="en-US"/>
              </w:rPr>
              <w:t>_______________________</w:t>
            </w:r>
          </w:p>
          <w:p w14:paraId="3F5015A9" w14:textId="77777777" w:rsidR="00734BB4" w:rsidRPr="007B1288" w:rsidRDefault="00734BB4" w:rsidP="00991E30">
            <w:pPr>
              <w:widowControl w:val="0"/>
              <w:spacing w:after="160"/>
              <w:jc w:val="center"/>
              <w:rPr>
                <w:rFonts w:ascii="GHEA Grapalat" w:hAnsi="GHEA Grapalat"/>
                <w:color w:val="000000" w:themeColor="text1"/>
                <w:sz w:val="13"/>
                <w:szCs w:val="16"/>
              </w:rPr>
            </w:pPr>
            <w:r w:rsidRPr="007B1288">
              <w:rPr>
                <w:rFonts w:ascii="GHEA Grapalat" w:hAnsi="GHEA Grapalat"/>
                <w:color w:val="000000" w:themeColor="text1"/>
                <w:sz w:val="13"/>
                <w:szCs w:val="16"/>
              </w:rPr>
              <w:t>/подпись/</w:t>
            </w:r>
          </w:p>
          <w:p w14:paraId="7E5BBAAC" w14:textId="77777777" w:rsidR="00734BB4" w:rsidRPr="007B1288" w:rsidRDefault="00734BB4" w:rsidP="00991E30">
            <w:pPr>
              <w:widowControl w:val="0"/>
              <w:spacing w:after="160"/>
              <w:ind w:left="1875"/>
              <w:jc w:val="both"/>
              <w:rPr>
                <w:rFonts w:ascii="GHEA Grapalat" w:hAnsi="GHEA Grapalat"/>
                <w:color w:val="000000" w:themeColor="text1"/>
                <w:sz w:val="22"/>
                <w:szCs w:val="22"/>
                <w:lang w:val="en-US"/>
              </w:rPr>
            </w:pPr>
            <w:r w:rsidRPr="007B1288">
              <w:rPr>
                <w:rFonts w:ascii="GHEA Grapalat" w:hAnsi="GHEA Grapalat"/>
                <w:color w:val="000000" w:themeColor="text1"/>
                <w:sz w:val="21"/>
              </w:rPr>
              <w:t>М. П.</w:t>
            </w:r>
          </w:p>
          <w:p w14:paraId="2015673A" w14:textId="77777777" w:rsidR="00734BB4" w:rsidRPr="007B1288" w:rsidRDefault="00734BB4" w:rsidP="00991E30">
            <w:pPr>
              <w:widowControl w:val="0"/>
              <w:spacing w:after="160"/>
              <w:jc w:val="both"/>
              <w:rPr>
                <w:rFonts w:ascii="GHEA Grapalat" w:hAnsi="GHEA Grapalat"/>
                <w:color w:val="000000" w:themeColor="text1"/>
                <w:sz w:val="20"/>
                <w:szCs w:val="20"/>
                <w:lang w:val="en-US"/>
              </w:rPr>
            </w:pPr>
          </w:p>
        </w:tc>
        <w:tc>
          <w:tcPr>
            <w:tcW w:w="4111" w:type="dxa"/>
          </w:tcPr>
          <w:p w14:paraId="7025D098" w14:textId="77777777" w:rsidR="00734BB4" w:rsidRPr="007B1288" w:rsidRDefault="00734BB4" w:rsidP="00991E30">
            <w:pPr>
              <w:widowControl w:val="0"/>
              <w:spacing w:after="160"/>
              <w:ind w:left="-270" w:firstLine="1281"/>
              <w:jc w:val="both"/>
              <w:rPr>
                <w:rFonts w:ascii="GHEA Grapalat" w:hAnsi="GHEA Grapalat"/>
                <w:b/>
                <w:color w:val="000000" w:themeColor="text1"/>
                <w:sz w:val="20"/>
                <w:szCs w:val="20"/>
              </w:rPr>
            </w:pPr>
            <w:r w:rsidRPr="007B1288">
              <w:rPr>
                <w:rFonts w:ascii="GHEA Grapalat" w:hAnsi="GHEA Grapalat"/>
                <w:b/>
                <w:color w:val="000000" w:themeColor="text1"/>
                <w:sz w:val="20"/>
                <w:szCs w:val="20"/>
              </w:rPr>
              <w:t>ИСПОЛНИТЕЛЬ</w:t>
            </w:r>
          </w:p>
          <w:p w14:paraId="75C03DB8" w14:textId="77777777" w:rsidR="00734BB4" w:rsidRPr="007B1288" w:rsidRDefault="00734BB4" w:rsidP="00991E30">
            <w:pPr>
              <w:widowControl w:val="0"/>
              <w:ind w:left="453" w:hanging="720"/>
              <w:jc w:val="center"/>
              <w:rPr>
                <w:rFonts w:ascii="GHEA Grapalat" w:hAnsi="GHEA Grapalat"/>
                <w:color w:val="000000" w:themeColor="text1"/>
                <w:sz w:val="20"/>
                <w:szCs w:val="20"/>
                <w:lang w:val="en-US"/>
              </w:rPr>
            </w:pPr>
            <w:r w:rsidRPr="007B1288">
              <w:rPr>
                <w:rFonts w:ascii="GHEA Grapalat" w:hAnsi="GHEA Grapalat"/>
                <w:color w:val="000000" w:themeColor="text1"/>
                <w:sz w:val="20"/>
                <w:szCs w:val="20"/>
                <w:lang w:val="en-US"/>
              </w:rPr>
              <w:t>____________________________</w:t>
            </w:r>
          </w:p>
          <w:p w14:paraId="6B0CA843" w14:textId="77777777" w:rsidR="00734BB4" w:rsidRPr="007B1288" w:rsidRDefault="00734BB4" w:rsidP="00991E30">
            <w:pPr>
              <w:widowControl w:val="0"/>
              <w:spacing w:after="160"/>
              <w:ind w:left="453" w:hanging="720"/>
              <w:jc w:val="center"/>
              <w:rPr>
                <w:rFonts w:ascii="GHEA Grapalat" w:hAnsi="GHEA Grapalat"/>
                <w:color w:val="000000" w:themeColor="text1"/>
                <w:sz w:val="20"/>
                <w:szCs w:val="20"/>
                <w:vertAlign w:val="superscript"/>
              </w:rPr>
            </w:pPr>
            <w:r w:rsidRPr="007B1288">
              <w:rPr>
                <w:rFonts w:ascii="GHEA Grapalat" w:hAnsi="GHEA Grapalat"/>
                <w:color w:val="000000" w:themeColor="text1"/>
                <w:sz w:val="20"/>
                <w:szCs w:val="20"/>
                <w:vertAlign w:val="superscript"/>
              </w:rPr>
              <w:t>/подпись/</w:t>
            </w:r>
          </w:p>
          <w:p w14:paraId="5FA00C3F" w14:textId="77777777" w:rsidR="00734BB4" w:rsidRPr="007B1288" w:rsidRDefault="00734BB4" w:rsidP="00991E30">
            <w:pPr>
              <w:widowControl w:val="0"/>
              <w:spacing w:after="160"/>
              <w:ind w:left="453" w:hanging="720"/>
              <w:jc w:val="center"/>
              <w:rPr>
                <w:rFonts w:ascii="GHEA Grapalat" w:hAnsi="GHEA Grapalat"/>
                <w:color w:val="000000" w:themeColor="text1"/>
                <w:sz w:val="20"/>
                <w:szCs w:val="20"/>
                <w:lang w:val="en-US"/>
              </w:rPr>
            </w:pPr>
            <w:r w:rsidRPr="007B1288">
              <w:rPr>
                <w:rFonts w:ascii="GHEA Grapalat" w:hAnsi="GHEA Grapalat"/>
                <w:color w:val="000000" w:themeColor="text1"/>
                <w:sz w:val="20"/>
                <w:szCs w:val="20"/>
              </w:rPr>
              <w:t>М. П.</w:t>
            </w:r>
          </w:p>
        </w:tc>
      </w:tr>
    </w:tbl>
    <w:p w14:paraId="74A5BA49" w14:textId="77777777" w:rsidR="003B2F27" w:rsidRPr="007B1288" w:rsidRDefault="003B2F27" w:rsidP="001C25FC">
      <w:pPr>
        <w:widowControl w:val="0"/>
        <w:spacing w:after="160"/>
        <w:ind w:left="-270"/>
        <w:jc w:val="both"/>
        <w:rPr>
          <w:rFonts w:ascii="GHEA Grapalat" w:hAnsi="GHEA Grapalat"/>
          <w:color w:val="000000" w:themeColor="text1"/>
          <w:sz w:val="20"/>
          <w:szCs w:val="20"/>
        </w:rPr>
        <w:sectPr w:rsidR="003B2F27" w:rsidRPr="007B1288" w:rsidSect="00287BD6">
          <w:footnotePr>
            <w:pos w:val="beneathText"/>
          </w:footnotePr>
          <w:pgSz w:w="16840" w:h="11907" w:orient="landscape" w:code="9"/>
          <w:pgMar w:top="720" w:right="910" w:bottom="747" w:left="450" w:header="561" w:footer="561" w:gutter="0"/>
          <w:cols w:space="720"/>
          <w:titlePg/>
          <w:docGrid w:linePitch="326"/>
        </w:sectPr>
      </w:pPr>
    </w:p>
    <w:p w14:paraId="14E878FC" w14:textId="77777777" w:rsidR="003B2F27" w:rsidRPr="007B1288" w:rsidRDefault="003B2F27" w:rsidP="00695415">
      <w:pPr>
        <w:widowControl w:val="0"/>
        <w:autoSpaceDE w:val="0"/>
        <w:autoSpaceDN w:val="0"/>
        <w:adjustRightInd w:val="0"/>
        <w:ind w:left="-720"/>
        <w:jc w:val="right"/>
        <w:rPr>
          <w:rFonts w:ascii="GHEA Grapalat" w:hAnsi="GHEA Grapalat" w:cs="TimesArmenianPSMT"/>
          <w:i/>
          <w:color w:val="000000" w:themeColor="text1"/>
          <w:sz w:val="20"/>
          <w:szCs w:val="20"/>
        </w:rPr>
      </w:pPr>
      <w:r w:rsidRPr="007B1288">
        <w:rPr>
          <w:rFonts w:ascii="GHEA Grapalat" w:hAnsi="GHEA Grapalat"/>
          <w:i/>
          <w:color w:val="000000" w:themeColor="text1"/>
          <w:sz w:val="20"/>
          <w:szCs w:val="20"/>
        </w:rPr>
        <w:lastRenderedPageBreak/>
        <w:t>Приложение № 3</w:t>
      </w:r>
    </w:p>
    <w:p w14:paraId="357615C4" w14:textId="34EDB3F8" w:rsidR="003B2F27" w:rsidRPr="007B1288" w:rsidRDefault="003B2F27" w:rsidP="00695415">
      <w:pPr>
        <w:widowControl w:val="0"/>
        <w:autoSpaceDE w:val="0"/>
        <w:autoSpaceDN w:val="0"/>
        <w:adjustRightInd w:val="0"/>
        <w:ind w:left="-720"/>
        <w:jc w:val="right"/>
        <w:rPr>
          <w:rFonts w:ascii="GHEA Grapalat" w:hAnsi="GHEA Grapalat" w:cs="TimesArmenianPSMT"/>
          <w:i/>
          <w:color w:val="000000" w:themeColor="text1"/>
          <w:sz w:val="20"/>
          <w:szCs w:val="20"/>
        </w:rPr>
      </w:pPr>
      <w:r w:rsidRPr="007B1288">
        <w:rPr>
          <w:rFonts w:ascii="GHEA Grapalat" w:hAnsi="GHEA Grapalat"/>
          <w:i/>
          <w:color w:val="000000" w:themeColor="text1"/>
          <w:sz w:val="20"/>
          <w:szCs w:val="20"/>
        </w:rPr>
        <w:t xml:space="preserve">к Договору под кодом </w:t>
      </w:r>
      <w:r w:rsidR="00ED2E03" w:rsidRPr="007B1288">
        <w:rPr>
          <w:rFonts w:ascii="GHEA Grapalat" w:hAnsi="GHEA Grapalat"/>
          <w:i/>
          <w:color w:val="000000" w:themeColor="text1"/>
          <w:sz w:val="20"/>
          <w:szCs w:val="20"/>
        </w:rPr>
        <w:t xml:space="preserve"> </w:t>
      </w:r>
      <w:r w:rsidR="004A03F5" w:rsidRPr="007B1288">
        <w:rPr>
          <w:rFonts w:ascii="GHEA Grapalat" w:hAnsi="GHEA Grapalat"/>
          <w:i/>
          <w:color w:val="000000" w:themeColor="text1"/>
          <w:sz w:val="18"/>
          <w:lang w:val="hy-AM"/>
        </w:rPr>
        <w:t>ԵՔԿԱ-ԲՄԾՁԲ-23/29</w:t>
      </w:r>
      <w:r w:rsidR="00525BDA" w:rsidRPr="007B1288">
        <w:rPr>
          <w:rFonts w:ascii="GHEA Grapalat" w:hAnsi="GHEA Grapalat"/>
          <w:i/>
          <w:color w:val="000000" w:themeColor="text1"/>
          <w:sz w:val="18"/>
          <w:lang w:val="hy-AM"/>
        </w:rPr>
        <w:t xml:space="preserve"> </w:t>
      </w:r>
      <w:r w:rsidRPr="007B1288">
        <w:rPr>
          <w:rFonts w:ascii="GHEA Grapalat" w:hAnsi="GHEA Grapalat" w:cs="TimesArmenianPSMT"/>
          <w:i/>
          <w:color w:val="000000" w:themeColor="text1"/>
          <w:sz w:val="20"/>
          <w:szCs w:val="20"/>
        </w:rPr>
        <w:br/>
      </w:r>
      <w:r w:rsidRPr="007B1288">
        <w:rPr>
          <w:rFonts w:ascii="GHEA Grapalat" w:hAnsi="GHEA Grapalat"/>
          <w:i/>
          <w:color w:val="000000" w:themeColor="text1"/>
          <w:sz w:val="20"/>
          <w:szCs w:val="20"/>
        </w:rPr>
        <w:t xml:space="preserve"> заключенному "</w:t>
      </w:r>
      <w:r w:rsidRPr="007B1288">
        <w:rPr>
          <w:rFonts w:ascii="GHEA Grapalat" w:hAnsi="GHEA Grapalat"/>
          <w:i/>
          <w:color w:val="000000" w:themeColor="text1"/>
          <w:sz w:val="20"/>
          <w:szCs w:val="20"/>
        </w:rPr>
        <w:tab/>
        <w:t>"</w:t>
      </w:r>
      <w:r w:rsidRPr="007B1288">
        <w:rPr>
          <w:rFonts w:ascii="GHEA Grapalat" w:hAnsi="GHEA Grapalat"/>
          <w:i/>
          <w:color w:val="000000" w:themeColor="text1"/>
          <w:sz w:val="20"/>
          <w:szCs w:val="20"/>
        </w:rPr>
        <w:tab/>
        <w:t>20.</w:t>
      </w:r>
      <w:r w:rsidRPr="007B1288">
        <w:rPr>
          <w:rFonts w:ascii="GHEA Grapalat" w:hAnsi="GHEA Grapalat"/>
          <w:i/>
          <w:color w:val="000000" w:themeColor="text1"/>
          <w:sz w:val="20"/>
          <w:szCs w:val="20"/>
        </w:rPr>
        <w:tab/>
        <w:t>г.</w:t>
      </w:r>
    </w:p>
    <w:p w14:paraId="0E2DDF37" w14:textId="77777777" w:rsidR="003B2F27" w:rsidRPr="007B1288" w:rsidRDefault="003B2F27" w:rsidP="00695415">
      <w:pPr>
        <w:widowControl w:val="0"/>
        <w:autoSpaceDE w:val="0"/>
        <w:autoSpaceDN w:val="0"/>
        <w:adjustRightInd w:val="0"/>
        <w:ind w:left="-720"/>
        <w:jc w:val="both"/>
        <w:rPr>
          <w:rFonts w:ascii="GHEA Grapalat" w:hAnsi="GHEA Grapalat" w:cs="TimesArmenianPSMT"/>
          <w:i/>
          <w:color w:val="000000" w:themeColor="text1"/>
          <w:sz w:val="20"/>
          <w:szCs w:val="20"/>
        </w:rPr>
      </w:pPr>
    </w:p>
    <w:tbl>
      <w:tblPr>
        <w:tblW w:w="9901" w:type="dxa"/>
        <w:jc w:val="center"/>
        <w:tblCellSpacing w:w="7" w:type="dxa"/>
        <w:tblCellMar>
          <w:left w:w="0" w:type="dxa"/>
          <w:right w:w="0" w:type="dxa"/>
        </w:tblCellMar>
        <w:tblLook w:val="0000" w:firstRow="0" w:lastRow="0" w:firstColumn="0" w:lastColumn="0" w:noHBand="0" w:noVBand="0"/>
      </w:tblPr>
      <w:tblGrid>
        <w:gridCol w:w="5133"/>
        <w:gridCol w:w="4741"/>
        <w:gridCol w:w="27"/>
      </w:tblGrid>
      <w:tr w:rsidR="003B2F27" w:rsidRPr="007B1288" w:rsidDel="004B29A5" w14:paraId="0E0DB3CF" w14:textId="77777777" w:rsidTr="00ED2E03">
        <w:trPr>
          <w:tblCellSpacing w:w="7" w:type="dxa"/>
          <w:jc w:val="center"/>
        </w:trPr>
        <w:tc>
          <w:tcPr>
            <w:tcW w:w="5112" w:type="dxa"/>
            <w:vAlign w:val="center"/>
          </w:tcPr>
          <w:p w14:paraId="10D900BF" w14:textId="77777777" w:rsidR="003B2F27" w:rsidRPr="007B1288" w:rsidDel="004B29A5" w:rsidRDefault="003B2F27" w:rsidP="00695415">
            <w:pPr>
              <w:widowControl w:val="0"/>
              <w:ind w:left="-720"/>
              <w:jc w:val="both"/>
              <w:rPr>
                <w:rFonts w:ascii="GHEA Grapalat" w:hAnsi="GHEA Grapalat"/>
                <w:iCs/>
                <w:color w:val="000000" w:themeColor="text1"/>
                <w:sz w:val="20"/>
                <w:szCs w:val="20"/>
              </w:rPr>
            </w:pPr>
          </w:p>
        </w:tc>
        <w:tc>
          <w:tcPr>
            <w:tcW w:w="4747" w:type="dxa"/>
            <w:gridSpan w:val="2"/>
            <w:vAlign w:val="center"/>
          </w:tcPr>
          <w:p w14:paraId="6FFE68F7" w14:textId="77777777" w:rsidR="003B2F27" w:rsidRPr="007B1288" w:rsidDel="004B29A5" w:rsidRDefault="003B2F27" w:rsidP="00695415">
            <w:pPr>
              <w:widowControl w:val="0"/>
              <w:ind w:left="-720"/>
              <w:jc w:val="both"/>
              <w:rPr>
                <w:rFonts w:ascii="GHEA Grapalat" w:hAnsi="GHEA Grapalat" w:cs="Arial"/>
                <w:iCs/>
                <w:color w:val="000000" w:themeColor="text1"/>
                <w:sz w:val="20"/>
                <w:szCs w:val="20"/>
              </w:rPr>
            </w:pPr>
          </w:p>
        </w:tc>
      </w:tr>
      <w:tr w:rsidR="003B2F27" w:rsidRPr="007B1288" w14:paraId="6DFA9F79" w14:textId="77777777" w:rsidTr="00ED2E03">
        <w:trPr>
          <w:gridAfter w:val="1"/>
          <w:wAfter w:w="6" w:type="dxa"/>
          <w:tblCellSpacing w:w="7" w:type="dxa"/>
          <w:jc w:val="center"/>
        </w:trPr>
        <w:tc>
          <w:tcPr>
            <w:tcW w:w="5112" w:type="dxa"/>
            <w:vAlign w:val="center"/>
          </w:tcPr>
          <w:p w14:paraId="3EB7CB37"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Сторона договора</w:t>
            </w:r>
          </w:p>
          <w:p w14:paraId="2BFBCD9B"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_______________________________</w:t>
            </w:r>
          </w:p>
          <w:p w14:paraId="760B77DD"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________________________________</w:t>
            </w:r>
          </w:p>
          <w:p w14:paraId="31026135"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место нахождения _______________</w:t>
            </w:r>
          </w:p>
          <w:p w14:paraId="4357F4E9"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Р/С_____________________________</w:t>
            </w:r>
          </w:p>
          <w:p w14:paraId="205B7380"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УНН____________________________</w:t>
            </w:r>
          </w:p>
        </w:tc>
        <w:tc>
          <w:tcPr>
            <w:tcW w:w="4727" w:type="dxa"/>
            <w:vAlign w:val="center"/>
          </w:tcPr>
          <w:p w14:paraId="6F6ABBB5"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Заказчик</w:t>
            </w:r>
          </w:p>
          <w:p w14:paraId="6CAFF029"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________________________________</w:t>
            </w:r>
          </w:p>
          <w:p w14:paraId="349D33D4"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_________________________________</w:t>
            </w:r>
          </w:p>
          <w:p w14:paraId="0DDA2B41"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место нахождения ________________</w:t>
            </w:r>
          </w:p>
          <w:p w14:paraId="05BA0AEC"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Р/С_____________________________</w:t>
            </w:r>
          </w:p>
          <w:p w14:paraId="4D41BCF3" w14:textId="77777777" w:rsidR="003B2F27" w:rsidRPr="007B1288" w:rsidRDefault="003B2F27" w:rsidP="00695415">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УНН____________________________</w:t>
            </w:r>
          </w:p>
        </w:tc>
      </w:tr>
    </w:tbl>
    <w:p w14:paraId="42C4E60F" w14:textId="77777777" w:rsidR="003B2F27" w:rsidRPr="007B1288" w:rsidRDefault="003B2F27" w:rsidP="00695415">
      <w:pPr>
        <w:widowControl w:val="0"/>
        <w:ind w:left="-720"/>
        <w:jc w:val="both"/>
        <w:rPr>
          <w:rFonts w:ascii="GHEA Grapalat" w:hAnsi="GHEA Grapalat"/>
          <w:iCs/>
          <w:color w:val="000000" w:themeColor="text1"/>
          <w:sz w:val="20"/>
          <w:szCs w:val="20"/>
        </w:rPr>
      </w:pPr>
    </w:p>
    <w:p w14:paraId="16BAA618" w14:textId="77777777" w:rsidR="003B2F27" w:rsidRPr="007B1288" w:rsidRDefault="003B2F27" w:rsidP="00695415">
      <w:pPr>
        <w:widowControl w:val="0"/>
        <w:ind w:left="-720" w:right="566"/>
        <w:jc w:val="both"/>
        <w:rPr>
          <w:rFonts w:ascii="GHEA Grapalat" w:hAnsi="GHEA Grapalat"/>
          <w:iCs/>
          <w:color w:val="000000" w:themeColor="text1"/>
          <w:sz w:val="20"/>
          <w:szCs w:val="20"/>
        </w:rPr>
      </w:pPr>
      <w:r w:rsidRPr="007B1288">
        <w:rPr>
          <w:rFonts w:ascii="GHEA Grapalat" w:hAnsi="GHEA Grapalat"/>
          <w:b/>
          <w:color w:val="000000" w:themeColor="text1"/>
          <w:sz w:val="20"/>
          <w:szCs w:val="20"/>
        </w:rPr>
        <w:t>АКТ №</w:t>
      </w:r>
    </w:p>
    <w:p w14:paraId="118295A1" w14:textId="77777777" w:rsidR="003B2F27" w:rsidRPr="007B1288" w:rsidRDefault="003B2F27" w:rsidP="00695415">
      <w:pPr>
        <w:widowControl w:val="0"/>
        <w:ind w:left="-720" w:right="566"/>
        <w:jc w:val="both"/>
        <w:rPr>
          <w:rFonts w:ascii="GHEA Grapalat" w:hAnsi="GHEA Grapalat"/>
          <w:b/>
          <w:bCs/>
          <w:iCs/>
          <w:color w:val="000000" w:themeColor="text1"/>
          <w:sz w:val="20"/>
          <w:szCs w:val="20"/>
        </w:rPr>
      </w:pPr>
      <w:r w:rsidRPr="007B1288">
        <w:rPr>
          <w:rFonts w:ascii="GHEA Grapalat" w:hAnsi="GHEA Grapalat"/>
          <w:b/>
          <w:color w:val="000000" w:themeColor="text1"/>
          <w:sz w:val="20"/>
          <w:szCs w:val="20"/>
        </w:rPr>
        <w:t xml:space="preserve">СДАЧИ-ПРИЕМКИ РЕЗУЛЬТАТОВ </w:t>
      </w:r>
      <w:r w:rsidRPr="007B1288">
        <w:rPr>
          <w:rFonts w:ascii="GHEA Grapalat" w:hAnsi="GHEA Grapalat"/>
          <w:b/>
          <w:color w:val="000000" w:themeColor="text1"/>
          <w:sz w:val="20"/>
          <w:szCs w:val="20"/>
        </w:rPr>
        <w:br/>
        <w:t>ИСПОЛНЕНИЯ ДОГОВОРА ИЛИ ЕГО ЧАСТИ</w:t>
      </w:r>
    </w:p>
    <w:p w14:paraId="59B2E9B9" w14:textId="77777777" w:rsidR="003B2F27" w:rsidRPr="007B1288" w:rsidRDefault="003B2F27" w:rsidP="00695415">
      <w:pPr>
        <w:pStyle w:val="BodyTextIndent"/>
        <w:widowControl w:val="0"/>
        <w:spacing w:line="240" w:lineRule="auto"/>
        <w:ind w:left="-720" w:firstLine="0"/>
        <w:rPr>
          <w:rFonts w:ascii="GHEA Grapalat" w:hAnsi="GHEA Grapalat"/>
          <w:b/>
          <w:bCs/>
          <w:iCs/>
          <w:color w:val="000000" w:themeColor="text1"/>
        </w:rPr>
      </w:pPr>
    </w:p>
    <w:p w14:paraId="3FBD4CCD" w14:textId="77777777" w:rsidR="003B2F27" w:rsidRPr="007B1288" w:rsidRDefault="003B2F27" w:rsidP="00695415">
      <w:pPr>
        <w:pStyle w:val="BodyTextIndent"/>
        <w:widowControl w:val="0"/>
        <w:tabs>
          <w:tab w:val="left" w:pos="1985"/>
        </w:tabs>
        <w:spacing w:line="240" w:lineRule="auto"/>
        <w:ind w:left="-720" w:firstLine="0"/>
        <w:rPr>
          <w:rFonts w:ascii="GHEA Grapalat" w:hAnsi="GHEA Grapalat"/>
          <w:iCs/>
          <w:color w:val="000000" w:themeColor="text1"/>
        </w:rPr>
      </w:pPr>
      <w:r w:rsidRPr="007B1288">
        <w:rPr>
          <w:rFonts w:ascii="GHEA Grapalat" w:hAnsi="GHEA Grapalat"/>
          <w:color w:val="000000" w:themeColor="text1"/>
        </w:rPr>
        <w:t>"</w:t>
      </w:r>
      <w:r w:rsidRPr="007B1288">
        <w:rPr>
          <w:rFonts w:ascii="GHEA Grapalat" w:hAnsi="GHEA Grapalat"/>
          <w:color w:val="000000" w:themeColor="text1"/>
        </w:rPr>
        <w:tab/>
        <w:t>" "</w:t>
      </w:r>
      <w:r w:rsidRPr="007B1288">
        <w:rPr>
          <w:rFonts w:ascii="GHEA Grapalat" w:hAnsi="GHEA Grapalat"/>
          <w:color w:val="000000" w:themeColor="text1"/>
        </w:rPr>
        <w:tab/>
        <w:t>" 20.</w:t>
      </w:r>
      <w:r w:rsidRPr="007B1288">
        <w:rPr>
          <w:rFonts w:ascii="GHEA Grapalat" w:hAnsi="GHEA Grapalat"/>
          <w:color w:val="000000" w:themeColor="text1"/>
        </w:rPr>
        <w:tab/>
        <w:t>г.</w:t>
      </w:r>
    </w:p>
    <w:p w14:paraId="5C383235" w14:textId="77777777" w:rsidR="003B2F27" w:rsidRPr="007B1288" w:rsidRDefault="003B2F27" w:rsidP="00695415">
      <w:pPr>
        <w:pStyle w:val="NormalWeb"/>
        <w:widowControl w:val="0"/>
        <w:spacing w:before="0" w:beforeAutospacing="0" w:after="0" w:afterAutospacing="0"/>
        <w:ind w:left="-720"/>
        <w:jc w:val="both"/>
        <w:rPr>
          <w:rFonts w:ascii="GHEA Grapalat" w:hAnsi="GHEA Grapalat"/>
          <w:color w:val="000000" w:themeColor="text1"/>
          <w:sz w:val="20"/>
          <w:szCs w:val="20"/>
        </w:rPr>
      </w:pPr>
      <w:r w:rsidRPr="007B1288">
        <w:rPr>
          <w:rFonts w:ascii="GHEA Grapalat" w:hAnsi="GHEA Grapalat"/>
          <w:color w:val="000000" w:themeColor="text1"/>
          <w:sz w:val="20"/>
          <w:szCs w:val="20"/>
        </w:rPr>
        <w:t>Наименование договора (далее — Договор) __________________________________</w:t>
      </w:r>
    </w:p>
    <w:p w14:paraId="72EAFE02" w14:textId="77777777" w:rsidR="003B2F27" w:rsidRPr="007B1288" w:rsidRDefault="003B2F27" w:rsidP="00695415">
      <w:pPr>
        <w:pStyle w:val="NormalWeb"/>
        <w:widowControl w:val="0"/>
        <w:tabs>
          <w:tab w:val="left" w:pos="8789"/>
        </w:tabs>
        <w:spacing w:before="0" w:beforeAutospacing="0" w:after="0" w:afterAutospacing="0"/>
        <w:ind w:left="-720"/>
        <w:jc w:val="both"/>
        <w:rPr>
          <w:rFonts w:ascii="GHEA Grapalat" w:hAnsi="GHEA Grapalat"/>
          <w:color w:val="000000" w:themeColor="text1"/>
          <w:sz w:val="20"/>
          <w:szCs w:val="20"/>
        </w:rPr>
      </w:pPr>
      <w:r w:rsidRPr="007B1288">
        <w:rPr>
          <w:rFonts w:ascii="GHEA Grapalat" w:hAnsi="GHEA Grapalat"/>
          <w:color w:val="000000" w:themeColor="text1"/>
          <w:sz w:val="20"/>
          <w:szCs w:val="20"/>
        </w:rPr>
        <w:t>Дата заключения Договора "___________" "_________________________" 20.</w:t>
      </w:r>
      <w:r w:rsidRPr="007B1288">
        <w:rPr>
          <w:rFonts w:ascii="GHEA Grapalat" w:hAnsi="GHEA Grapalat"/>
          <w:color w:val="000000" w:themeColor="text1"/>
          <w:sz w:val="20"/>
          <w:szCs w:val="20"/>
        </w:rPr>
        <w:tab/>
        <w:t>г.</w:t>
      </w:r>
    </w:p>
    <w:p w14:paraId="3C1F7C00" w14:textId="77777777" w:rsidR="003B2F27" w:rsidRPr="007B1288" w:rsidRDefault="003B2F27" w:rsidP="00695415">
      <w:pPr>
        <w:pStyle w:val="NormalWeb"/>
        <w:widowControl w:val="0"/>
        <w:spacing w:before="0" w:beforeAutospacing="0" w:after="0" w:afterAutospacing="0"/>
        <w:ind w:left="-720"/>
        <w:jc w:val="both"/>
        <w:rPr>
          <w:rFonts w:ascii="GHEA Grapalat" w:hAnsi="GHEA Grapalat"/>
          <w:color w:val="000000" w:themeColor="text1"/>
          <w:sz w:val="20"/>
          <w:szCs w:val="20"/>
        </w:rPr>
      </w:pPr>
      <w:r w:rsidRPr="007B1288">
        <w:rPr>
          <w:rFonts w:ascii="GHEA Grapalat" w:hAnsi="GHEA Grapalat"/>
          <w:color w:val="000000" w:themeColor="text1"/>
          <w:sz w:val="20"/>
          <w:szCs w:val="20"/>
        </w:rPr>
        <w:t>Номер Договора __________________________________________________________</w:t>
      </w:r>
    </w:p>
    <w:p w14:paraId="1EE4EDC9" w14:textId="77777777" w:rsidR="003B2F27" w:rsidRPr="007B1288" w:rsidRDefault="003B2F27" w:rsidP="00695415">
      <w:pPr>
        <w:widowControl w:val="0"/>
        <w:tabs>
          <w:tab w:val="left" w:pos="5387"/>
          <w:tab w:val="left" w:pos="6237"/>
        </w:tabs>
        <w:ind w:left="-720"/>
        <w:jc w:val="both"/>
        <w:rPr>
          <w:rFonts w:ascii="GHEA Grapalat" w:hAnsi="GHEA Grapalat" w:cs="Sylfaen"/>
          <w:iCs/>
          <w:color w:val="000000" w:themeColor="text1"/>
          <w:sz w:val="20"/>
          <w:szCs w:val="20"/>
        </w:rPr>
      </w:pPr>
      <w:r w:rsidRPr="007B1288">
        <w:rPr>
          <w:rFonts w:ascii="GHEA Grapalat" w:hAnsi="GHEA Grapalat"/>
          <w:color w:val="000000" w:themeColor="text1"/>
          <w:sz w:val="20"/>
          <w:szCs w:val="20"/>
        </w:rPr>
        <w:t>Заказчик и сторона Договора, принимая за основание относящийся к исполнению договора счет-фактуру N ___ , выписанный "</w:t>
      </w:r>
      <w:r w:rsidRPr="007B1288">
        <w:rPr>
          <w:rFonts w:ascii="GHEA Grapalat" w:hAnsi="GHEA Grapalat"/>
          <w:color w:val="000000" w:themeColor="text1"/>
          <w:sz w:val="20"/>
          <w:szCs w:val="20"/>
        </w:rPr>
        <w:tab/>
        <w:t>" "</w:t>
      </w:r>
      <w:r w:rsidRPr="007B1288">
        <w:rPr>
          <w:rFonts w:ascii="GHEA Grapalat" w:hAnsi="GHEA Grapalat"/>
          <w:color w:val="000000" w:themeColor="text1"/>
          <w:sz w:val="20"/>
          <w:szCs w:val="20"/>
        </w:rPr>
        <w:tab/>
        <w:t>" 20.</w:t>
      </w:r>
      <w:r w:rsidRPr="007B1288">
        <w:rPr>
          <w:rFonts w:ascii="GHEA Grapalat" w:hAnsi="GHEA Grapalat"/>
          <w:color w:val="000000" w:themeColor="text1"/>
          <w:sz w:val="20"/>
          <w:szCs w:val="20"/>
        </w:rPr>
        <w:tab/>
        <w:t>г., составили настоящий акт о следующем:</w:t>
      </w:r>
    </w:p>
    <w:p w14:paraId="4F82ED11" w14:textId="77777777" w:rsidR="003B2F27" w:rsidRPr="007B1288" w:rsidRDefault="003B2F27" w:rsidP="00695415">
      <w:pPr>
        <w:widowControl w:val="0"/>
        <w:ind w:left="-720"/>
        <w:jc w:val="both"/>
        <w:rPr>
          <w:rFonts w:ascii="GHEA Grapalat" w:hAnsi="GHEA Grapalat"/>
          <w:iCs/>
          <w:color w:val="000000" w:themeColor="text1"/>
          <w:sz w:val="20"/>
          <w:szCs w:val="20"/>
        </w:rPr>
      </w:pPr>
      <w:r w:rsidRPr="007B1288">
        <w:rPr>
          <w:rFonts w:ascii="GHEA Grapalat" w:hAnsi="GHEA Grapalat"/>
          <w:color w:val="000000" w:themeColor="text1"/>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7B1288" w14:paraId="7EA6A17C" w14:textId="77777777" w:rsidTr="005B7138">
        <w:trPr>
          <w:jc w:val="center"/>
        </w:trPr>
        <w:tc>
          <w:tcPr>
            <w:tcW w:w="357" w:type="dxa"/>
            <w:vMerge w:val="restart"/>
            <w:shd w:val="clear" w:color="auto" w:fill="auto"/>
            <w:vAlign w:val="center"/>
          </w:tcPr>
          <w:p w14:paraId="6CCD9617"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w:t>
            </w:r>
          </w:p>
        </w:tc>
        <w:tc>
          <w:tcPr>
            <w:tcW w:w="10348" w:type="dxa"/>
            <w:gridSpan w:val="8"/>
            <w:shd w:val="clear" w:color="auto" w:fill="auto"/>
            <w:vAlign w:val="center"/>
          </w:tcPr>
          <w:p w14:paraId="2603E64B"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Предоставленные услуги</w:t>
            </w:r>
          </w:p>
        </w:tc>
      </w:tr>
      <w:tr w:rsidR="003B2F27" w:rsidRPr="007B1288" w14:paraId="151A4B5F" w14:textId="77777777" w:rsidTr="005B7138">
        <w:trPr>
          <w:jc w:val="center"/>
        </w:trPr>
        <w:tc>
          <w:tcPr>
            <w:tcW w:w="357" w:type="dxa"/>
            <w:vMerge/>
            <w:shd w:val="clear" w:color="auto" w:fill="auto"/>
          </w:tcPr>
          <w:p w14:paraId="598E14DF"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1173" w:type="dxa"/>
            <w:vMerge w:val="restart"/>
            <w:shd w:val="clear" w:color="auto" w:fill="auto"/>
            <w:vAlign w:val="center"/>
          </w:tcPr>
          <w:p w14:paraId="3AC38E8C"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наименование</w:t>
            </w:r>
          </w:p>
        </w:tc>
        <w:tc>
          <w:tcPr>
            <w:tcW w:w="1440" w:type="dxa"/>
            <w:vMerge w:val="restart"/>
            <w:shd w:val="clear" w:color="auto" w:fill="auto"/>
            <w:vAlign w:val="center"/>
          </w:tcPr>
          <w:p w14:paraId="7B405B09"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краткое изложение технической характеристики</w:t>
            </w:r>
          </w:p>
        </w:tc>
        <w:tc>
          <w:tcPr>
            <w:tcW w:w="2916" w:type="dxa"/>
            <w:gridSpan w:val="2"/>
            <w:shd w:val="clear" w:color="auto" w:fill="auto"/>
            <w:vAlign w:val="center"/>
          </w:tcPr>
          <w:p w14:paraId="6EF161BA"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количественный показатель</w:t>
            </w:r>
          </w:p>
        </w:tc>
        <w:tc>
          <w:tcPr>
            <w:tcW w:w="2976" w:type="dxa"/>
            <w:gridSpan w:val="2"/>
            <w:shd w:val="clear" w:color="auto" w:fill="auto"/>
            <w:vAlign w:val="center"/>
          </w:tcPr>
          <w:p w14:paraId="3D3F0758"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срок исполнения</w:t>
            </w:r>
          </w:p>
        </w:tc>
        <w:tc>
          <w:tcPr>
            <w:tcW w:w="1168" w:type="dxa"/>
            <w:vMerge w:val="restart"/>
            <w:shd w:val="clear" w:color="auto" w:fill="auto"/>
            <w:vAlign w:val="center"/>
          </w:tcPr>
          <w:p w14:paraId="36098EAA"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сумма, подлежащая уплате (тыс. драмов)</w:t>
            </w:r>
          </w:p>
        </w:tc>
        <w:tc>
          <w:tcPr>
            <w:tcW w:w="675" w:type="dxa"/>
            <w:vMerge w:val="restart"/>
            <w:shd w:val="clear" w:color="auto" w:fill="auto"/>
            <w:vAlign w:val="center"/>
          </w:tcPr>
          <w:p w14:paraId="27B2E57A"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срок оплаты (по графику оплаты)</w:t>
            </w:r>
          </w:p>
        </w:tc>
      </w:tr>
      <w:tr w:rsidR="003B2F27" w:rsidRPr="007B1288" w14:paraId="7A87D5CF" w14:textId="77777777" w:rsidTr="005B7138">
        <w:trPr>
          <w:trHeight w:val="1105"/>
          <w:jc w:val="center"/>
        </w:trPr>
        <w:tc>
          <w:tcPr>
            <w:tcW w:w="357" w:type="dxa"/>
            <w:vMerge/>
            <w:tcBorders>
              <w:bottom w:val="single" w:sz="4" w:space="0" w:color="auto"/>
            </w:tcBorders>
            <w:shd w:val="clear" w:color="auto" w:fill="auto"/>
          </w:tcPr>
          <w:p w14:paraId="2CCA2B05"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1173" w:type="dxa"/>
            <w:vMerge/>
            <w:tcBorders>
              <w:bottom w:val="single" w:sz="4" w:space="0" w:color="auto"/>
            </w:tcBorders>
            <w:shd w:val="clear" w:color="auto" w:fill="auto"/>
            <w:vAlign w:val="center"/>
          </w:tcPr>
          <w:p w14:paraId="62E1186F"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1440" w:type="dxa"/>
            <w:vMerge/>
            <w:tcBorders>
              <w:bottom w:val="single" w:sz="4" w:space="0" w:color="auto"/>
            </w:tcBorders>
            <w:shd w:val="clear" w:color="auto" w:fill="auto"/>
            <w:vAlign w:val="center"/>
          </w:tcPr>
          <w:p w14:paraId="70734E50"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1800" w:type="dxa"/>
            <w:tcBorders>
              <w:bottom w:val="single" w:sz="4" w:space="0" w:color="auto"/>
            </w:tcBorders>
            <w:shd w:val="clear" w:color="auto" w:fill="auto"/>
            <w:vAlign w:val="center"/>
          </w:tcPr>
          <w:p w14:paraId="129033CC"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14:paraId="411FDFC4"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фактический</w:t>
            </w:r>
          </w:p>
        </w:tc>
        <w:tc>
          <w:tcPr>
            <w:tcW w:w="1842" w:type="dxa"/>
            <w:tcBorders>
              <w:bottom w:val="single" w:sz="4" w:space="0" w:color="auto"/>
            </w:tcBorders>
            <w:shd w:val="clear" w:color="auto" w:fill="auto"/>
            <w:vAlign w:val="center"/>
          </w:tcPr>
          <w:p w14:paraId="7ED8470E"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14:paraId="4A2AD0A8"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r w:rsidRPr="007B1288">
              <w:rPr>
                <w:rFonts w:ascii="GHEA Grapalat" w:hAnsi="GHEA Grapalat"/>
                <w:color w:val="000000" w:themeColor="text1"/>
                <w:sz w:val="20"/>
                <w:szCs w:val="20"/>
              </w:rPr>
              <w:t>фактический</w:t>
            </w:r>
          </w:p>
        </w:tc>
        <w:tc>
          <w:tcPr>
            <w:tcW w:w="1168" w:type="dxa"/>
            <w:vMerge/>
            <w:tcBorders>
              <w:bottom w:val="single" w:sz="4" w:space="0" w:color="auto"/>
            </w:tcBorders>
            <w:shd w:val="clear" w:color="auto" w:fill="auto"/>
            <w:vAlign w:val="center"/>
          </w:tcPr>
          <w:p w14:paraId="67939E83"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675" w:type="dxa"/>
            <w:vMerge/>
            <w:tcBorders>
              <w:bottom w:val="single" w:sz="4" w:space="0" w:color="auto"/>
            </w:tcBorders>
            <w:shd w:val="clear" w:color="auto" w:fill="auto"/>
            <w:vAlign w:val="center"/>
          </w:tcPr>
          <w:p w14:paraId="2534ED7F"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r>
      <w:tr w:rsidR="003B2F27" w:rsidRPr="007B1288" w14:paraId="2C9E3222" w14:textId="77777777" w:rsidTr="005B7138">
        <w:trPr>
          <w:jc w:val="center"/>
        </w:trPr>
        <w:tc>
          <w:tcPr>
            <w:tcW w:w="357" w:type="dxa"/>
            <w:shd w:val="clear" w:color="auto" w:fill="auto"/>
            <w:vAlign w:val="center"/>
          </w:tcPr>
          <w:p w14:paraId="48225AA3"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1173" w:type="dxa"/>
            <w:shd w:val="clear" w:color="auto" w:fill="auto"/>
            <w:vAlign w:val="center"/>
          </w:tcPr>
          <w:p w14:paraId="68FC038B"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1440" w:type="dxa"/>
            <w:shd w:val="clear" w:color="auto" w:fill="auto"/>
            <w:vAlign w:val="center"/>
          </w:tcPr>
          <w:p w14:paraId="2720CDA7"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1800" w:type="dxa"/>
            <w:shd w:val="clear" w:color="auto" w:fill="auto"/>
            <w:vAlign w:val="center"/>
          </w:tcPr>
          <w:p w14:paraId="307E578F"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1116" w:type="dxa"/>
            <w:shd w:val="clear" w:color="auto" w:fill="auto"/>
            <w:vAlign w:val="center"/>
          </w:tcPr>
          <w:p w14:paraId="79F1E542"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1842" w:type="dxa"/>
            <w:shd w:val="clear" w:color="auto" w:fill="auto"/>
            <w:vAlign w:val="center"/>
          </w:tcPr>
          <w:p w14:paraId="4FF50CC9"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1134" w:type="dxa"/>
            <w:shd w:val="clear" w:color="auto" w:fill="auto"/>
            <w:vAlign w:val="center"/>
          </w:tcPr>
          <w:p w14:paraId="06F865F2"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1168" w:type="dxa"/>
            <w:shd w:val="clear" w:color="auto" w:fill="auto"/>
            <w:vAlign w:val="center"/>
          </w:tcPr>
          <w:p w14:paraId="026BB01D"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c>
          <w:tcPr>
            <w:tcW w:w="675" w:type="dxa"/>
            <w:shd w:val="clear" w:color="auto" w:fill="auto"/>
            <w:vAlign w:val="center"/>
          </w:tcPr>
          <w:p w14:paraId="784FE8AD" w14:textId="77777777" w:rsidR="003B2F27" w:rsidRPr="007B1288" w:rsidRDefault="003B2F27" w:rsidP="00841C6F">
            <w:pPr>
              <w:pStyle w:val="NormalWeb"/>
              <w:widowControl w:val="0"/>
              <w:spacing w:before="0" w:beforeAutospacing="0" w:after="0" w:afterAutospacing="0"/>
              <w:ind w:left="-568" w:right="-631"/>
              <w:jc w:val="center"/>
              <w:rPr>
                <w:rFonts w:ascii="GHEA Grapalat" w:hAnsi="GHEA Grapalat"/>
                <w:color w:val="000000" w:themeColor="text1"/>
                <w:sz w:val="20"/>
                <w:szCs w:val="20"/>
              </w:rPr>
            </w:pPr>
          </w:p>
        </w:tc>
      </w:tr>
      <w:tr w:rsidR="003B2F27" w:rsidRPr="007B1288" w14:paraId="4C39D75B" w14:textId="77777777" w:rsidTr="005B7138">
        <w:trPr>
          <w:jc w:val="center"/>
        </w:trPr>
        <w:tc>
          <w:tcPr>
            <w:tcW w:w="357" w:type="dxa"/>
            <w:shd w:val="clear" w:color="auto" w:fill="auto"/>
          </w:tcPr>
          <w:p w14:paraId="4BF60184" w14:textId="77777777" w:rsidR="003B2F27" w:rsidRPr="007B1288" w:rsidRDefault="003B2F27" w:rsidP="00695415">
            <w:pPr>
              <w:pStyle w:val="NormalWeb"/>
              <w:widowControl w:val="0"/>
              <w:spacing w:before="0" w:beforeAutospacing="0" w:after="0" w:afterAutospacing="0"/>
              <w:ind w:left="-720"/>
              <w:jc w:val="both"/>
              <w:rPr>
                <w:rFonts w:ascii="GHEA Grapalat" w:hAnsi="GHEA Grapalat"/>
                <w:color w:val="000000" w:themeColor="text1"/>
                <w:sz w:val="20"/>
                <w:szCs w:val="20"/>
              </w:rPr>
            </w:pPr>
          </w:p>
        </w:tc>
        <w:tc>
          <w:tcPr>
            <w:tcW w:w="1173" w:type="dxa"/>
            <w:shd w:val="clear" w:color="auto" w:fill="auto"/>
          </w:tcPr>
          <w:p w14:paraId="37A50383" w14:textId="77777777" w:rsidR="003B2F27" w:rsidRPr="007B1288" w:rsidRDefault="003B2F27" w:rsidP="00695415">
            <w:pPr>
              <w:pStyle w:val="NormalWeb"/>
              <w:widowControl w:val="0"/>
              <w:spacing w:before="0" w:beforeAutospacing="0" w:after="0" w:afterAutospacing="0"/>
              <w:ind w:left="-720"/>
              <w:jc w:val="both"/>
              <w:rPr>
                <w:rFonts w:ascii="GHEA Grapalat" w:hAnsi="GHEA Grapalat"/>
                <w:color w:val="000000" w:themeColor="text1"/>
                <w:sz w:val="20"/>
                <w:szCs w:val="20"/>
              </w:rPr>
            </w:pPr>
          </w:p>
        </w:tc>
        <w:tc>
          <w:tcPr>
            <w:tcW w:w="1440" w:type="dxa"/>
            <w:shd w:val="clear" w:color="auto" w:fill="auto"/>
          </w:tcPr>
          <w:p w14:paraId="50849B45" w14:textId="77777777" w:rsidR="003B2F27" w:rsidRPr="007B1288" w:rsidRDefault="003B2F27" w:rsidP="00695415">
            <w:pPr>
              <w:pStyle w:val="NormalWeb"/>
              <w:widowControl w:val="0"/>
              <w:spacing w:before="0" w:beforeAutospacing="0" w:after="0" w:afterAutospacing="0"/>
              <w:ind w:left="-720"/>
              <w:jc w:val="both"/>
              <w:rPr>
                <w:rFonts w:ascii="GHEA Grapalat" w:hAnsi="GHEA Grapalat"/>
                <w:color w:val="000000" w:themeColor="text1"/>
                <w:sz w:val="20"/>
                <w:szCs w:val="20"/>
              </w:rPr>
            </w:pPr>
          </w:p>
        </w:tc>
        <w:tc>
          <w:tcPr>
            <w:tcW w:w="1800" w:type="dxa"/>
            <w:shd w:val="clear" w:color="auto" w:fill="auto"/>
          </w:tcPr>
          <w:p w14:paraId="0A458860" w14:textId="77777777" w:rsidR="003B2F27" w:rsidRPr="007B1288" w:rsidRDefault="003B2F27" w:rsidP="00695415">
            <w:pPr>
              <w:pStyle w:val="NormalWeb"/>
              <w:widowControl w:val="0"/>
              <w:spacing w:before="0" w:beforeAutospacing="0" w:after="0" w:afterAutospacing="0"/>
              <w:ind w:left="-720"/>
              <w:jc w:val="both"/>
              <w:rPr>
                <w:rFonts w:ascii="GHEA Grapalat" w:hAnsi="GHEA Grapalat"/>
                <w:color w:val="000000" w:themeColor="text1"/>
                <w:sz w:val="20"/>
                <w:szCs w:val="20"/>
              </w:rPr>
            </w:pPr>
          </w:p>
        </w:tc>
        <w:tc>
          <w:tcPr>
            <w:tcW w:w="1116" w:type="dxa"/>
            <w:shd w:val="clear" w:color="auto" w:fill="auto"/>
          </w:tcPr>
          <w:p w14:paraId="288D8A57" w14:textId="77777777" w:rsidR="003B2F27" w:rsidRPr="007B1288" w:rsidRDefault="003B2F27" w:rsidP="00695415">
            <w:pPr>
              <w:pStyle w:val="NormalWeb"/>
              <w:widowControl w:val="0"/>
              <w:spacing w:before="0" w:beforeAutospacing="0" w:after="0" w:afterAutospacing="0"/>
              <w:ind w:left="-720"/>
              <w:jc w:val="both"/>
              <w:rPr>
                <w:rFonts w:ascii="GHEA Grapalat" w:hAnsi="GHEA Grapalat"/>
                <w:color w:val="000000" w:themeColor="text1"/>
                <w:sz w:val="20"/>
                <w:szCs w:val="20"/>
              </w:rPr>
            </w:pPr>
          </w:p>
        </w:tc>
        <w:tc>
          <w:tcPr>
            <w:tcW w:w="1842" w:type="dxa"/>
            <w:shd w:val="clear" w:color="auto" w:fill="auto"/>
          </w:tcPr>
          <w:p w14:paraId="5900FFAC" w14:textId="77777777" w:rsidR="003B2F27" w:rsidRPr="007B1288" w:rsidRDefault="003B2F27" w:rsidP="00695415">
            <w:pPr>
              <w:pStyle w:val="NormalWeb"/>
              <w:widowControl w:val="0"/>
              <w:spacing w:before="0" w:beforeAutospacing="0" w:after="0" w:afterAutospacing="0"/>
              <w:ind w:left="-720"/>
              <w:jc w:val="both"/>
              <w:rPr>
                <w:rFonts w:ascii="GHEA Grapalat" w:hAnsi="GHEA Grapalat"/>
                <w:color w:val="000000" w:themeColor="text1"/>
                <w:sz w:val="20"/>
                <w:szCs w:val="20"/>
              </w:rPr>
            </w:pPr>
          </w:p>
        </w:tc>
        <w:tc>
          <w:tcPr>
            <w:tcW w:w="1134" w:type="dxa"/>
            <w:shd w:val="clear" w:color="auto" w:fill="auto"/>
          </w:tcPr>
          <w:p w14:paraId="165D620C" w14:textId="77777777" w:rsidR="003B2F27" w:rsidRPr="007B1288" w:rsidRDefault="003B2F27" w:rsidP="00695415">
            <w:pPr>
              <w:pStyle w:val="NormalWeb"/>
              <w:widowControl w:val="0"/>
              <w:spacing w:before="0" w:beforeAutospacing="0" w:after="0" w:afterAutospacing="0"/>
              <w:ind w:left="-720"/>
              <w:jc w:val="both"/>
              <w:rPr>
                <w:rFonts w:ascii="GHEA Grapalat" w:hAnsi="GHEA Grapalat"/>
                <w:color w:val="000000" w:themeColor="text1"/>
                <w:sz w:val="20"/>
                <w:szCs w:val="20"/>
              </w:rPr>
            </w:pPr>
          </w:p>
        </w:tc>
        <w:tc>
          <w:tcPr>
            <w:tcW w:w="1168" w:type="dxa"/>
            <w:shd w:val="clear" w:color="auto" w:fill="auto"/>
          </w:tcPr>
          <w:p w14:paraId="178723CE" w14:textId="77777777" w:rsidR="003B2F27" w:rsidRPr="007B1288" w:rsidRDefault="003B2F27" w:rsidP="00695415">
            <w:pPr>
              <w:pStyle w:val="NormalWeb"/>
              <w:widowControl w:val="0"/>
              <w:spacing w:before="0" w:beforeAutospacing="0" w:after="0" w:afterAutospacing="0"/>
              <w:ind w:left="-720"/>
              <w:jc w:val="both"/>
              <w:rPr>
                <w:rFonts w:ascii="GHEA Grapalat" w:hAnsi="GHEA Grapalat"/>
                <w:color w:val="000000" w:themeColor="text1"/>
                <w:sz w:val="20"/>
                <w:szCs w:val="20"/>
              </w:rPr>
            </w:pPr>
          </w:p>
        </w:tc>
        <w:tc>
          <w:tcPr>
            <w:tcW w:w="675" w:type="dxa"/>
            <w:shd w:val="clear" w:color="auto" w:fill="auto"/>
          </w:tcPr>
          <w:p w14:paraId="36754737" w14:textId="77777777" w:rsidR="003B2F27" w:rsidRPr="007B1288" w:rsidRDefault="003B2F27" w:rsidP="00695415">
            <w:pPr>
              <w:pStyle w:val="NormalWeb"/>
              <w:widowControl w:val="0"/>
              <w:spacing w:before="0" w:beforeAutospacing="0" w:after="0" w:afterAutospacing="0"/>
              <w:ind w:left="-720"/>
              <w:jc w:val="both"/>
              <w:rPr>
                <w:rFonts w:ascii="GHEA Grapalat" w:hAnsi="GHEA Grapalat"/>
                <w:color w:val="000000" w:themeColor="text1"/>
                <w:sz w:val="20"/>
                <w:szCs w:val="20"/>
              </w:rPr>
            </w:pPr>
          </w:p>
        </w:tc>
      </w:tr>
    </w:tbl>
    <w:p w14:paraId="620797BF" w14:textId="77777777" w:rsidR="003B2F27" w:rsidRPr="007B1288" w:rsidRDefault="003B2F27" w:rsidP="00695415">
      <w:pPr>
        <w:widowControl w:val="0"/>
        <w:ind w:left="-720"/>
        <w:jc w:val="both"/>
        <w:rPr>
          <w:rFonts w:ascii="GHEA Grapalat" w:hAnsi="GHEA Grapalat" w:cs="Arial"/>
          <w:iCs/>
          <w:color w:val="000000" w:themeColor="text1"/>
          <w:sz w:val="20"/>
          <w:szCs w:val="20"/>
          <w:lang w:val="en-US"/>
        </w:rPr>
      </w:pPr>
    </w:p>
    <w:p w14:paraId="5855647C" w14:textId="77777777" w:rsidR="003B2F27" w:rsidRPr="007B1288" w:rsidRDefault="003B2F27" w:rsidP="00695415">
      <w:pPr>
        <w:widowControl w:val="0"/>
        <w:ind w:left="-720"/>
        <w:jc w:val="both"/>
        <w:rPr>
          <w:rFonts w:ascii="GHEA Grapalat" w:hAnsi="GHEA Grapalat"/>
          <w:iCs/>
          <w:snapToGrid w:val="0"/>
          <w:color w:val="000000" w:themeColor="text1"/>
          <w:sz w:val="20"/>
          <w:szCs w:val="20"/>
        </w:rPr>
      </w:pPr>
      <w:r w:rsidRPr="007B1288">
        <w:rPr>
          <w:rFonts w:ascii="GHEA Grapalat" w:hAnsi="GHEA Grapalat"/>
          <w:color w:val="000000" w:themeColor="text1"/>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7B1288" w14:paraId="29232CBC" w14:textId="77777777" w:rsidTr="005B7138">
        <w:trPr>
          <w:trHeight w:val="266"/>
          <w:tblCellSpacing w:w="7" w:type="dxa"/>
          <w:jc w:val="center"/>
        </w:trPr>
        <w:tc>
          <w:tcPr>
            <w:tcW w:w="0" w:type="auto"/>
            <w:vAlign w:val="center"/>
          </w:tcPr>
          <w:p w14:paraId="5EFCCAAD" w14:textId="77777777" w:rsidR="003B2F27" w:rsidRPr="007B1288" w:rsidRDefault="003B2F27" w:rsidP="00841C6F">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Услугу сдал</w:t>
            </w:r>
          </w:p>
        </w:tc>
        <w:tc>
          <w:tcPr>
            <w:tcW w:w="0" w:type="auto"/>
            <w:vAlign w:val="center"/>
          </w:tcPr>
          <w:p w14:paraId="22F842B0" w14:textId="77777777" w:rsidR="003B2F27" w:rsidRPr="007B1288" w:rsidRDefault="003B2F27" w:rsidP="00841C6F">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Услугу принял</w:t>
            </w:r>
          </w:p>
        </w:tc>
      </w:tr>
      <w:tr w:rsidR="003B2F27" w:rsidRPr="007B1288" w14:paraId="6FAE771A" w14:textId="77777777" w:rsidTr="005B7138">
        <w:trPr>
          <w:trHeight w:val="473"/>
          <w:tblCellSpacing w:w="7" w:type="dxa"/>
          <w:jc w:val="center"/>
        </w:trPr>
        <w:tc>
          <w:tcPr>
            <w:tcW w:w="0" w:type="auto"/>
            <w:vAlign w:val="center"/>
          </w:tcPr>
          <w:p w14:paraId="4577F71F" w14:textId="77777777" w:rsidR="003B2F27" w:rsidRPr="007B1288" w:rsidRDefault="003B2F27" w:rsidP="00841C6F">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___________________________</w:t>
            </w:r>
          </w:p>
          <w:p w14:paraId="26503D66" w14:textId="77777777" w:rsidR="003B2F27" w:rsidRPr="007B1288" w:rsidRDefault="003B2F27" w:rsidP="00841C6F">
            <w:pPr>
              <w:widowControl w:val="0"/>
              <w:ind w:left="-720"/>
              <w:jc w:val="center"/>
              <w:rPr>
                <w:rFonts w:ascii="GHEA Grapalat" w:hAnsi="GHEA Grapalat"/>
                <w:iCs/>
                <w:color w:val="000000" w:themeColor="text1"/>
                <w:sz w:val="20"/>
                <w:szCs w:val="20"/>
                <w:vertAlign w:val="superscript"/>
              </w:rPr>
            </w:pPr>
            <w:r w:rsidRPr="007B1288">
              <w:rPr>
                <w:rFonts w:ascii="GHEA Grapalat" w:hAnsi="GHEA Grapalat"/>
                <w:color w:val="000000" w:themeColor="text1"/>
                <w:sz w:val="20"/>
                <w:szCs w:val="20"/>
                <w:vertAlign w:val="superscript"/>
              </w:rPr>
              <w:t>подпись</w:t>
            </w:r>
          </w:p>
        </w:tc>
        <w:tc>
          <w:tcPr>
            <w:tcW w:w="0" w:type="auto"/>
            <w:vAlign w:val="center"/>
          </w:tcPr>
          <w:p w14:paraId="6F50436D" w14:textId="77777777" w:rsidR="003B2F27" w:rsidRPr="007B1288" w:rsidRDefault="003B2F27" w:rsidP="00841C6F">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___________________________</w:t>
            </w:r>
          </w:p>
          <w:p w14:paraId="75379079" w14:textId="77777777" w:rsidR="003B2F27" w:rsidRPr="007B1288" w:rsidRDefault="003B2F27" w:rsidP="00841C6F">
            <w:pPr>
              <w:widowControl w:val="0"/>
              <w:ind w:left="-720"/>
              <w:jc w:val="center"/>
              <w:rPr>
                <w:rFonts w:ascii="GHEA Grapalat" w:hAnsi="GHEA Grapalat"/>
                <w:iCs/>
                <w:color w:val="000000" w:themeColor="text1"/>
                <w:sz w:val="20"/>
                <w:szCs w:val="20"/>
                <w:vertAlign w:val="superscript"/>
              </w:rPr>
            </w:pPr>
            <w:r w:rsidRPr="007B1288">
              <w:rPr>
                <w:rFonts w:ascii="GHEA Grapalat" w:hAnsi="GHEA Grapalat"/>
                <w:color w:val="000000" w:themeColor="text1"/>
                <w:sz w:val="20"/>
                <w:szCs w:val="20"/>
                <w:vertAlign w:val="superscript"/>
              </w:rPr>
              <w:t>подпись</w:t>
            </w:r>
          </w:p>
        </w:tc>
      </w:tr>
      <w:tr w:rsidR="003B2F27" w:rsidRPr="007B1288" w14:paraId="12DA285D" w14:textId="77777777" w:rsidTr="005B7138">
        <w:trPr>
          <w:trHeight w:val="503"/>
          <w:tblCellSpacing w:w="7" w:type="dxa"/>
          <w:jc w:val="center"/>
        </w:trPr>
        <w:tc>
          <w:tcPr>
            <w:tcW w:w="0" w:type="auto"/>
            <w:vAlign w:val="center"/>
          </w:tcPr>
          <w:p w14:paraId="131C181C" w14:textId="77777777" w:rsidR="003B2F27" w:rsidRPr="007B1288" w:rsidRDefault="003B2F27" w:rsidP="00841C6F">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___________________________</w:t>
            </w:r>
          </w:p>
          <w:p w14:paraId="37D5A0CC" w14:textId="77777777" w:rsidR="003B2F27" w:rsidRPr="007B1288" w:rsidRDefault="003B2F27" w:rsidP="00841C6F">
            <w:pPr>
              <w:widowControl w:val="0"/>
              <w:ind w:left="-720"/>
              <w:jc w:val="center"/>
              <w:rPr>
                <w:rFonts w:ascii="GHEA Grapalat" w:hAnsi="GHEA Grapalat"/>
                <w:iCs/>
                <w:color w:val="000000" w:themeColor="text1"/>
                <w:sz w:val="20"/>
                <w:szCs w:val="20"/>
                <w:vertAlign w:val="superscript"/>
              </w:rPr>
            </w:pPr>
            <w:r w:rsidRPr="007B1288">
              <w:rPr>
                <w:rFonts w:ascii="GHEA Grapalat" w:hAnsi="GHEA Grapalat"/>
                <w:color w:val="000000" w:themeColor="text1"/>
                <w:sz w:val="20"/>
                <w:szCs w:val="20"/>
                <w:vertAlign w:val="superscript"/>
              </w:rPr>
              <w:t>фамилия, имя</w:t>
            </w:r>
          </w:p>
        </w:tc>
        <w:tc>
          <w:tcPr>
            <w:tcW w:w="0" w:type="auto"/>
            <w:vAlign w:val="center"/>
          </w:tcPr>
          <w:p w14:paraId="1986758C" w14:textId="77777777" w:rsidR="003B2F27" w:rsidRPr="007B1288" w:rsidRDefault="003B2F27" w:rsidP="00841C6F">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___________________________</w:t>
            </w:r>
          </w:p>
          <w:p w14:paraId="5658419E" w14:textId="77777777" w:rsidR="003B2F27" w:rsidRPr="007B1288" w:rsidRDefault="003B2F27" w:rsidP="00841C6F">
            <w:pPr>
              <w:widowControl w:val="0"/>
              <w:ind w:left="-720"/>
              <w:jc w:val="center"/>
              <w:rPr>
                <w:rFonts w:ascii="GHEA Grapalat" w:hAnsi="GHEA Grapalat"/>
                <w:iCs/>
                <w:color w:val="000000" w:themeColor="text1"/>
                <w:sz w:val="20"/>
                <w:szCs w:val="20"/>
                <w:vertAlign w:val="superscript"/>
              </w:rPr>
            </w:pPr>
            <w:r w:rsidRPr="007B1288">
              <w:rPr>
                <w:rFonts w:ascii="GHEA Grapalat" w:hAnsi="GHEA Grapalat"/>
                <w:color w:val="000000" w:themeColor="text1"/>
                <w:sz w:val="20"/>
                <w:szCs w:val="20"/>
                <w:vertAlign w:val="superscript"/>
              </w:rPr>
              <w:t>фамилия, имя</w:t>
            </w:r>
          </w:p>
        </w:tc>
      </w:tr>
      <w:tr w:rsidR="003B2F27" w:rsidRPr="007B1288" w14:paraId="106BD3F2" w14:textId="77777777" w:rsidTr="005B7138">
        <w:trPr>
          <w:trHeight w:val="281"/>
          <w:tblCellSpacing w:w="7" w:type="dxa"/>
          <w:jc w:val="center"/>
        </w:trPr>
        <w:tc>
          <w:tcPr>
            <w:tcW w:w="0" w:type="auto"/>
            <w:vAlign w:val="center"/>
          </w:tcPr>
          <w:p w14:paraId="564B22B8" w14:textId="77777777" w:rsidR="003B2F27" w:rsidRPr="007B1288" w:rsidRDefault="003B2F27" w:rsidP="00841C6F">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М. П.</w:t>
            </w:r>
          </w:p>
        </w:tc>
        <w:tc>
          <w:tcPr>
            <w:tcW w:w="0" w:type="auto"/>
            <w:vAlign w:val="center"/>
          </w:tcPr>
          <w:p w14:paraId="1B7FC9C2" w14:textId="77777777" w:rsidR="003B2F27" w:rsidRPr="007B1288" w:rsidRDefault="003B2F27" w:rsidP="00841C6F">
            <w:pPr>
              <w:widowControl w:val="0"/>
              <w:ind w:left="-720"/>
              <w:jc w:val="center"/>
              <w:rPr>
                <w:rFonts w:ascii="GHEA Grapalat" w:hAnsi="GHEA Grapalat"/>
                <w:iCs/>
                <w:color w:val="000000" w:themeColor="text1"/>
                <w:sz w:val="20"/>
                <w:szCs w:val="20"/>
              </w:rPr>
            </w:pPr>
            <w:r w:rsidRPr="007B1288">
              <w:rPr>
                <w:rFonts w:ascii="GHEA Grapalat" w:hAnsi="GHEA Grapalat"/>
                <w:color w:val="000000" w:themeColor="text1"/>
                <w:sz w:val="20"/>
                <w:szCs w:val="20"/>
              </w:rPr>
              <w:t>М. П.</w:t>
            </w:r>
          </w:p>
        </w:tc>
      </w:tr>
    </w:tbl>
    <w:p w14:paraId="13AEB4CC" w14:textId="77777777" w:rsidR="003B2F27" w:rsidRPr="007B1288" w:rsidRDefault="003B2F27" w:rsidP="00695415">
      <w:pPr>
        <w:widowControl w:val="0"/>
        <w:autoSpaceDE w:val="0"/>
        <w:autoSpaceDN w:val="0"/>
        <w:adjustRightInd w:val="0"/>
        <w:ind w:left="-720"/>
        <w:jc w:val="both"/>
        <w:rPr>
          <w:rFonts w:ascii="GHEA Grapalat" w:hAnsi="GHEA Grapalat" w:cs="TimesArmenianPSMT"/>
          <w:color w:val="000000" w:themeColor="text1"/>
          <w:sz w:val="20"/>
          <w:szCs w:val="20"/>
        </w:rPr>
      </w:pPr>
    </w:p>
    <w:p w14:paraId="305AAD55" w14:textId="77777777" w:rsidR="003B2F27" w:rsidRPr="007B1288" w:rsidRDefault="003B2F27" w:rsidP="00695415">
      <w:pPr>
        <w:ind w:left="-270"/>
        <w:jc w:val="right"/>
        <w:rPr>
          <w:rFonts w:ascii="GHEA Grapalat" w:hAnsi="GHEA Grapalat" w:cs="TimesArmenianPSMT"/>
          <w:i/>
          <w:color w:val="000000" w:themeColor="text1"/>
          <w:sz w:val="20"/>
          <w:szCs w:val="20"/>
        </w:rPr>
      </w:pPr>
      <w:r w:rsidRPr="007B1288">
        <w:rPr>
          <w:rFonts w:ascii="GHEA Grapalat" w:hAnsi="GHEA Grapalat"/>
          <w:color w:val="000000" w:themeColor="text1"/>
          <w:sz w:val="20"/>
          <w:szCs w:val="20"/>
        </w:rPr>
        <w:br w:type="page"/>
      </w:r>
      <w:r w:rsidRPr="007B1288">
        <w:rPr>
          <w:rFonts w:ascii="GHEA Grapalat" w:hAnsi="GHEA Grapalat"/>
          <w:i/>
          <w:color w:val="000000" w:themeColor="text1"/>
          <w:sz w:val="20"/>
          <w:szCs w:val="20"/>
        </w:rPr>
        <w:lastRenderedPageBreak/>
        <w:t>Приложение № 3.1</w:t>
      </w:r>
    </w:p>
    <w:p w14:paraId="21B86AB3" w14:textId="7E68C917" w:rsidR="003B2F27" w:rsidRPr="007B1288" w:rsidRDefault="003B2F27" w:rsidP="00695415">
      <w:pPr>
        <w:widowControl w:val="0"/>
        <w:autoSpaceDE w:val="0"/>
        <w:autoSpaceDN w:val="0"/>
        <w:adjustRightInd w:val="0"/>
        <w:spacing w:after="160"/>
        <w:ind w:left="-270"/>
        <w:jc w:val="right"/>
        <w:rPr>
          <w:rFonts w:ascii="GHEA Grapalat" w:hAnsi="GHEA Grapalat" w:cs="TimesArmenianPSMT"/>
          <w:i/>
          <w:color w:val="000000" w:themeColor="text1"/>
          <w:sz w:val="20"/>
          <w:szCs w:val="20"/>
        </w:rPr>
      </w:pPr>
      <w:r w:rsidRPr="007B1288">
        <w:rPr>
          <w:rFonts w:ascii="GHEA Grapalat" w:hAnsi="GHEA Grapalat"/>
          <w:i/>
          <w:color w:val="000000" w:themeColor="text1"/>
          <w:sz w:val="20"/>
          <w:szCs w:val="20"/>
        </w:rPr>
        <w:t xml:space="preserve">к Договору под кодом </w:t>
      </w:r>
      <w:r w:rsidR="004A03F5" w:rsidRPr="007B1288">
        <w:rPr>
          <w:rFonts w:ascii="GHEA Grapalat" w:hAnsi="GHEA Grapalat"/>
          <w:i/>
          <w:color w:val="000000" w:themeColor="text1"/>
          <w:sz w:val="18"/>
          <w:lang w:val="hy-AM"/>
        </w:rPr>
        <w:t>ԵՔԿԱ-ԲՄԾՁԲ-23/29</w:t>
      </w:r>
      <w:r w:rsidRPr="007B1288">
        <w:rPr>
          <w:rFonts w:ascii="GHEA Grapalat" w:hAnsi="GHEA Grapalat" w:cs="TimesArmenianPSMT"/>
          <w:i/>
          <w:color w:val="000000" w:themeColor="text1"/>
          <w:sz w:val="20"/>
          <w:szCs w:val="20"/>
        </w:rPr>
        <w:br/>
      </w:r>
      <w:r w:rsidRPr="007B1288">
        <w:rPr>
          <w:rFonts w:ascii="GHEA Grapalat" w:hAnsi="GHEA Grapalat"/>
          <w:i/>
          <w:color w:val="000000" w:themeColor="text1"/>
          <w:sz w:val="20"/>
          <w:szCs w:val="20"/>
        </w:rPr>
        <w:t xml:space="preserve"> заключенному "</w:t>
      </w:r>
      <w:r w:rsidRPr="007B1288">
        <w:rPr>
          <w:rFonts w:ascii="GHEA Grapalat" w:hAnsi="GHEA Grapalat"/>
          <w:i/>
          <w:color w:val="000000" w:themeColor="text1"/>
          <w:sz w:val="20"/>
          <w:szCs w:val="20"/>
        </w:rPr>
        <w:tab/>
        <w:t>"</w:t>
      </w:r>
      <w:r w:rsidRPr="007B1288">
        <w:rPr>
          <w:rFonts w:ascii="GHEA Grapalat" w:hAnsi="GHEA Grapalat"/>
          <w:i/>
          <w:color w:val="000000" w:themeColor="text1"/>
          <w:sz w:val="20"/>
          <w:szCs w:val="20"/>
        </w:rPr>
        <w:tab/>
        <w:t>20.</w:t>
      </w:r>
      <w:r w:rsidRPr="007B1288">
        <w:rPr>
          <w:rFonts w:ascii="GHEA Grapalat" w:hAnsi="GHEA Grapalat"/>
          <w:i/>
          <w:color w:val="000000" w:themeColor="text1"/>
          <w:sz w:val="20"/>
          <w:szCs w:val="20"/>
        </w:rPr>
        <w:tab/>
        <w:t>г.</w:t>
      </w:r>
    </w:p>
    <w:p w14:paraId="3AE2202E" w14:textId="77777777" w:rsidR="003B2F27" w:rsidRPr="007B1288" w:rsidRDefault="003B2F27" w:rsidP="00695415">
      <w:pPr>
        <w:widowControl w:val="0"/>
        <w:spacing w:after="160"/>
        <w:ind w:left="-270"/>
        <w:jc w:val="right"/>
        <w:rPr>
          <w:rFonts w:ascii="GHEA Grapalat" w:hAnsi="GHEA Grapalat"/>
          <w:color w:val="000000" w:themeColor="text1"/>
          <w:sz w:val="20"/>
          <w:szCs w:val="20"/>
        </w:rPr>
      </w:pPr>
    </w:p>
    <w:p w14:paraId="0FF965AC" w14:textId="77777777" w:rsidR="003B2F27" w:rsidRPr="007B1288" w:rsidRDefault="003B2F27" w:rsidP="00695415">
      <w:pPr>
        <w:widowControl w:val="0"/>
        <w:tabs>
          <w:tab w:val="left" w:pos="2250"/>
        </w:tabs>
        <w:spacing w:after="160"/>
        <w:ind w:left="-270"/>
        <w:jc w:val="center"/>
        <w:rPr>
          <w:rFonts w:ascii="GHEA Grapalat" w:hAnsi="GHEA Grapalat" w:cs="Sylfaen"/>
          <w:bCs/>
          <w:color w:val="000000" w:themeColor="text1"/>
          <w:sz w:val="20"/>
          <w:szCs w:val="20"/>
        </w:rPr>
      </w:pPr>
      <w:r w:rsidRPr="007B1288">
        <w:rPr>
          <w:rFonts w:ascii="GHEA Grapalat" w:hAnsi="GHEA Grapalat"/>
          <w:color w:val="000000" w:themeColor="text1"/>
          <w:sz w:val="20"/>
          <w:szCs w:val="20"/>
        </w:rPr>
        <w:t>АКТ № ________</w:t>
      </w:r>
    </w:p>
    <w:p w14:paraId="6DBE2C9B" w14:textId="77777777" w:rsidR="003B2F27" w:rsidRPr="007B1288" w:rsidRDefault="003B2F27" w:rsidP="00695415">
      <w:pPr>
        <w:widowControl w:val="0"/>
        <w:tabs>
          <w:tab w:val="left" w:pos="360"/>
          <w:tab w:val="left" w:pos="540"/>
          <w:tab w:val="left" w:pos="2250"/>
        </w:tabs>
        <w:spacing w:after="160"/>
        <w:ind w:left="-270"/>
        <w:jc w:val="center"/>
        <w:rPr>
          <w:rFonts w:ascii="GHEA Grapalat" w:hAnsi="GHEA Grapalat"/>
          <w:color w:val="000000" w:themeColor="text1"/>
          <w:sz w:val="20"/>
          <w:szCs w:val="20"/>
        </w:rPr>
      </w:pPr>
      <w:r w:rsidRPr="007B1288">
        <w:rPr>
          <w:rFonts w:ascii="GHEA Grapalat" w:hAnsi="GHEA Grapalat"/>
          <w:color w:val="000000" w:themeColor="text1"/>
          <w:sz w:val="20"/>
          <w:szCs w:val="20"/>
        </w:rPr>
        <w:t>относительно фиксирования факта сдачи Заказчику результата договора</w:t>
      </w:r>
    </w:p>
    <w:p w14:paraId="33C22E32" w14:textId="77777777" w:rsidR="003B2F27" w:rsidRPr="007B1288" w:rsidRDefault="003B2F27" w:rsidP="001C25FC">
      <w:pPr>
        <w:widowControl w:val="0"/>
        <w:tabs>
          <w:tab w:val="left" w:pos="360"/>
          <w:tab w:val="left" w:pos="540"/>
          <w:tab w:val="left" w:pos="2250"/>
        </w:tabs>
        <w:spacing w:after="160"/>
        <w:ind w:left="-270"/>
        <w:jc w:val="both"/>
        <w:rPr>
          <w:rFonts w:ascii="GHEA Grapalat" w:hAnsi="GHEA Grapalat" w:cs="Sylfaen"/>
          <w:bCs/>
          <w:color w:val="000000" w:themeColor="text1"/>
          <w:sz w:val="20"/>
          <w:szCs w:val="20"/>
        </w:rPr>
      </w:pPr>
    </w:p>
    <w:p w14:paraId="3B72FF9E" w14:textId="77777777" w:rsidR="003B2F27" w:rsidRPr="007B1288" w:rsidRDefault="003B2F27" w:rsidP="00695415">
      <w:pPr>
        <w:widowControl w:val="0"/>
        <w:ind w:left="-540" w:firstLine="270"/>
        <w:jc w:val="both"/>
        <w:rPr>
          <w:rFonts w:ascii="GHEA Grapalat" w:hAnsi="GHEA Grapalat"/>
          <w:color w:val="000000" w:themeColor="text1"/>
          <w:sz w:val="20"/>
          <w:szCs w:val="20"/>
        </w:rPr>
      </w:pPr>
      <w:r w:rsidRPr="007B1288">
        <w:rPr>
          <w:rFonts w:ascii="GHEA Grapalat" w:hAnsi="GHEA Grapalat"/>
          <w:color w:val="000000" w:themeColor="text1"/>
          <w:sz w:val="20"/>
          <w:szCs w:val="20"/>
        </w:rPr>
        <w:t>Настоящим фиксируется, что в рамках договора закупки № ______________,</w:t>
      </w:r>
    </w:p>
    <w:p w14:paraId="45C526DE" w14:textId="77777777" w:rsidR="003B2F27" w:rsidRPr="007B1288" w:rsidRDefault="003B2F27" w:rsidP="00695415">
      <w:pPr>
        <w:widowControl w:val="0"/>
        <w:spacing w:after="120"/>
        <w:ind w:left="-540" w:firstLine="270"/>
        <w:jc w:val="both"/>
        <w:rPr>
          <w:rFonts w:ascii="GHEA Grapalat" w:hAnsi="GHEA Grapalat"/>
          <w:color w:val="000000" w:themeColor="text1"/>
          <w:sz w:val="20"/>
          <w:szCs w:val="20"/>
        </w:rPr>
      </w:pPr>
      <w:r w:rsidRPr="007B1288">
        <w:rPr>
          <w:rFonts w:ascii="GHEA Grapalat" w:hAnsi="GHEA Grapalat"/>
          <w:color w:val="000000" w:themeColor="text1"/>
          <w:sz w:val="20"/>
          <w:szCs w:val="20"/>
        </w:rPr>
        <w:t>номер договора</w:t>
      </w:r>
    </w:p>
    <w:p w14:paraId="3770DDA7" w14:textId="77777777" w:rsidR="003B2F27" w:rsidRPr="007B1288" w:rsidRDefault="003B2F27" w:rsidP="00695415">
      <w:pPr>
        <w:widowControl w:val="0"/>
        <w:tabs>
          <w:tab w:val="left" w:pos="4480"/>
        </w:tabs>
        <w:ind w:left="-540" w:firstLine="27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заключенного __________________ 20</w:t>
      </w:r>
      <w:r w:rsidRPr="007B1288">
        <w:rPr>
          <w:rFonts w:ascii="GHEA Grapalat" w:hAnsi="GHEA Grapalat"/>
          <w:color w:val="000000" w:themeColor="text1"/>
          <w:sz w:val="20"/>
          <w:szCs w:val="20"/>
        </w:rPr>
        <w:tab/>
        <w:t>г. между _____________________________</w:t>
      </w:r>
    </w:p>
    <w:p w14:paraId="7FF422AF" w14:textId="77777777" w:rsidR="003B2F27" w:rsidRPr="007B1288" w:rsidRDefault="003B2F27" w:rsidP="00695415">
      <w:pPr>
        <w:widowControl w:val="0"/>
        <w:tabs>
          <w:tab w:val="left" w:pos="6379"/>
        </w:tabs>
        <w:spacing w:after="120"/>
        <w:ind w:left="-540" w:right="-360" w:firstLine="270"/>
        <w:jc w:val="both"/>
        <w:rPr>
          <w:rFonts w:ascii="GHEA Grapalat" w:hAnsi="GHEA Grapalat" w:cs="Sylfaen"/>
          <w:color w:val="000000" w:themeColor="text1"/>
          <w:sz w:val="20"/>
          <w:szCs w:val="20"/>
        </w:rPr>
      </w:pPr>
      <w:r w:rsidRPr="007B1288">
        <w:rPr>
          <w:rFonts w:ascii="GHEA Grapalat" w:hAnsi="GHEA Grapalat"/>
          <w:color w:val="000000" w:themeColor="text1"/>
          <w:sz w:val="20"/>
          <w:szCs w:val="20"/>
        </w:rPr>
        <w:t xml:space="preserve">дата заключения договора </w:t>
      </w:r>
      <w:r w:rsidRPr="007B1288">
        <w:rPr>
          <w:rFonts w:ascii="GHEA Grapalat" w:hAnsi="GHEA Grapalat"/>
          <w:color w:val="000000" w:themeColor="text1"/>
          <w:sz w:val="20"/>
          <w:szCs w:val="20"/>
        </w:rPr>
        <w:tab/>
        <w:t>имя Заказчика</w:t>
      </w:r>
    </w:p>
    <w:p w14:paraId="53E39DAB" w14:textId="77777777" w:rsidR="003B2F27" w:rsidRPr="007B1288" w:rsidRDefault="003B2F27" w:rsidP="00695415">
      <w:pPr>
        <w:widowControl w:val="0"/>
        <w:tabs>
          <w:tab w:val="left" w:pos="360"/>
          <w:tab w:val="left" w:pos="540"/>
        </w:tabs>
        <w:ind w:left="-540" w:right="-2" w:firstLine="270"/>
        <w:jc w:val="both"/>
        <w:rPr>
          <w:rFonts w:ascii="GHEA Grapalat" w:hAnsi="GHEA Grapalat"/>
          <w:color w:val="000000" w:themeColor="text1"/>
          <w:sz w:val="20"/>
          <w:szCs w:val="20"/>
        </w:rPr>
      </w:pPr>
      <w:r w:rsidRPr="007B1288">
        <w:rPr>
          <w:rFonts w:ascii="GHEA Grapalat" w:hAnsi="GHEA Grapalat"/>
          <w:color w:val="000000" w:themeColor="text1"/>
          <w:sz w:val="20"/>
          <w:szCs w:val="20"/>
        </w:rPr>
        <w:t xml:space="preserve">(далее — Заказчик) и ________________________________ (далее — Исполнитель), </w:t>
      </w:r>
    </w:p>
    <w:p w14:paraId="5E2479F8" w14:textId="77777777" w:rsidR="003B2F27" w:rsidRPr="007B1288" w:rsidRDefault="003B2F27" w:rsidP="00695415">
      <w:pPr>
        <w:widowControl w:val="0"/>
        <w:spacing w:after="120"/>
        <w:ind w:left="-540" w:right="-360" w:firstLine="270"/>
        <w:jc w:val="both"/>
        <w:rPr>
          <w:rFonts w:ascii="GHEA Grapalat" w:hAnsi="GHEA Grapalat"/>
          <w:color w:val="000000" w:themeColor="text1"/>
          <w:sz w:val="20"/>
          <w:szCs w:val="20"/>
        </w:rPr>
      </w:pPr>
      <w:r w:rsidRPr="007B1288">
        <w:rPr>
          <w:rFonts w:ascii="GHEA Grapalat" w:hAnsi="GHEA Grapalat"/>
          <w:color w:val="000000" w:themeColor="text1"/>
          <w:sz w:val="20"/>
          <w:szCs w:val="20"/>
        </w:rPr>
        <w:t>имя Исполнителя</w:t>
      </w:r>
    </w:p>
    <w:p w14:paraId="3867F88F" w14:textId="77777777" w:rsidR="003B2F27" w:rsidRPr="007B1288" w:rsidRDefault="003B2F27" w:rsidP="00695415">
      <w:pPr>
        <w:widowControl w:val="0"/>
        <w:tabs>
          <w:tab w:val="left" w:pos="360"/>
          <w:tab w:val="left" w:pos="540"/>
        </w:tabs>
        <w:spacing w:after="160"/>
        <w:ind w:left="-540" w:firstLine="270"/>
        <w:jc w:val="both"/>
        <w:rPr>
          <w:rFonts w:ascii="GHEA Grapalat" w:hAnsi="GHEA Grapalat"/>
          <w:color w:val="000000" w:themeColor="text1"/>
          <w:sz w:val="20"/>
          <w:szCs w:val="20"/>
        </w:rPr>
      </w:pPr>
      <w:r w:rsidRPr="007B1288">
        <w:rPr>
          <w:rFonts w:ascii="GHEA Grapalat" w:hAnsi="GHEA Grapalat"/>
          <w:color w:val="000000" w:themeColor="text1"/>
          <w:sz w:val="20"/>
          <w:szCs w:val="20"/>
        </w:rPr>
        <w:t>Исполнитель _______ 20</w:t>
      </w:r>
      <w:r w:rsidRPr="007B1288">
        <w:rPr>
          <w:rFonts w:ascii="GHEA Grapalat" w:hAnsi="GHEA Grapalat"/>
          <w:color w:val="000000" w:themeColor="text1"/>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7B1288" w14:paraId="20306213"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7B75B25" w14:textId="77777777" w:rsidR="003B2F27" w:rsidRPr="007B1288" w:rsidRDefault="003B2F27" w:rsidP="003D6DEB">
            <w:pPr>
              <w:widowControl w:val="0"/>
              <w:spacing w:after="120"/>
              <w:ind w:left="-270"/>
              <w:jc w:val="center"/>
              <w:rPr>
                <w:rFonts w:ascii="GHEA Grapalat" w:hAnsi="GHEA Grapalat" w:cs="Sylfaen"/>
                <w:bCs/>
                <w:color w:val="000000" w:themeColor="text1"/>
                <w:sz w:val="20"/>
                <w:szCs w:val="20"/>
              </w:rPr>
            </w:pPr>
            <w:r w:rsidRPr="007B1288">
              <w:rPr>
                <w:rFonts w:ascii="GHEA Grapalat" w:hAnsi="GHEA Grapalat"/>
                <w:color w:val="000000" w:themeColor="text1"/>
                <w:sz w:val="20"/>
                <w:szCs w:val="20"/>
              </w:rPr>
              <w:t>Услуги</w:t>
            </w:r>
          </w:p>
        </w:tc>
      </w:tr>
      <w:tr w:rsidR="003B2F27" w:rsidRPr="007B1288" w14:paraId="0905868F"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B2F3F40" w14:textId="77777777" w:rsidR="003B2F27" w:rsidRPr="007B1288" w:rsidRDefault="003B2F27" w:rsidP="003D6DEB">
            <w:pPr>
              <w:widowControl w:val="0"/>
              <w:spacing w:after="120"/>
              <w:ind w:left="-270"/>
              <w:jc w:val="center"/>
              <w:rPr>
                <w:rFonts w:ascii="GHEA Grapalat" w:hAnsi="GHEA Grapalat"/>
                <w:color w:val="000000" w:themeColor="text1"/>
                <w:sz w:val="20"/>
                <w:szCs w:val="20"/>
              </w:rPr>
            </w:pPr>
            <w:r w:rsidRPr="007B1288">
              <w:rPr>
                <w:rFonts w:ascii="GHEA Grapalat" w:hAnsi="GHEA Grapalat"/>
                <w:color w:val="000000" w:themeColor="text1"/>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E9A7DF9" w14:textId="77777777" w:rsidR="003B2F27" w:rsidRPr="007B1288" w:rsidRDefault="003B2F27" w:rsidP="003D6DEB">
            <w:pPr>
              <w:widowControl w:val="0"/>
              <w:spacing w:after="120"/>
              <w:ind w:left="-270"/>
              <w:jc w:val="center"/>
              <w:rPr>
                <w:rFonts w:ascii="GHEA Grapalat" w:hAnsi="GHEA Grapalat"/>
                <w:color w:val="000000" w:themeColor="text1"/>
                <w:sz w:val="20"/>
                <w:szCs w:val="20"/>
              </w:rPr>
            </w:pPr>
            <w:r w:rsidRPr="007B1288">
              <w:rPr>
                <w:rFonts w:ascii="GHEA Grapalat" w:hAnsi="GHEA Grapalat"/>
                <w:color w:val="000000" w:themeColor="text1"/>
                <w:sz w:val="20"/>
                <w:szCs w:val="20"/>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67DF9FE2" w14:textId="77777777" w:rsidR="003B2F27" w:rsidRPr="007B1288" w:rsidRDefault="003B2F27" w:rsidP="003D6DEB">
            <w:pPr>
              <w:widowControl w:val="0"/>
              <w:spacing w:after="120"/>
              <w:ind w:left="-270"/>
              <w:jc w:val="center"/>
              <w:rPr>
                <w:rFonts w:ascii="GHEA Grapalat" w:hAnsi="GHEA Grapalat"/>
                <w:color w:val="000000" w:themeColor="text1"/>
                <w:sz w:val="20"/>
                <w:szCs w:val="20"/>
              </w:rPr>
            </w:pPr>
            <w:r w:rsidRPr="007B1288">
              <w:rPr>
                <w:rFonts w:ascii="GHEA Grapalat" w:hAnsi="GHEA Grapalat"/>
                <w:color w:val="000000" w:themeColor="text1"/>
                <w:sz w:val="20"/>
                <w:szCs w:val="20"/>
              </w:rPr>
              <w:t>объем (фактический)</w:t>
            </w:r>
          </w:p>
        </w:tc>
      </w:tr>
      <w:tr w:rsidR="003B2F27" w:rsidRPr="007B1288" w14:paraId="24470AA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407CD2E" w14:textId="77777777" w:rsidR="003B2F27" w:rsidRPr="007B1288" w:rsidRDefault="003B2F27" w:rsidP="003D6DEB">
            <w:pPr>
              <w:widowControl w:val="0"/>
              <w:spacing w:after="120"/>
              <w:ind w:left="-27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2A571E27" w14:textId="77777777" w:rsidR="003B2F27" w:rsidRPr="007B1288" w:rsidRDefault="003B2F27" w:rsidP="003D6DEB">
            <w:pPr>
              <w:widowControl w:val="0"/>
              <w:spacing w:after="120"/>
              <w:ind w:left="-27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6B2C79BC" w14:textId="77777777" w:rsidR="003B2F27" w:rsidRPr="007B1288" w:rsidRDefault="003B2F27" w:rsidP="003D6DEB">
            <w:pPr>
              <w:widowControl w:val="0"/>
              <w:spacing w:after="120"/>
              <w:ind w:left="-270"/>
              <w:jc w:val="center"/>
              <w:rPr>
                <w:rFonts w:ascii="GHEA Grapalat" w:hAnsi="GHEA Grapalat" w:cs="Sylfaen"/>
                <w:color w:val="000000" w:themeColor="text1"/>
                <w:sz w:val="20"/>
                <w:szCs w:val="20"/>
              </w:rPr>
            </w:pPr>
          </w:p>
        </w:tc>
      </w:tr>
      <w:tr w:rsidR="003B2F27" w:rsidRPr="007B1288" w14:paraId="6DD93122"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47044C4" w14:textId="77777777" w:rsidR="003B2F27" w:rsidRPr="007B1288" w:rsidRDefault="003B2F27" w:rsidP="003D6DEB">
            <w:pPr>
              <w:widowControl w:val="0"/>
              <w:spacing w:after="120"/>
              <w:ind w:left="-27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720AF176" w14:textId="77777777" w:rsidR="003B2F27" w:rsidRPr="007B1288" w:rsidRDefault="003B2F27" w:rsidP="003D6DEB">
            <w:pPr>
              <w:widowControl w:val="0"/>
              <w:spacing w:after="120"/>
              <w:ind w:left="-27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28DE290A" w14:textId="77777777" w:rsidR="003B2F27" w:rsidRPr="007B1288" w:rsidRDefault="003B2F27" w:rsidP="003D6DEB">
            <w:pPr>
              <w:widowControl w:val="0"/>
              <w:spacing w:after="120"/>
              <w:ind w:left="-270"/>
              <w:jc w:val="center"/>
              <w:rPr>
                <w:rFonts w:ascii="GHEA Grapalat" w:hAnsi="GHEA Grapalat" w:cs="Sylfaen"/>
                <w:color w:val="000000" w:themeColor="text1"/>
                <w:sz w:val="20"/>
                <w:szCs w:val="20"/>
              </w:rPr>
            </w:pPr>
          </w:p>
        </w:tc>
      </w:tr>
    </w:tbl>
    <w:p w14:paraId="403ED0A6" w14:textId="77777777" w:rsidR="003B2F27" w:rsidRPr="007B1288" w:rsidRDefault="003B2F27" w:rsidP="003D6DEB">
      <w:pPr>
        <w:widowControl w:val="0"/>
        <w:spacing w:after="160"/>
        <w:ind w:left="-270"/>
        <w:jc w:val="center"/>
        <w:rPr>
          <w:rFonts w:ascii="GHEA Grapalat" w:hAnsi="GHEA Grapalat" w:cs="Sylfaen"/>
          <w:color w:val="000000" w:themeColor="text1"/>
          <w:sz w:val="20"/>
          <w:szCs w:val="20"/>
        </w:rPr>
      </w:pPr>
      <w:r w:rsidRPr="007B1288">
        <w:rPr>
          <w:rFonts w:ascii="GHEA Grapalat" w:hAnsi="GHEA Grapalat"/>
          <w:color w:val="000000" w:themeColor="text1"/>
          <w:sz w:val="20"/>
          <w:szCs w:val="20"/>
        </w:rPr>
        <w:t>Настоящий акт составлен в 2 экземплярах, каждой из сторон предоставляется по одному экземпляру.</w:t>
      </w:r>
    </w:p>
    <w:p w14:paraId="44D74E57" w14:textId="77777777" w:rsidR="003B2F27" w:rsidRPr="007B1288" w:rsidRDefault="003B2F27" w:rsidP="003D6DEB">
      <w:pPr>
        <w:jc w:val="center"/>
        <w:rPr>
          <w:rFonts w:ascii="GHEA Grapalat" w:hAnsi="GHEA Grapalat" w:cs="Sylfaen"/>
          <w:color w:val="000000" w:themeColor="text1"/>
          <w:sz w:val="20"/>
          <w:szCs w:val="20"/>
        </w:rPr>
      </w:pPr>
      <w:r w:rsidRPr="007B1288">
        <w:rPr>
          <w:rFonts w:ascii="GHEA Grapalat" w:hAnsi="GHEA Grapalat"/>
          <w:color w:val="000000" w:themeColor="text1"/>
          <w:sz w:val="20"/>
          <w:szCs w:val="20"/>
        </w:rPr>
        <w:t>СТОРОНЫ</w:t>
      </w:r>
    </w:p>
    <w:p w14:paraId="12E537E0" w14:textId="77777777" w:rsidR="003B2F27" w:rsidRPr="007B1288" w:rsidRDefault="003B2F27" w:rsidP="001C25FC">
      <w:pPr>
        <w:widowControl w:val="0"/>
        <w:tabs>
          <w:tab w:val="left" w:pos="360"/>
          <w:tab w:val="left" w:pos="540"/>
        </w:tabs>
        <w:spacing w:after="160"/>
        <w:ind w:left="-270"/>
        <w:jc w:val="both"/>
        <w:rPr>
          <w:rFonts w:ascii="GHEA Grapalat" w:hAnsi="GHEA Grapalat" w:cs="Sylfaen"/>
          <w:color w:val="000000" w:themeColor="text1"/>
          <w:sz w:val="20"/>
          <w:szCs w:val="20"/>
        </w:rPr>
      </w:pPr>
    </w:p>
    <w:tbl>
      <w:tblPr>
        <w:tblW w:w="0" w:type="auto"/>
        <w:tblLook w:val="00A0" w:firstRow="1" w:lastRow="0" w:firstColumn="1" w:lastColumn="0" w:noHBand="0" w:noVBand="0"/>
      </w:tblPr>
      <w:tblGrid>
        <w:gridCol w:w="4541"/>
        <w:gridCol w:w="4967"/>
      </w:tblGrid>
      <w:tr w:rsidR="003B2F27" w:rsidRPr="007B1288" w14:paraId="353BD692" w14:textId="77777777" w:rsidTr="005B7138">
        <w:tc>
          <w:tcPr>
            <w:tcW w:w="4785" w:type="dxa"/>
          </w:tcPr>
          <w:p w14:paraId="7E9D3ECC" w14:textId="77777777" w:rsidR="003B2F27" w:rsidRPr="007B1288" w:rsidRDefault="003B2F27" w:rsidP="003F0B6C">
            <w:pPr>
              <w:widowControl w:val="0"/>
              <w:tabs>
                <w:tab w:val="left" w:pos="360"/>
                <w:tab w:val="left" w:pos="540"/>
              </w:tabs>
              <w:spacing w:after="160"/>
              <w:ind w:left="-270"/>
              <w:jc w:val="center"/>
              <w:rPr>
                <w:rFonts w:ascii="GHEA Grapalat" w:hAnsi="GHEA Grapalat" w:cs="Sylfaen"/>
                <w:b/>
                <w:bCs/>
                <w:color w:val="000000" w:themeColor="text1"/>
                <w:sz w:val="20"/>
                <w:szCs w:val="20"/>
              </w:rPr>
            </w:pPr>
            <w:r w:rsidRPr="007B1288">
              <w:rPr>
                <w:rFonts w:ascii="GHEA Grapalat" w:hAnsi="GHEA Grapalat"/>
                <w:b/>
                <w:color w:val="000000" w:themeColor="text1"/>
                <w:sz w:val="20"/>
                <w:szCs w:val="20"/>
              </w:rPr>
              <w:t>Сдал</w:t>
            </w:r>
          </w:p>
        </w:tc>
        <w:tc>
          <w:tcPr>
            <w:tcW w:w="5223" w:type="dxa"/>
          </w:tcPr>
          <w:p w14:paraId="717F21AD" w14:textId="77777777" w:rsidR="003B2F27" w:rsidRPr="007B1288" w:rsidRDefault="003B2F27" w:rsidP="003F0B6C">
            <w:pPr>
              <w:widowControl w:val="0"/>
              <w:tabs>
                <w:tab w:val="left" w:pos="360"/>
                <w:tab w:val="left" w:pos="540"/>
              </w:tabs>
              <w:spacing w:after="160"/>
              <w:ind w:left="-270"/>
              <w:jc w:val="center"/>
              <w:rPr>
                <w:rFonts w:ascii="GHEA Grapalat" w:hAnsi="GHEA Grapalat" w:cs="Sylfaen"/>
                <w:b/>
                <w:bCs/>
                <w:color w:val="000000" w:themeColor="text1"/>
                <w:sz w:val="20"/>
                <w:szCs w:val="20"/>
              </w:rPr>
            </w:pPr>
            <w:r w:rsidRPr="007B1288">
              <w:rPr>
                <w:rFonts w:ascii="GHEA Grapalat" w:hAnsi="GHEA Grapalat"/>
                <w:b/>
                <w:color w:val="000000" w:themeColor="text1"/>
                <w:sz w:val="20"/>
                <w:szCs w:val="20"/>
              </w:rPr>
              <w:t>Принял</w:t>
            </w:r>
          </w:p>
        </w:tc>
      </w:tr>
    </w:tbl>
    <w:p w14:paraId="53A36818" w14:textId="77777777" w:rsidR="003B2F27" w:rsidRPr="007B1288" w:rsidRDefault="003B2F27" w:rsidP="003F0B6C">
      <w:pPr>
        <w:widowControl w:val="0"/>
        <w:tabs>
          <w:tab w:val="left" w:pos="360"/>
          <w:tab w:val="left" w:pos="540"/>
        </w:tabs>
        <w:spacing w:after="160"/>
        <w:ind w:left="-270"/>
        <w:jc w:val="center"/>
        <w:rPr>
          <w:rFonts w:ascii="GHEA Grapalat" w:hAnsi="GHEA Grapalat" w:cs="Sylfaen"/>
          <w:color w:val="000000" w:themeColor="text1"/>
          <w:sz w:val="20"/>
          <w:szCs w:val="20"/>
        </w:rPr>
      </w:pPr>
      <w:r w:rsidRPr="007B1288">
        <w:rPr>
          <w:rFonts w:ascii="GHEA Grapalat" w:hAnsi="GHEA Grapalat"/>
          <w:color w:val="000000" w:themeColor="text1"/>
          <w:sz w:val="20"/>
          <w:szCs w:val="20"/>
        </w:rPr>
        <w:t>представитель, спроектировавший заявку:</w:t>
      </w:r>
    </w:p>
    <w:p w14:paraId="3EDD3E61" w14:textId="77777777" w:rsidR="003B2F27" w:rsidRPr="007B1288" w:rsidRDefault="003B2F27" w:rsidP="003F0B6C">
      <w:pPr>
        <w:widowControl w:val="0"/>
        <w:tabs>
          <w:tab w:val="left" w:pos="360"/>
          <w:tab w:val="left" w:pos="540"/>
        </w:tabs>
        <w:spacing w:after="160"/>
        <w:ind w:left="-270"/>
        <w:jc w:val="center"/>
        <w:rPr>
          <w:rFonts w:ascii="GHEA Grapalat" w:hAnsi="GHEA Grapalat" w:cs="Sylfaen"/>
          <w:color w:val="000000" w:themeColor="text1"/>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B1288" w:rsidRPr="007B1288" w14:paraId="0FC0637E" w14:textId="77777777" w:rsidTr="005B7138">
        <w:trPr>
          <w:tblCellSpacing w:w="7" w:type="dxa"/>
          <w:jc w:val="center"/>
        </w:trPr>
        <w:tc>
          <w:tcPr>
            <w:tcW w:w="0" w:type="auto"/>
            <w:vAlign w:val="center"/>
          </w:tcPr>
          <w:p w14:paraId="48AEEB06" w14:textId="77777777" w:rsidR="003B2F27" w:rsidRPr="007B1288" w:rsidRDefault="003B2F27" w:rsidP="003F0B6C">
            <w:pPr>
              <w:widowControl w:val="0"/>
              <w:ind w:left="-270"/>
              <w:jc w:val="center"/>
              <w:rPr>
                <w:rFonts w:ascii="GHEA Grapalat" w:hAnsi="GHEA Grapalat" w:cs="GHEA Grapalat"/>
                <w:color w:val="000000" w:themeColor="text1"/>
                <w:sz w:val="20"/>
                <w:szCs w:val="20"/>
              </w:rPr>
            </w:pPr>
            <w:r w:rsidRPr="007B1288">
              <w:rPr>
                <w:rFonts w:ascii="GHEA Grapalat" w:hAnsi="GHEA Grapalat"/>
                <w:color w:val="000000" w:themeColor="text1"/>
                <w:sz w:val="20"/>
                <w:szCs w:val="20"/>
              </w:rPr>
              <w:t>___________________________</w:t>
            </w:r>
          </w:p>
          <w:p w14:paraId="797B3292" w14:textId="77777777" w:rsidR="003B2F27" w:rsidRPr="007B1288" w:rsidRDefault="003B2F27" w:rsidP="003F0B6C">
            <w:pPr>
              <w:widowControl w:val="0"/>
              <w:spacing w:after="160"/>
              <w:ind w:left="-270"/>
              <w:jc w:val="center"/>
              <w:rPr>
                <w:rFonts w:ascii="GHEA Grapalat" w:hAnsi="GHEA Grapalat" w:cs="GHEA Grapalat"/>
                <w:color w:val="000000" w:themeColor="text1"/>
                <w:sz w:val="20"/>
                <w:szCs w:val="20"/>
                <w:vertAlign w:val="superscript"/>
              </w:rPr>
            </w:pPr>
            <w:r w:rsidRPr="007B1288">
              <w:rPr>
                <w:rFonts w:ascii="GHEA Grapalat" w:hAnsi="GHEA Grapalat"/>
                <w:color w:val="000000" w:themeColor="text1"/>
                <w:sz w:val="20"/>
                <w:szCs w:val="20"/>
                <w:vertAlign w:val="superscript"/>
              </w:rPr>
              <w:t>фамилия, имя</w:t>
            </w:r>
          </w:p>
        </w:tc>
        <w:tc>
          <w:tcPr>
            <w:tcW w:w="0" w:type="auto"/>
            <w:vAlign w:val="center"/>
          </w:tcPr>
          <w:p w14:paraId="065012BD" w14:textId="77777777" w:rsidR="003B2F27" w:rsidRPr="007B1288" w:rsidRDefault="003B2F27" w:rsidP="003F0B6C">
            <w:pPr>
              <w:widowControl w:val="0"/>
              <w:ind w:left="-270"/>
              <w:jc w:val="center"/>
              <w:rPr>
                <w:rFonts w:ascii="GHEA Grapalat" w:hAnsi="GHEA Grapalat" w:cs="GHEA Grapalat"/>
                <w:color w:val="000000" w:themeColor="text1"/>
                <w:sz w:val="20"/>
                <w:szCs w:val="20"/>
              </w:rPr>
            </w:pPr>
            <w:r w:rsidRPr="007B1288">
              <w:rPr>
                <w:rFonts w:ascii="GHEA Grapalat" w:hAnsi="GHEA Grapalat"/>
                <w:color w:val="000000" w:themeColor="text1"/>
                <w:sz w:val="20"/>
                <w:szCs w:val="20"/>
              </w:rPr>
              <w:t>___________________________</w:t>
            </w:r>
          </w:p>
          <w:p w14:paraId="48EB8E56" w14:textId="77777777" w:rsidR="003B2F27" w:rsidRPr="007B1288" w:rsidRDefault="003B2F27" w:rsidP="003F0B6C">
            <w:pPr>
              <w:widowControl w:val="0"/>
              <w:spacing w:after="160"/>
              <w:ind w:left="-270"/>
              <w:jc w:val="center"/>
              <w:rPr>
                <w:rFonts w:ascii="GHEA Grapalat" w:hAnsi="GHEA Grapalat" w:cs="GHEA Grapalat"/>
                <w:color w:val="000000" w:themeColor="text1"/>
                <w:sz w:val="20"/>
                <w:szCs w:val="20"/>
                <w:vertAlign w:val="superscript"/>
              </w:rPr>
            </w:pPr>
            <w:r w:rsidRPr="007B1288">
              <w:rPr>
                <w:rFonts w:ascii="GHEA Grapalat" w:hAnsi="GHEA Grapalat"/>
                <w:color w:val="000000" w:themeColor="text1"/>
                <w:sz w:val="20"/>
                <w:szCs w:val="20"/>
                <w:vertAlign w:val="superscript"/>
              </w:rPr>
              <w:t>фамилия, имя</w:t>
            </w:r>
          </w:p>
        </w:tc>
      </w:tr>
      <w:tr w:rsidR="007B1288" w:rsidRPr="00E2483E" w14:paraId="6C3067D3" w14:textId="77777777" w:rsidTr="005B7138">
        <w:trPr>
          <w:tblCellSpacing w:w="7" w:type="dxa"/>
          <w:jc w:val="center"/>
        </w:trPr>
        <w:tc>
          <w:tcPr>
            <w:tcW w:w="0" w:type="auto"/>
            <w:vAlign w:val="center"/>
          </w:tcPr>
          <w:p w14:paraId="62B5A1FA" w14:textId="77777777" w:rsidR="003B2F27" w:rsidRPr="007B1288" w:rsidRDefault="003B2F27" w:rsidP="003F0B6C">
            <w:pPr>
              <w:widowControl w:val="0"/>
              <w:ind w:left="-270"/>
              <w:jc w:val="center"/>
              <w:rPr>
                <w:rFonts w:ascii="GHEA Grapalat" w:hAnsi="GHEA Grapalat" w:cs="GHEA Grapalat"/>
                <w:color w:val="000000" w:themeColor="text1"/>
                <w:sz w:val="20"/>
                <w:szCs w:val="20"/>
              </w:rPr>
            </w:pPr>
            <w:r w:rsidRPr="007B1288">
              <w:rPr>
                <w:rFonts w:ascii="GHEA Grapalat" w:hAnsi="GHEA Grapalat"/>
                <w:color w:val="000000" w:themeColor="text1"/>
                <w:sz w:val="20"/>
                <w:szCs w:val="20"/>
              </w:rPr>
              <w:t>___________________________</w:t>
            </w:r>
          </w:p>
          <w:p w14:paraId="6D13DF6A" w14:textId="77777777" w:rsidR="003B2F27" w:rsidRPr="007B1288" w:rsidRDefault="003B2F27" w:rsidP="003F0B6C">
            <w:pPr>
              <w:widowControl w:val="0"/>
              <w:spacing w:after="160"/>
              <w:ind w:left="-270"/>
              <w:jc w:val="center"/>
              <w:rPr>
                <w:rFonts w:ascii="GHEA Grapalat" w:hAnsi="GHEA Grapalat" w:cs="GHEA Grapalat"/>
                <w:color w:val="000000" w:themeColor="text1"/>
                <w:sz w:val="20"/>
                <w:szCs w:val="20"/>
                <w:vertAlign w:val="superscript"/>
              </w:rPr>
            </w:pPr>
            <w:r w:rsidRPr="007B1288">
              <w:rPr>
                <w:rFonts w:ascii="GHEA Grapalat" w:hAnsi="GHEA Grapalat"/>
                <w:color w:val="000000" w:themeColor="text1"/>
                <w:sz w:val="20"/>
                <w:szCs w:val="20"/>
                <w:vertAlign w:val="superscript"/>
              </w:rPr>
              <w:t>подпись</w:t>
            </w:r>
          </w:p>
        </w:tc>
        <w:tc>
          <w:tcPr>
            <w:tcW w:w="0" w:type="auto"/>
            <w:vAlign w:val="center"/>
          </w:tcPr>
          <w:p w14:paraId="2E6EDF6B" w14:textId="77777777" w:rsidR="003B2F27" w:rsidRPr="007B1288" w:rsidRDefault="003B2F27" w:rsidP="003F0B6C">
            <w:pPr>
              <w:widowControl w:val="0"/>
              <w:ind w:left="-270"/>
              <w:jc w:val="center"/>
              <w:rPr>
                <w:rFonts w:ascii="GHEA Grapalat" w:hAnsi="GHEA Grapalat" w:cs="GHEA Grapalat"/>
                <w:color w:val="000000" w:themeColor="text1"/>
                <w:sz w:val="20"/>
                <w:szCs w:val="20"/>
              </w:rPr>
            </w:pPr>
            <w:r w:rsidRPr="007B1288">
              <w:rPr>
                <w:rFonts w:ascii="GHEA Grapalat" w:hAnsi="GHEA Grapalat"/>
                <w:color w:val="000000" w:themeColor="text1"/>
                <w:sz w:val="20"/>
                <w:szCs w:val="20"/>
              </w:rPr>
              <w:t>___________________________</w:t>
            </w:r>
          </w:p>
          <w:p w14:paraId="6E7DD3BA" w14:textId="77777777" w:rsidR="003B2F27" w:rsidRPr="00E2483E" w:rsidRDefault="003B2F27" w:rsidP="003F0B6C">
            <w:pPr>
              <w:widowControl w:val="0"/>
              <w:spacing w:after="160"/>
              <w:ind w:left="-270"/>
              <w:jc w:val="center"/>
              <w:rPr>
                <w:rFonts w:ascii="GHEA Grapalat" w:hAnsi="GHEA Grapalat" w:cs="GHEA Grapalat"/>
                <w:color w:val="000000" w:themeColor="text1"/>
                <w:sz w:val="20"/>
                <w:szCs w:val="20"/>
                <w:vertAlign w:val="superscript"/>
              </w:rPr>
            </w:pPr>
            <w:r w:rsidRPr="007B1288">
              <w:rPr>
                <w:rFonts w:ascii="GHEA Grapalat" w:hAnsi="GHEA Grapalat"/>
                <w:color w:val="000000" w:themeColor="text1"/>
                <w:sz w:val="20"/>
                <w:szCs w:val="20"/>
                <w:vertAlign w:val="superscript"/>
              </w:rPr>
              <w:t>подпись</w:t>
            </w:r>
          </w:p>
        </w:tc>
      </w:tr>
      <w:tr w:rsidR="007B1288" w:rsidRPr="00E2483E" w14:paraId="440EDD60" w14:textId="77777777" w:rsidTr="005B7138">
        <w:trPr>
          <w:tblCellSpacing w:w="7" w:type="dxa"/>
          <w:jc w:val="center"/>
        </w:trPr>
        <w:tc>
          <w:tcPr>
            <w:tcW w:w="0" w:type="auto"/>
            <w:vAlign w:val="center"/>
          </w:tcPr>
          <w:p w14:paraId="180C012A" w14:textId="77777777" w:rsidR="003B2F27" w:rsidRPr="00E2483E" w:rsidRDefault="003B2F27" w:rsidP="003F0B6C">
            <w:pPr>
              <w:widowControl w:val="0"/>
              <w:spacing w:after="160"/>
              <w:ind w:left="-270"/>
              <w:jc w:val="center"/>
              <w:rPr>
                <w:rFonts w:ascii="GHEA Grapalat" w:hAnsi="GHEA Grapalat" w:cs="GHEA Grapalat"/>
                <w:color w:val="000000" w:themeColor="text1"/>
                <w:sz w:val="20"/>
                <w:szCs w:val="20"/>
              </w:rPr>
            </w:pPr>
          </w:p>
        </w:tc>
        <w:tc>
          <w:tcPr>
            <w:tcW w:w="0" w:type="auto"/>
            <w:vAlign w:val="center"/>
          </w:tcPr>
          <w:p w14:paraId="1F95774F" w14:textId="77777777" w:rsidR="003B2F27" w:rsidRPr="00E2483E" w:rsidRDefault="003B2F27" w:rsidP="003F0B6C">
            <w:pPr>
              <w:widowControl w:val="0"/>
              <w:spacing w:after="160"/>
              <w:ind w:left="-270"/>
              <w:jc w:val="center"/>
              <w:rPr>
                <w:rFonts w:ascii="GHEA Grapalat" w:hAnsi="GHEA Grapalat" w:cs="GHEA Grapalat"/>
                <w:color w:val="000000" w:themeColor="text1"/>
                <w:sz w:val="20"/>
                <w:szCs w:val="20"/>
              </w:rPr>
            </w:pPr>
          </w:p>
        </w:tc>
      </w:tr>
    </w:tbl>
    <w:p w14:paraId="094F9740" w14:textId="77777777" w:rsidR="003B2F27" w:rsidRPr="00E2483E" w:rsidRDefault="003B2F27" w:rsidP="001C25FC">
      <w:pPr>
        <w:widowControl w:val="0"/>
        <w:spacing w:after="160"/>
        <w:ind w:left="-270"/>
        <w:jc w:val="both"/>
        <w:rPr>
          <w:rFonts w:ascii="GHEA Grapalat" w:hAnsi="GHEA Grapalat" w:cs="Sylfaen"/>
          <w:b/>
          <w:color w:val="000000" w:themeColor="text1"/>
          <w:sz w:val="20"/>
          <w:szCs w:val="20"/>
        </w:rPr>
      </w:pPr>
    </w:p>
    <w:p w14:paraId="4D6A30E4" w14:textId="77777777" w:rsidR="003B2F27" w:rsidRPr="00E2483E" w:rsidRDefault="003B2F27" w:rsidP="001C25FC">
      <w:pPr>
        <w:pStyle w:val="norm"/>
        <w:widowControl w:val="0"/>
        <w:spacing w:after="160" w:line="240" w:lineRule="auto"/>
        <w:ind w:left="-270" w:firstLine="0"/>
        <w:rPr>
          <w:rFonts w:ascii="GHEA Grapalat" w:hAnsi="GHEA Grapalat"/>
          <w:b/>
          <w:color w:val="000000" w:themeColor="text1"/>
          <w:sz w:val="20"/>
        </w:rPr>
      </w:pPr>
    </w:p>
    <w:p w14:paraId="7DE26EF8" w14:textId="77777777" w:rsidR="008D352C" w:rsidRPr="00E2483E" w:rsidRDefault="008D352C" w:rsidP="001C25FC">
      <w:pPr>
        <w:widowControl w:val="0"/>
        <w:spacing w:after="160"/>
        <w:ind w:left="-270"/>
        <w:jc w:val="both"/>
        <w:rPr>
          <w:rFonts w:ascii="GHEA Grapalat" w:hAnsi="GHEA Grapalat"/>
          <w:i/>
          <w:color w:val="000000" w:themeColor="text1"/>
          <w:sz w:val="20"/>
          <w:szCs w:val="20"/>
          <w:lang w:val="en-US"/>
        </w:rPr>
      </w:pPr>
    </w:p>
    <w:sectPr w:rsidR="008D352C" w:rsidRPr="00E2483E" w:rsidSect="00714663">
      <w:footnotePr>
        <w:pos w:val="beneathText"/>
      </w:footnotePr>
      <w:pgSz w:w="11906" w:h="16838" w:code="9"/>
      <w:pgMar w:top="993" w:right="1196"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88BD" w14:textId="77777777" w:rsidR="002060E0" w:rsidRDefault="002060E0">
      <w:r>
        <w:separator/>
      </w:r>
    </w:p>
  </w:endnote>
  <w:endnote w:type="continuationSeparator" w:id="0">
    <w:p w14:paraId="54A20357" w14:textId="77777777" w:rsidR="002060E0" w:rsidRDefault="00206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10658054" w14:textId="77777777" w:rsidR="00695415" w:rsidRPr="00305BEC" w:rsidRDefault="00695415">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110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4E908" w14:textId="77777777" w:rsidR="002060E0" w:rsidRDefault="002060E0">
      <w:r>
        <w:separator/>
      </w:r>
    </w:p>
  </w:footnote>
  <w:footnote w:type="continuationSeparator" w:id="0">
    <w:p w14:paraId="103141BD" w14:textId="77777777" w:rsidR="002060E0" w:rsidRDefault="002060E0">
      <w:r>
        <w:continuationSeparator/>
      </w:r>
    </w:p>
  </w:footnote>
  <w:footnote w:id="1">
    <w:p w14:paraId="441083F6" w14:textId="77777777" w:rsidR="00695415" w:rsidRPr="00503980" w:rsidRDefault="00695415" w:rsidP="007906A2">
      <w:pPr>
        <w:jc w:val="both"/>
        <w:rPr>
          <w:rFonts w:ascii="GHEA Grapalat" w:hAnsi="GHEA Grapalat"/>
          <w:i/>
          <w:sz w:val="20"/>
          <w:szCs w:val="20"/>
        </w:rPr>
      </w:pPr>
    </w:p>
    <w:p w14:paraId="48A3533A" w14:textId="77777777" w:rsidR="00695415" w:rsidRDefault="00695415" w:rsidP="006B3E56">
      <w:pPr>
        <w:pStyle w:val="FootnoteText"/>
        <w:rPr>
          <w:rFonts w:asciiTheme="minorHAnsi" w:hAnsiTheme="minorHAnsi"/>
          <w:lang w:val="af-ZA"/>
        </w:rPr>
      </w:pPr>
    </w:p>
  </w:footnote>
  <w:footnote w:id="2">
    <w:p w14:paraId="3CBCB043" w14:textId="77777777" w:rsidR="00695415" w:rsidRPr="00D3436F" w:rsidRDefault="0069541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2DC2CC2A" w14:textId="77777777" w:rsidR="00695415" w:rsidRPr="00D3436F" w:rsidRDefault="00695415">
      <w:pPr>
        <w:pStyle w:val="FootnoteText"/>
        <w:rPr>
          <w:lang w:val="es-ES"/>
        </w:rPr>
      </w:pPr>
    </w:p>
  </w:footnote>
  <w:footnote w:id="3">
    <w:p w14:paraId="251F2839" w14:textId="77777777" w:rsidR="00695415" w:rsidRPr="008842CE" w:rsidRDefault="00695415" w:rsidP="003D2FE2">
      <w:pPr>
        <w:pStyle w:val="FootnoteText"/>
        <w:jc w:val="both"/>
      </w:pPr>
    </w:p>
  </w:footnote>
  <w:footnote w:id="4">
    <w:p w14:paraId="3756D8B1" w14:textId="77777777" w:rsidR="00695415" w:rsidRPr="00DE29C8" w:rsidRDefault="00695415" w:rsidP="00DE29C8">
      <w:pPr>
        <w:pStyle w:val="FootnoteText"/>
        <w:jc w:val="both"/>
        <w:rPr>
          <w:rFonts w:asciiTheme="minorHAnsi" w:hAnsiTheme="minorHAnsi"/>
        </w:rPr>
      </w:pPr>
    </w:p>
  </w:footnote>
  <w:footnote w:id="5">
    <w:p w14:paraId="19C3CACE" w14:textId="77777777" w:rsidR="00695415" w:rsidRPr="00E40AC8" w:rsidRDefault="00695415"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7B20" w14:textId="77777777" w:rsidR="00695415" w:rsidRDefault="00695415" w:rsidP="00BA7F74">
    <w:pPr>
      <w:ind w:firstLine="562"/>
      <w:contextualSpacing/>
      <w:jc w:val="right"/>
      <w:rPr>
        <w:rFonts w:ascii="GHEA Grapalat" w:hAnsi="GHEA Grapalat"/>
        <w:i/>
        <w:sz w:val="18"/>
      </w:rPr>
    </w:pPr>
    <w:r w:rsidRPr="00192EB1">
      <w:rPr>
        <w:rFonts w:ascii="GHEA Grapalat" w:hAnsi="GHEA Grapalat"/>
        <w:i/>
        <w:sz w:val="18"/>
      </w:rPr>
      <w:t>Неофициальный перевод*</w:t>
    </w:r>
  </w:p>
  <w:p w14:paraId="5DE5245C" w14:textId="77777777" w:rsidR="00695415" w:rsidRDefault="006954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0B35AF"/>
    <w:multiLevelType w:val="hybridMultilevel"/>
    <w:tmpl w:val="67906F98"/>
    <w:lvl w:ilvl="0" w:tplc="20907A0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2151565"/>
    <w:multiLevelType w:val="multilevel"/>
    <w:tmpl w:val="04A48508"/>
    <w:lvl w:ilvl="0">
      <w:start w:val="3"/>
      <w:numFmt w:val="decimal"/>
      <w:lvlText w:val="%1"/>
      <w:lvlJc w:val="left"/>
      <w:pPr>
        <w:ind w:left="360" w:hanging="360"/>
      </w:pPr>
      <w:rPr>
        <w:rFonts w:eastAsia="Tahoma" w:cs="Tahoma" w:hint="default"/>
      </w:rPr>
    </w:lvl>
    <w:lvl w:ilvl="1">
      <w:start w:val="1"/>
      <w:numFmt w:val="decimal"/>
      <w:lvlText w:val="%1.%2"/>
      <w:lvlJc w:val="left"/>
      <w:pPr>
        <w:ind w:left="1080" w:hanging="360"/>
      </w:pPr>
      <w:rPr>
        <w:rFonts w:eastAsia="Tahoma" w:cs="Tahoma" w:hint="default"/>
      </w:rPr>
    </w:lvl>
    <w:lvl w:ilvl="2">
      <w:start w:val="1"/>
      <w:numFmt w:val="decimal"/>
      <w:lvlText w:val="%1.%2.%3"/>
      <w:lvlJc w:val="left"/>
      <w:pPr>
        <w:ind w:left="2160" w:hanging="720"/>
      </w:pPr>
      <w:rPr>
        <w:rFonts w:eastAsia="Tahoma" w:cs="Tahoma" w:hint="default"/>
      </w:rPr>
    </w:lvl>
    <w:lvl w:ilvl="3">
      <w:start w:val="1"/>
      <w:numFmt w:val="decimal"/>
      <w:lvlText w:val="%1.%2.%3.%4"/>
      <w:lvlJc w:val="left"/>
      <w:pPr>
        <w:ind w:left="3240" w:hanging="1080"/>
      </w:pPr>
      <w:rPr>
        <w:rFonts w:eastAsia="Tahoma" w:cs="Tahoma" w:hint="default"/>
      </w:rPr>
    </w:lvl>
    <w:lvl w:ilvl="4">
      <w:start w:val="1"/>
      <w:numFmt w:val="decimal"/>
      <w:lvlText w:val="%1.%2.%3.%4.%5"/>
      <w:lvlJc w:val="left"/>
      <w:pPr>
        <w:ind w:left="3960" w:hanging="1080"/>
      </w:pPr>
      <w:rPr>
        <w:rFonts w:eastAsia="Tahoma" w:cs="Tahoma" w:hint="default"/>
      </w:rPr>
    </w:lvl>
    <w:lvl w:ilvl="5">
      <w:start w:val="1"/>
      <w:numFmt w:val="decimal"/>
      <w:lvlText w:val="%1.%2.%3.%4.%5.%6"/>
      <w:lvlJc w:val="left"/>
      <w:pPr>
        <w:ind w:left="5040" w:hanging="1440"/>
      </w:pPr>
      <w:rPr>
        <w:rFonts w:eastAsia="Tahoma" w:cs="Tahoma" w:hint="default"/>
      </w:rPr>
    </w:lvl>
    <w:lvl w:ilvl="6">
      <w:start w:val="1"/>
      <w:numFmt w:val="decimal"/>
      <w:lvlText w:val="%1.%2.%3.%4.%5.%6.%7"/>
      <w:lvlJc w:val="left"/>
      <w:pPr>
        <w:ind w:left="5760" w:hanging="1440"/>
      </w:pPr>
      <w:rPr>
        <w:rFonts w:eastAsia="Tahoma" w:cs="Tahoma" w:hint="default"/>
      </w:rPr>
    </w:lvl>
    <w:lvl w:ilvl="7">
      <w:start w:val="1"/>
      <w:numFmt w:val="decimal"/>
      <w:lvlText w:val="%1.%2.%3.%4.%5.%6.%7.%8"/>
      <w:lvlJc w:val="left"/>
      <w:pPr>
        <w:ind w:left="6840" w:hanging="1800"/>
      </w:pPr>
      <w:rPr>
        <w:rFonts w:eastAsia="Tahoma" w:cs="Tahoma" w:hint="default"/>
      </w:rPr>
    </w:lvl>
    <w:lvl w:ilvl="8">
      <w:start w:val="1"/>
      <w:numFmt w:val="decimal"/>
      <w:lvlText w:val="%1.%2.%3.%4.%5.%6.%7.%8.%9"/>
      <w:lvlJc w:val="left"/>
      <w:pPr>
        <w:ind w:left="7560" w:hanging="1800"/>
      </w:pPr>
      <w:rPr>
        <w:rFonts w:eastAsia="Tahoma" w:cs="Tahoma"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59310D"/>
    <w:multiLevelType w:val="hybridMultilevel"/>
    <w:tmpl w:val="0388E4EE"/>
    <w:lvl w:ilvl="0" w:tplc="0409000D">
      <w:start w:val="1"/>
      <w:numFmt w:val="bullet"/>
      <w:lvlText w:val=""/>
      <w:lvlJc w:val="left"/>
      <w:pPr>
        <w:ind w:left="998" w:hanging="360"/>
      </w:pPr>
      <w:rPr>
        <w:rFonts w:ascii="Wingdings" w:hAnsi="Wingdings" w:hint="default"/>
      </w:rPr>
    </w:lvl>
    <w:lvl w:ilvl="1" w:tplc="04090003" w:tentative="1">
      <w:start w:val="1"/>
      <w:numFmt w:val="bullet"/>
      <w:lvlText w:val="o"/>
      <w:lvlJc w:val="left"/>
      <w:pPr>
        <w:ind w:left="1718" w:hanging="360"/>
      </w:pPr>
      <w:rPr>
        <w:rFonts w:ascii="Courier New" w:hAnsi="Courier New" w:cs="Courier New" w:hint="default"/>
      </w:rPr>
    </w:lvl>
    <w:lvl w:ilvl="2" w:tplc="04090005" w:tentative="1">
      <w:start w:val="1"/>
      <w:numFmt w:val="bullet"/>
      <w:lvlText w:val=""/>
      <w:lvlJc w:val="left"/>
      <w:pPr>
        <w:ind w:left="2438" w:hanging="360"/>
      </w:pPr>
      <w:rPr>
        <w:rFonts w:ascii="Wingdings" w:hAnsi="Wingdings" w:hint="default"/>
      </w:rPr>
    </w:lvl>
    <w:lvl w:ilvl="3" w:tplc="04090001" w:tentative="1">
      <w:start w:val="1"/>
      <w:numFmt w:val="bullet"/>
      <w:lvlText w:val=""/>
      <w:lvlJc w:val="left"/>
      <w:pPr>
        <w:ind w:left="3158" w:hanging="360"/>
      </w:pPr>
      <w:rPr>
        <w:rFonts w:ascii="Symbol" w:hAnsi="Symbol" w:hint="default"/>
      </w:rPr>
    </w:lvl>
    <w:lvl w:ilvl="4" w:tplc="04090003" w:tentative="1">
      <w:start w:val="1"/>
      <w:numFmt w:val="bullet"/>
      <w:lvlText w:val="o"/>
      <w:lvlJc w:val="left"/>
      <w:pPr>
        <w:ind w:left="3878" w:hanging="360"/>
      </w:pPr>
      <w:rPr>
        <w:rFonts w:ascii="Courier New" w:hAnsi="Courier New" w:cs="Courier New" w:hint="default"/>
      </w:rPr>
    </w:lvl>
    <w:lvl w:ilvl="5" w:tplc="04090005" w:tentative="1">
      <w:start w:val="1"/>
      <w:numFmt w:val="bullet"/>
      <w:lvlText w:val=""/>
      <w:lvlJc w:val="left"/>
      <w:pPr>
        <w:ind w:left="4598" w:hanging="360"/>
      </w:pPr>
      <w:rPr>
        <w:rFonts w:ascii="Wingdings" w:hAnsi="Wingdings" w:hint="default"/>
      </w:rPr>
    </w:lvl>
    <w:lvl w:ilvl="6" w:tplc="04090001" w:tentative="1">
      <w:start w:val="1"/>
      <w:numFmt w:val="bullet"/>
      <w:lvlText w:val=""/>
      <w:lvlJc w:val="left"/>
      <w:pPr>
        <w:ind w:left="5318" w:hanging="360"/>
      </w:pPr>
      <w:rPr>
        <w:rFonts w:ascii="Symbol" w:hAnsi="Symbol" w:hint="default"/>
      </w:rPr>
    </w:lvl>
    <w:lvl w:ilvl="7" w:tplc="04090003" w:tentative="1">
      <w:start w:val="1"/>
      <w:numFmt w:val="bullet"/>
      <w:lvlText w:val="o"/>
      <w:lvlJc w:val="left"/>
      <w:pPr>
        <w:ind w:left="6038" w:hanging="360"/>
      </w:pPr>
      <w:rPr>
        <w:rFonts w:ascii="Courier New" w:hAnsi="Courier New" w:cs="Courier New" w:hint="default"/>
      </w:rPr>
    </w:lvl>
    <w:lvl w:ilvl="8" w:tplc="04090005" w:tentative="1">
      <w:start w:val="1"/>
      <w:numFmt w:val="bullet"/>
      <w:lvlText w:val=""/>
      <w:lvlJc w:val="left"/>
      <w:pPr>
        <w:ind w:left="6758" w:hanging="360"/>
      </w:pPr>
      <w:rPr>
        <w:rFonts w:ascii="Wingdings" w:hAnsi="Wingdings" w:hint="default"/>
      </w:rPr>
    </w:lvl>
  </w:abstractNum>
  <w:abstractNum w:abstractNumId="6" w15:restartNumberingAfterBreak="0">
    <w:nsid w:val="0F380076"/>
    <w:multiLevelType w:val="hybridMultilevel"/>
    <w:tmpl w:val="AB78B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94D4FA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88A1C89"/>
    <w:multiLevelType w:val="hybridMultilevel"/>
    <w:tmpl w:val="88BAC58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2055037B"/>
    <w:multiLevelType w:val="hybridMultilevel"/>
    <w:tmpl w:val="76284E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9D271B"/>
    <w:multiLevelType w:val="multilevel"/>
    <w:tmpl w:val="DD2EAB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58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824569"/>
    <w:multiLevelType w:val="hybridMultilevel"/>
    <w:tmpl w:val="37E6D99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4" w15:restartNumberingAfterBreak="0">
    <w:nsid w:val="2E6222B9"/>
    <w:multiLevelType w:val="hybridMultilevel"/>
    <w:tmpl w:val="AA167C9C"/>
    <w:lvl w:ilvl="0" w:tplc="318C1AB8">
      <w:start w:val="1"/>
      <w:numFmt w:val="decimal"/>
      <w:lvlText w:val="%1."/>
      <w:lvlJc w:val="left"/>
      <w:pPr>
        <w:ind w:left="1260" w:hanging="360"/>
      </w:pPr>
      <w:rPr>
        <w:rFonts w:eastAsiaTheme="minorEastAsia" w:cs="Sylfae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6A065AC"/>
    <w:multiLevelType w:val="multilevel"/>
    <w:tmpl w:val="6B7C10BE"/>
    <w:lvl w:ilvl="0">
      <w:start w:val="1"/>
      <w:numFmt w:val="decimal"/>
      <w:lvlText w:val="%1."/>
      <w:lvlJc w:val="left"/>
      <w:pPr>
        <w:ind w:left="450" w:hanging="450"/>
      </w:pPr>
      <w:rPr>
        <w:rFonts w:hint="default"/>
      </w:rPr>
    </w:lvl>
    <w:lvl w:ilvl="1">
      <w:start w:val="9"/>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3D6E3D"/>
    <w:multiLevelType w:val="hybridMultilevel"/>
    <w:tmpl w:val="C89A4856"/>
    <w:lvl w:ilvl="0" w:tplc="1C684574">
      <w:start w:val="580"/>
      <w:numFmt w:val="bullet"/>
      <w:lvlText w:val="-"/>
      <w:lvlJc w:val="left"/>
      <w:pPr>
        <w:ind w:left="450" w:hanging="360"/>
      </w:pPr>
      <w:rPr>
        <w:rFonts w:ascii="GHEA Grapalat" w:eastAsia="MS Mincho" w:hAnsi="GHEA Grapalat"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384F6A64"/>
    <w:multiLevelType w:val="multilevel"/>
    <w:tmpl w:val="857692D4"/>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8D6F27"/>
    <w:multiLevelType w:val="hybridMultilevel"/>
    <w:tmpl w:val="72D6E314"/>
    <w:lvl w:ilvl="0" w:tplc="04090001">
      <w:start w:val="1"/>
      <w:numFmt w:val="bullet"/>
      <w:lvlText w:val=""/>
      <w:lvlJc w:val="left"/>
      <w:pPr>
        <w:ind w:left="278" w:hanging="360"/>
      </w:pPr>
      <w:rPr>
        <w:rFonts w:ascii="Symbol" w:hAnsi="Symbol" w:hint="default"/>
      </w:rPr>
    </w:lvl>
    <w:lvl w:ilvl="1" w:tplc="04090003" w:tentative="1">
      <w:start w:val="1"/>
      <w:numFmt w:val="bullet"/>
      <w:lvlText w:val="o"/>
      <w:lvlJc w:val="left"/>
      <w:pPr>
        <w:ind w:left="998" w:hanging="360"/>
      </w:pPr>
      <w:rPr>
        <w:rFonts w:ascii="Courier New" w:hAnsi="Courier New" w:cs="Courier New" w:hint="default"/>
      </w:rPr>
    </w:lvl>
    <w:lvl w:ilvl="2" w:tplc="04090005" w:tentative="1">
      <w:start w:val="1"/>
      <w:numFmt w:val="bullet"/>
      <w:lvlText w:val=""/>
      <w:lvlJc w:val="left"/>
      <w:pPr>
        <w:ind w:left="1718" w:hanging="360"/>
      </w:pPr>
      <w:rPr>
        <w:rFonts w:ascii="Wingdings" w:hAnsi="Wingdings" w:hint="default"/>
      </w:rPr>
    </w:lvl>
    <w:lvl w:ilvl="3" w:tplc="04090001" w:tentative="1">
      <w:start w:val="1"/>
      <w:numFmt w:val="bullet"/>
      <w:lvlText w:val=""/>
      <w:lvlJc w:val="left"/>
      <w:pPr>
        <w:ind w:left="2438" w:hanging="360"/>
      </w:pPr>
      <w:rPr>
        <w:rFonts w:ascii="Symbol" w:hAnsi="Symbol" w:hint="default"/>
      </w:rPr>
    </w:lvl>
    <w:lvl w:ilvl="4" w:tplc="04090003" w:tentative="1">
      <w:start w:val="1"/>
      <w:numFmt w:val="bullet"/>
      <w:lvlText w:val="o"/>
      <w:lvlJc w:val="left"/>
      <w:pPr>
        <w:ind w:left="3158" w:hanging="360"/>
      </w:pPr>
      <w:rPr>
        <w:rFonts w:ascii="Courier New" w:hAnsi="Courier New" w:cs="Courier New" w:hint="default"/>
      </w:rPr>
    </w:lvl>
    <w:lvl w:ilvl="5" w:tplc="04090005" w:tentative="1">
      <w:start w:val="1"/>
      <w:numFmt w:val="bullet"/>
      <w:lvlText w:val=""/>
      <w:lvlJc w:val="left"/>
      <w:pPr>
        <w:ind w:left="3878" w:hanging="360"/>
      </w:pPr>
      <w:rPr>
        <w:rFonts w:ascii="Wingdings" w:hAnsi="Wingdings" w:hint="default"/>
      </w:rPr>
    </w:lvl>
    <w:lvl w:ilvl="6" w:tplc="04090001" w:tentative="1">
      <w:start w:val="1"/>
      <w:numFmt w:val="bullet"/>
      <w:lvlText w:val=""/>
      <w:lvlJc w:val="left"/>
      <w:pPr>
        <w:ind w:left="4598" w:hanging="360"/>
      </w:pPr>
      <w:rPr>
        <w:rFonts w:ascii="Symbol" w:hAnsi="Symbol" w:hint="default"/>
      </w:rPr>
    </w:lvl>
    <w:lvl w:ilvl="7" w:tplc="04090003" w:tentative="1">
      <w:start w:val="1"/>
      <w:numFmt w:val="bullet"/>
      <w:lvlText w:val="o"/>
      <w:lvlJc w:val="left"/>
      <w:pPr>
        <w:ind w:left="5318" w:hanging="360"/>
      </w:pPr>
      <w:rPr>
        <w:rFonts w:ascii="Courier New" w:hAnsi="Courier New" w:cs="Courier New" w:hint="default"/>
      </w:rPr>
    </w:lvl>
    <w:lvl w:ilvl="8" w:tplc="04090005" w:tentative="1">
      <w:start w:val="1"/>
      <w:numFmt w:val="bullet"/>
      <w:lvlText w:val=""/>
      <w:lvlJc w:val="left"/>
      <w:pPr>
        <w:ind w:left="6038" w:hanging="360"/>
      </w:pPr>
      <w:rPr>
        <w:rFonts w:ascii="Wingdings" w:hAnsi="Wingdings" w:hint="default"/>
      </w:rPr>
    </w:lvl>
  </w:abstractNum>
  <w:abstractNum w:abstractNumId="19" w15:restartNumberingAfterBreak="0">
    <w:nsid w:val="4A6A0280"/>
    <w:multiLevelType w:val="multilevel"/>
    <w:tmpl w:val="2B2C8D82"/>
    <w:lvl w:ilvl="0">
      <w:start w:val="1"/>
      <w:numFmt w:val="decimal"/>
      <w:lvlText w:val="%1."/>
      <w:lvlJc w:val="left"/>
      <w:pPr>
        <w:ind w:left="450" w:hanging="450"/>
      </w:pPr>
      <w:rPr>
        <w:rFonts w:cs="Times New Roman" w:hint="default"/>
      </w:rPr>
    </w:lvl>
    <w:lvl w:ilvl="1">
      <w:start w:val="8"/>
      <w:numFmt w:val="decimal"/>
      <w:lvlText w:val="%1.%2."/>
      <w:lvlJc w:val="left"/>
      <w:pPr>
        <w:ind w:left="736" w:hanging="450"/>
      </w:pPr>
      <w:rPr>
        <w:rFonts w:cs="Times New Roman" w:hint="default"/>
        <w:b/>
      </w:rPr>
    </w:lvl>
    <w:lvl w:ilvl="2">
      <w:start w:val="2"/>
      <w:numFmt w:val="decimal"/>
      <w:lvlText w:val="%1.%2.%3."/>
      <w:lvlJc w:val="left"/>
      <w:pPr>
        <w:ind w:left="1292" w:hanging="720"/>
      </w:pPr>
      <w:rPr>
        <w:rFonts w:cs="Times New Roman" w:hint="default"/>
      </w:rPr>
    </w:lvl>
    <w:lvl w:ilvl="3">
      <w:start w:val="1"/>
      <w:numFmt w:val="decimal"/>
      <w:lvlText w:val="%1.%2.%3.%4."/>
      <w:lvlJc w:val="left"/>
      <w:pPr>
        <w:ind w:left="1578" w:hanging="720"/>
      </w:pPr>
      <w:rPr>
        <w:rFonts w:cs="Times New Roman" w:hint="default"/>
      </w:rPr>
    </w:lvl>
    <w:lvl w:ilvl="4">
      <w:start w:val="1"/>
      <w:numFmt w:val="decimal"/>
      <w:lvlText w:val="%1.%2.%3.%4.%5."/>
      <w:lvlJc w:val="left"/>
      <w:pPr>
        <w:ind w:left="2224" w:hanging="1080"/>
      </w:pPr>
      <w:rPr>
        <w:rFonts w:cs="Times New Roman" w:hint="default"/>
      </w:rPr>
    </w:lvl>
    <w:lvl w:ilvl="5">
      <w:start w:val="1"/>
      <w:numFmt w:val="decimal"/>
      <w:lvlText w:val="%1.%2.%3.%4.%5.%6."/>
      <w:lvlJc w:val="left"/>
      <w:pPr>
        <w:ind w:left="2510" w:hanging="1080"/>
      </w:pPr>
      <w:rPr>
        <w:rFonts w:cs="Times New Roman" w:hint="default"/>
      </w:rPr>
    </w:lvl>
    <w:lvl w:ilvl="6">
      <w:start w:val="1"/>
      <w:numFmt w:val="decimal"/>
      <w:lvlText w:val="%1.%2.%3.%4.%5.%6.%7."/>
      <w:lvlJc w:val="left"/>
      <w:pPr>
        <w:ind w:left="2796" w:hanging="1080"/>
      </w:pPr>
      <w:rPr>
        <w:rFonts w:cs="Times New Roman" w:hint="default"/>
      </w:rPr>
    </w:lvl>
    <w:lvl w:ilvl="7">
      <w:start w:val="1"/>
      <w:numFmt w:val="decimal"/>
      <w:lvlText w:val="%1.%2.%3.%4.%5.%6.%7.%8."/>
      <w:lvlJc w:val="left"/>
      <w:pPr>
        <w:ind w:left="3442" w:hanging="1440"/>
      </w:pPr>
      <w:rPr>
        <w:rFonts w:cs="Times New Roman" w:hint="default"/>
      </w:rPr>
    </w:lvl>
    <w:lvl w:ilvl="8">
      <w:start w:val="1"/>
      <w:numFmt w:val="decimal"/>
      <w:lvlText w:val="%1.%2.%3.%4.%5.%6.%7.%8.%9."/>
      <w:lvlJc w:val="left"/>
      <w:pPr>
        <w:ind w:left="3728" w:hanging="1440"/>
      </w:pPr>
      <w:rPr>
        <w:rFonts w:cs="Times New Roman" w:hint="default"/>
      </w:rPr>
    </w:lvl>
  </w:abstractNum>
  <w:abstractNum w:abstractNumId="20" w15:restartNumberingAfterBreak="0">
    <w:nsid w:val="4FFF2DE4"/>
    <w:multiLevelType w:val="hybridMultilevel"/>
    <w:tmpl w:val="80282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59363F2B"/>
    <w:multiLevelType w:val="multilevel"/>
    <w:tmpl w:val="1048F1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9CF2EB0"/>
    <w:multiLevelType w:val="multilevel"/>
    <w:tmpl w:val="C4B04EEA"/>
    <w:lvl w:ilvl="0">
      <w:start w:val="1"/>
      <w:numFmt w:val="decimal"/>
      <w:lvlText w:val="%1."/>
      <w:lvlJc w:val="left"/>
      <w:pPr>
        <w:ind w:left="930" w:hanging="39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08C1637"/>
    <w:multiLevelType w:val="hybridMultilevel"/>
    <w:tmpl w:val="F9A0FC50"/>
    <w:lvl w:ilvl="0" w:tplc="EFC88F10">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9" w15:restartNumberingAfterBreak="0">
    <w:nsid w:val="630175DB"/>
    <w:multiLevelType w:val="hybridMultilevel"/>
    <w:tmpl w:val="C8749F68"/>
    <w:lvl w:ilvl="0" w:tplc="C0F870B8">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30A3FD3"/>
    <w:multiLevelType w:val="hybridMultilevel"/>
    <w:tmpl w:val="EAE62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4B0A26"/>
    <w:multiLevelType w:val="hybridMultilevel"/>
    <w:tmpl w:val="458A11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1017BF"/>
    <w:multiLevelType w:val="multilevel"/>
    <w:tmpl w:val="24BC939E"/>
    <w:lvl w:ilvl="0">
      <w:start w:val="1"/>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F550F5"/>
    <w:multiLevelType w:val="multilevel"/>
    <w:tmpl w:val="1446101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69F524D8"/>
    <w:multiLevelType w:val="hybridMultilevel"/>
    <w:tmpl w:val="10CA9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A9D5AA3"/>
    <w:multiLevelType w:val="hybridMultilevel"/>
    <w:tmpl w:val="9C8E816C"/>
    <w:lvl w:ilvl="0" w:tplc="52A01A4E">
      <w:start w:val="1"/>
      <w:numFmt w:val="decimal"/>
      <w:lvlText w:val="%1."/>
      <w:lvlJc w:val="left"/>
      <w:pPr>
        <w:ind w:left="930" w:hanging="39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CE847FB"/>
    <w:multiLevelType w:val="hybridMultilevel"/>
    <w:tmpl w:val="43626BFC"/>
    <w:lvl w:ilvl="0" w:tplc="20907A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656A93"/>
    <w:multiLevelType w:val="hybridMultilevel"/>
    <w:tmpl w:val="D34EF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5E4BC4"/>
    <w:multiLevelType w:val="multilevel"/>
    <w:tmpl w:val="D9B0D128"/>
    <w:lvl w:ilvl="0">
      <w:start w:val="1"/>
      <w:numFmt w:val="decimal"/>
      <w:lvlText w:val="%1."/>
      <w:lvlJc w:val="left"/>
      <w:pPr>
        <w:ind w:left="405" w:hanging="405"/>
      </w:pPr>
      <w:rPr>
        <w:rFonts w:cs="Times New Roman" w:hint="default"/>
      </w:rPr>
    </w:lvl>
    <w:lvl w:ilvl="1">
      <w:start w:val="1"/>
      <w:numFmt w:val="decimal"/>
      <w:lvlText w:val="%1.%2."/>
      <w:lvlJc w:val="left"/>
      <w:pPr>
        <w:ind w:left="646" w:hanging="405"/>
      </w:pPr>
      <w:rPr>
        <w:rFonts w:cs="Times New Roman" w:hint="default"/>
      </w:rPr>
    </w:lvl>
    <w:lvl w:ilvl="2">
      <w:start w:val="1"/>
      <w:numFmt w:val="decimal"/>
      <w:lvlText w:val="%1.%2.%3."/>
      <w:lvlJc w:val="left"/>
      <w:pPr>
        <w:ind w:left="1202" w:hanging="720"/>
      </w:pPr>
      <w:rPr>
        <w:rFonts w:cs="Times New Roman" w:hint="default"/>
      </w:rPr>
    </w:lvl>
    <w:lvl w:ilvl="3">
      <w:start w:val="1"/>
      <w:numFmt w:val="decimal"/>
      <w:lvlText w:val="%1.%2.%3.%4."/>
      <w:lvlJc w:val="left"/>
      <w:pPr>
        <w:ind w:left="1443" w:hanging="720"/>
      </w:pPr>
      <w:rPr>
        <w:rFonts w:cs="Times New Roman" w:hint="default"/>
      </w:rPr>
    </w:lvl>
    <w:lvl w:ilvl="4">
      <w:start w:val="1"/>
      <w:numFmt w:val="decimal"/>
      <w:lvlText w:val="%1.%2.%3.%4.%5."/>
      <w:lvlJc w:val="left"/>
      <w:pPr>
        <w:ind w:left="1684" w:hanging="720"/>
      </w:pPr>
      <w:rPr>
        <w:rFonts w:cs="Times New Roman" w:hint="default"/>
      </w:rPr>
    </w:lvl>
    <w:lvl w:ilvl="5">
      <w:start w:val="1"/>
      <w:numFmt w:val="decimal"/>
      <w:lvlText w:val="%1.%2.%3.%4.%5.%6."/>
      <w:lvlJc w:val="left"/>
      <w:pPr>
        <w:ind w:left="2285" w:hanging="1080"/>
      </w:pPr>
      <w:rPr>
        <w:rFonts w:cs="Times New Roman" w:hint="default"/>
      </w:rPr>
    </w:lvl>
    <w:lvl w:ilvl="6">
      <w:start w:val="1"/>
      <w:numFmt w:val="decimal"/>
      <w:lvlText w:val="%1.%2.%3.%4.%5.%6.%7."/>
      <w:lvlJc w:val="left"/>
      <w:pPr>
        <w:ind w:left="2526" w:hanging="1080"/>
      </w:pPr>
      <w:rPr>
        <w:rFonts w:cs="Times New Roman" w:hint="default"/>
      </w:rPr>
    </w:lvl>
    <w:lvl w:ilvl="7">
      <w:start w:val="1"/>
      <w:numFmt w:val="decimal"/>
      <w:lvlText w:val="%1.%2.%3.%4.%5.%6.%7.%8."/>
      <w:lvlJc w:val="left"/>
      <w:pPr>
        <w:ind w:left="2767" w:hanging="1080"/>
      </w:pPr>
      <w:rPr>
        <w:rFonts w:cs="Times New Roman" w:hint="default"/>
      </w:rPr>
    </w:lvl>
    <w:lvl w:ilvl="8">
      <w:start w:val="1"/>
      <w:numFmt w:val="decimal"/>
      <w:lvlText w:val="%1.%2.%3.%4.%5.%6.%7.%8.%9."/>
      <w:lvlJc w:val="left"/>
      <w:pPr>
        <w:ind w:left="3368" w:hanging="1440"/>
      </w:pPr>
      <w:rPr>
        <w:rFonts w:cs="Times New Roman" w:hint="default"/>
      </w:rPr>
    </w:lvl>
  </w:abstractNum>
  <w:abstractNum w:abstractNumId="40" w15:restartNumberingAfterBreak="0">
    <w:nsid w:val="76A971EB"/>
    <w:multiLevelType w:val="multilevel"/>
    <w:tmpl w:val="2A7885EE"/>
    <w:lvl w:ilvl="0">
      <w:start w:val="1"/>
      <w:numFmt w:val="decimal"/>
      <w:lvlText w:val="%1."/>
      <w:lvlJc w:val="left"/>
      <w:pPr>
        <w:ind w:left="720" w:hanging="360"/>
      </w:pPr>
      <w:rPr>
        <w:u w:val="none"/>
        <w:lang w:val="hy-AM"/>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76CD5C69"/>
    <w:multiLevelType w:val="hybridMultilevel"/>
    <w:tmpl w:val="D83A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B422C2"/>
    <w:multiLevelType w:val="multilevel"/>
    <w:tmpl w:val="4CF4B932"/>
    <w:lvl w:ilvl="0">
      <w:start w:val="8"/>
      <w:numFmt w:val="decimal"/>
      <w:lvlText w:val="%1"/>
      <w:lvlJc w:val="left"/>
      <w:pPr>
        <w:ind w:left="990" w:hanging="360"/>
      </w:pPr>
      <w:rPr>
        <w:rFonts w:eastAsia="Tahoma" w:cs="Tahoma" w:hint="default"/>
      </w:rPr>
    </w:lvl>
    <w:lvl w:ilvl="1">
      <w:start w:val="1"/>
      <w:numFmt w:val="decimal"/>
      <w:lvlText w:val="%1.%2"/>
      <w:lvlJc w:val="left"/>
      <w:pPr>
        <w:ind w:left="1080" w:hanging="360"/>
      </w:pPr>
      <w:rPr>
        <w:rFonts w:eastAsia="Tahoma" w:cs="Tahoma" w:hint="default"/>
      </w:rPr>
    </w:lvl>
    <w:lvl w:ilvl="2">
      <w:start w:val="1"/>
      <w:numFmt w:val="decimal"/>
      <w:lvlText w:val="%1.%2.%3"/>
      <w:lvlJc w:val="left"/>
      <w:pPr>
        <w:ind w:left="2160" w:hanging="720"/>
      </w:pPr>
      <w:rPr>
        <w:rFonts w:eastAsia="Tahoma" w:cs="Tahoma" w:hint="default"/>
      </w:rPr>
    </w:lvl>
    <w:lvl w:ilvl="3">
      <w:start w:val="1"/>
      <w:numFmt w:val="decimal"/>
      <w:lvlText w:val="%1.%2.%3.%4"/>
      <w:lvlJc w:val="left"/>
      <w:pPr>
        <w:ind w:left="3240" w:hanging="1080"/>
      </w:pPr>
      <w:rPr>
        <w:rFonts w:eastAsia="Tahoma" w:cs="Tahoma" w:hint="default"/>
      </w:rPr>
    </w:lvl>
    <w:lvl w:ilvl="4">
      <w:start w:val="1"/>
      <w:numFmt w:val="decimal"/>
      <w:lvlText w:val="%1.%2.%3.%4.%5"/>
      <w:lvlJc w:val="left"/>
      <w:pPr>
        <w:ind w:left="3960" w:hanging="1080"/>
      </w:pPr>
      <w:rPr>
        <w:rFonts w:eastAsia="Tahoma" w:cs="Tahoma" w:hint="default"/>
      </w:rPr>
    </w:lvl>
    <w:lvl w:ilvl="5">
      <w:start w:val="1"/>
      <w:numFmt w:val="decimal"/>
      <w:lvlText w:val="%1.%2.%3.%4.%5.%6"/>
      <w:lvlJc w:val="left"/>
      <w:pPr>
        <w:ind w:left="5040" w:hanging="1440"/>
      </w:pPr>
      <w:rPr>
        <w:rFonts w:eastAsia="Tahoma" w:cs="Tahoma" w:hint="default"/>
      </w:rPr>
    </w:lvl>
    <w:lvl w:ilvl="6">
      <w:start w:val="1"/>
      <w:numFmt w:val="decimal"/>
      <w:lvlText w:val="%1.%2.%3.%4.%5.%6.%7"/>
      <w:lvlJc w:val="left"/>
      <w:pPr>
        <w:ind w:left="5760" w:hanging="1440"/>
      </w:pPr>
      <w:rPr>
        <w:rFonts w:eastAsia="Tahoma" w:cs="Tahoma" w:hint="default"/>
      </w:rPr>
    </w:lvl>
    <w:lvl w:ilvl="7">
      <w:start w:val="1"/>
      <w:numFmt w:val="decimal"/>
      <w:lvlText w:val="%1.%2.%3.%4.%5.%6.%7.%8"/>
      <w:lvlJc w:val="left"/>
      <w:pPr>
        <w:ind w:left="6840" w:hanging="1800"/>
      </w:pPr>
      <w:rPr>
        <w:rFonts w:eastAsia="Tahoma" w:cs="Tahoma" w:hint="default"/>
      </w:rPr>
    </w:lvl>
    <w:lvl w:ilvl="8">
      <w:start w:val="1"/>
      <w:numFmt w:val="decimal"/>
      <w:lvlText w:val="%1.%2.%3.%4.%5.%6.%7.%8.%9"/>
      <w:lvlJc w:val="left"/>
      <w:pPr>
        <w:ind w:left="7560" w:hanging="1800"/>
      </w:pPr>
      <w:rPr>
        <w:rFonts w:eastAsia="Tahoma" w:cs="Tahoma" w:hint="default"/>
      </w:rPr>
    </w:lvl>
  </w:abstractNum>
  <w:abstractNum w:abstractNumId="43" w15:restartNumberingAfterBreak="0">
    <w:nsid w:val="7E8F115D"/>
    <w:multiLevelType w:val="hybridMultilevel"/>
    <w:tmpl w:val="B1963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2E5640"/>
    <w:multiLevelType w:val="hybridMultilevel"/>
    <w:tmpl w:val="488A3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4"/>
  </w:num>
  <w:num w:numId="4">
    <w:abstractNumId w:val="3"/>
  </w:num>
  <w:num w:numId="5">
    <w:abstractNumId w:val="0"/>
  </w:num>
  <w:num w:numId="6">
    <w:abstractNumId w:val="8"/>
  </w:num>
  <w:num w:numId="7">
    <w:abstractNumId w:val="31"/>
  </w:num>
  <w:num w:numId="8">
    <w:abstractNumId w:val="26"/>
  </w:num>
  <w:num w:numId="9">
    <w:abstractNumId w:val="27"/>
  </w:num>
  <w:num w:numId="10">
    <w:abstractNumId w:val="22"/>
  </w:num>
  <w:num w:numId="11">
    <w:abstractNumId w:val="28"/>
  </w:num>
  <w:num w:numId="12">
    <w:abstractNumId w:val="9"/>
  </w:num>
  <w:num w:numId="13">
    <w:abstractNumId w:val="35"/>
  </w:num>
  <w:num w:numId="14">
    <w:abstractNumId w:val="40"/>
  </w:num>
  <w:num w:numId="15">
    <w:abstractNumId w:val="11"/>
  </w:num>
  <w:num w:numId="16">
    <w:abstractNumId w:val="10"/>
  </w:num>
  <w:num w:numId="17">
    <w:abstractNumId w:val="23"/>
  </w:num>
  <w:num w:numId="18">
    <w:abstractNumId w:val="43"/>
  </w:num>
  <w:num w:numId="19">
    <w:abstractNumId w:val="6"/>
  </w:num>
  <w:num w:numId="20">
    <w:abstractNumId w:val="34"/>
  </w:num>
  <w:num w:numId="21">
    <w:abstractNumId w:val="2"/>
  </w:num>
  <w:num w:numId="22">
    <w:abstractNumId w:val="42"/>
  </w:num>
  <w:num w:numId="23">
    <w:abstractNumId w:val="38"/>
  </w:num>
  <w:num w:numId="24">
    <w:abstractNumId w:val="30"/>
  </w:num>
  <w:num w:numId="25">
    <w:abstractNumId w:val="44"/>
  </w:num>
  <w:num w:numId="26">
    <w:abstractNumId w:val="20"/>
  </w:num>
  <w:num w:numId="27">
    <w:abstractNumId w:val="37"/>
  </w:num>
  <w:num w:numId="28">
    <w:abstractNumId w:val="32"/>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1"/>
  </w:num>
  <w:num w:numId="32">
    <w:abstractNumId w:val="14"/>
  </w:num>
  <w:num w:numId="33">
    <w:abstractNumId w:val="36"/>
  </w:num>
  <w:num w:numId="34">
    <w:abstractNumId w:val="29"/>
  </w:num>
  <w:num w:numId="35">
    <w:abstractNumId w:val="24"/>
  </w:num>
  <w:num w:numId="36">
    <w:abstractNumId w:val="13"/>
  </w:num>
  <w:num w:numId="37">
    <w:abstractNumId w:val="19"/>
  </w:num>
  <w:num w:numId="38">
    <w:abstractNumId w:val="39"/>
  </w:num>
  <w:num w:numId="39">
    <w:abstractNumId w:val="15"/>
  </w:num>
  <w:num w:numId="40">
    <w:abstractNumId w:val="33"/>
  </w:num>
  <w:num w:numId="41">
    <w:abstractNumId w:val="17"/>
  </w:num>
  <w:num w:numId="42">
    <w:abstractNumId w:val="41"/>
  </w:num>
  <w:num w:numId="43">
    <w:abstractNumId w:val="18"/>
  </w:num>
  <w:num w:numId="44">
    <w:abstractNumId w:val="5"/>
  </w:num>
  <w:num w:numId="45">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07CDF"/>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BE2"/>
    <w:rsid w:val="00082DE0"/>
    <w:rsid w:val="00083558"/>
    <w:rsid w:val="00083AD4"/>
    <w:rsid w:val="000845F6"/>
    <w:rsid w:val="00084B51"/>
    <w:rsid w:val="00085931"/>
    <w:rsid w:val="000867BD"/>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2A7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1F4A"/>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25FC"/>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734"/>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0E0"/>
    <w:rsid w:val="002069C9"/>
    <w:rsid w:val="00206AF8"/>
    <w:rsid w:val="0020701A"/>
    <w:rsid w:val="00207098"/>
    <w:rsid w:val="00207490"/>
    <w:rsid w:val="002100B3"/>
    <w:rsid w:val="002101F2"/>
    <w:rsid w:val="00210BB3"/>
    <w:rsid w:val="00210F0C"/>
    <w:rsid w:val="00211425"/>
    <w:rsid w:val="002137E6"/>
    <w:rsid w:val="00213830"/>
    <w:rsid w:val="00213EB8"/>
    <w:rsid w:val="00214403"/>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464C1"/>
    <w:rsid w:val="0025016E"/>
    <w:rsid w:val="0025145E"/>
    <w:rsid w:val="00251577"/>
    <w:rsid w:val="00251CF9"/>
    <w:rsid w:val="00252C9C"/>
    <w:rsid w:val="00252CBE"/>
    <w:rsid w:val="002538E2"/>
    <w:rsid w:val="002542AE"/>
    <w:rsid w:val="00254A36"/>
    <w:rsid w:val="002554A3"/>
    <w:rsid w:val="002559B9"/>
    <w:rsid w:val="00255F74"/>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5986"/>
    <w:rsid w:val="00286CDB"/>
    <w:rsid w:val="0028726A"/>
    <w:rsid w:val="00287BD6"/>
    <w:rsid w:val="0029154A"/>
    <w:rsid w:val="00291919"/>
    <w:rsid w:val="00291EFF"/>
    <w:rsid w:val="002926D4"/>
    <w:rsid w:val="00293258"/>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739"/>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4E0"/>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4CE9"/>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457"/>
    <w:rsid w:val="003D290D"/>
    <w:rsid w:val="003D2FE2"/>
    <w:rsid w:val="003D3964"/>
    <w:rsid w:val="003D56A5"/>
    <w:rsid w:val="003D6DEB"/>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0B6C"/>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3F5"/>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3F7B"/>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85B"/>
    <w:rsid w:val="004F3B83"/>
    <w:rsid w:val="004F3C4E"/>
    <w:rsid w:val="004F4485"/>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5BDA"/>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7CC"/>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2F4D"/>
    <w:rsid w:val="0056331A"/>
    <w:rsid w:val="005639B0"/>
    <w:rsid w:val="00564454"/>
    <w:rsid w:val="005646FC"/>
    <w:rsid w:val="00564E3F"/>
    <w:rsid w:val="00565078"/>
    <w:rsid w:val="0056625A"/>
    <w:rsid w:val="00567040"/>
    <w:rsid w:val="00567245"/>
    <w:rsid w:val="00567893"/>
    <w:rsid w:val="00571554"/>
    <w:rsid w:val="005716B8"/>
    <w:rsid w:val="00571702"/>
    <w:rsid w:val="00571A30"/>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877B4"/>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3E1F"/>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8C"/>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2F6"/>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2E54"/>
    <w:rsid w:val="0065432F"/>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6A27"/>
    <w:rsid w:val="00677658"/>
    <w:rsid w:val="00677E00"/>
    <w:rsid w:val="00681F45"/>
    <w:rsid w:val="00682A27"/>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415"/>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A6D97"/>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63E3"/>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459"/>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4663"/>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4BB4"/>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4FE"/>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41"/>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C21"/>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288"/>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0B13"/>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930"/>
    <w:rsid w:val="00826E9C"/>
    <w:rsid w:val="00830036"/>
    <w:rsid w:val="00830445"/>
    <w:rsid w:val="00830AD3"/>
    <w:rsid w:val="00831C52"/>
    <w:rsid w:val="00831DC3"/>
    <w:rsid w:val="008326D8"/>
    <w:rsid w:val="0083296C"/>
    <w:rsid w:val="00833D4F"/>
    <w:rsid w:val="0083475E"/>
    <w:rsid w:val="008348C6"/>
    <w:rsid w:val="00834CD0"/>
    <w:rsid w:val="00835374"/>
    <w:rsid w:val="00835822"/>
    <w:rsid w:val="00835D8E"/>
    <w:rsid w:val="0083632B"/>
    <w:rsid w:val="00836400"/>
    <w:rsid w:val="008365E4"/>
    <w:rsid w:val="00836C9C"/>
    <w:rsid w:val="00837337"/>
    <w:rsid w:val="00837F16"/>
    <w:rsid w:val="00840327"/>
    <w:rsid w:val="00840B52"/>
    <w:rsid w:val="00840E10"/>
    <w:rsid w:val="00840FE0"/>
    <w:rsid w:val="00841C6F"/>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66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0AB"/>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0732"/>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3E41"/>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6F37"/>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3FB2"/>
    <w:rsid w:val="00914B4A"/>
    <w:rsid w:val="00915104"/>
    <w:rsid w:val="00915337"/>
    <w:rsid w:val="0091562B"/>
    <w:rsid w:val="00915A97"/>
    <w:rsid w:val="00916044"/>
    <w:rsid w:val="009160C2"/>
    <w:rsid w:val="00916A53"/>
    <w:rsid w:val="00917234"/>
    <w:rsid w:val="00917FAA"/>
    <w:rsid w:val="00920009"/>
    <w:rsid w:val="0092041F"/>
    <w:rsid w:val="0092129D"/>
    <w:rsid w:val="009216D6"/>
    <w:rsid w:val="00921AD2"/>
    <w:rsid w:val="009229DF"/>
    <w:rsid w:val="00923711"/>
    <w:rsid w:val="00924434"/>
    <w:rsid w:val="00925DE0"/>
    <w:rsid w:val="00925F5D"/>
    <w:rsid w:val="00926875"/>
    <w:rsid w:val="00926E87"/>
    <w:rsid w:val="00927888"/>
    <w:rsid w:val="009309DE"/>
    <w:rsid w:val="00931A1F"/>
    <w:rsid w:val="00932115"/>
    <w:rsid w:val="0093255E"/>
    <w:rsid w:val="0093354D"/>
    <w:rsid w:val="009335A0"/>
    <w:rsid w:val="0093396A"/>
    <w:rsid w:val="0093460D"/>
    <w:rsid w:val="00934B33"/>
    <w:rsid w:val="00934FCC"/>
    <w:rsid w:val="00935003"/>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9A5"/>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166"/>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D5"/>
    <w:rsid w:val="009E27FC"/>
    <w:rsid w:val="009E2E30"/>
    <w:rsid w:val="009E35C5"/>
    <w:rsid w:val="009E38B9"/>
    <w:rsid w:val="009E39FC"/>
    <w:rsid w:val="009E45F3"/>
    <w:rsid w:val="009E460F"/>
    <w:rsid w:val="009E49AB"/>
    <w:rsid w:val="009E4A0F"/>
    <w:rsid w:val="009E5048"/>
    <w:rsid w:val="009E558B"/>
    <w:rsid w:val="009E7100"/>
    <w:rsid w:val="009E7576"/>
    <w:rsid w:val="009F031B"/>
    <w:rsid w:val="009F0660"/>
    <w:rsid w:val="009F06BA"/>
    <w:rsid w:val="009F0AB3"/>
    <w:rsid w:val="009F0AEC"/>
    <w:rsid w:val="009F0E95"/>
    <w:rsid w:val="009F10E4"/>
    <w:rsid w:val="009F135D"/>
    <w:rsid w:val="009F18D0"/>
    <w:rsid w:val="009F1AA7"/>
    <w:rsid w:val="009F1E5F"/>
    <w:rsid w:val="009F1FF7"/>
    <w:rsid w:val="009F2C5D"/>
    <w:rsid w:val="009F30E4"/>
    <w:rsid w:val="009F337A"/>
    <w:rsid w:val="009F3736"/>
    <w:rsid w:val="009F4638"/>
    <w:rsid w:val="009F4CAB"/>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A2E"/>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0D34"/>
    <w:rsid w:val="00A31442"/>
    <w:rsid w:val="00A31673"/>
    <w:rsid w:val="00A31DCA"/>
    <w:rsid w:val="00A31F51"/>
    <w:rsid w:val="00A32D42"/>
    <w:rsid w:val="00A33444"/>
    <w:rsid w:val="00A34587"/>
    <w:rsid w:val="00A34DFE"/>
    <w:rsid w:val="00A35FB1"/>
    <w:rsid w:val="00A36591"/>
    <w:rsid w:val="00A3705F"/>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0A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33D"/>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C74"/>
    <w:rsid w:val="00BA6E63"/>
    <w:rsid w:val="00BA7128"/>
    <w:rsid w:val="00BA7A1C"/>
    <w:rsid w:val="00BA7F74"/>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46D"/>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165"/>
    <w:rsid w:val="00C43213"/>
    <w:rsid w:val="00C43524"/>
    <w:rsid w:val="00C435DD"/>
    <w:rsid w:val="00C4487D"/>
    <w:rsid w:val="00C44C97"/>
    <w:rsid w:val="00C45620"/>
    <w:rsid w:val="00C45778"/>
    <w:rsid w:val="00C45B20"/>
    <w:rsid w:val="00C464BA"/>
    <w:rsid w:val="00C466A6"/>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312"/>
    <w:rsid w:val="00C5588A"/>
    <w:rsid w:val="00C56BBA"/>
    <w:rsid w:val="00C57D7E"/>
    <w:rsid w:val="00C611EE"/>
    <w:rsid w:val="00C61E94"/>
    <w:rsid w:val="00C61F21"/>
    <w:rsid w:val="00C6256F"/>
    <w:rsid w:val="00C6329E"/>
    <w:rsid w:val="00C6377E"/>
    <w:rsid w:val="00C6432B"/>
    <w:rsid w:val="00C643A7"/>
    <w:rsid w:val="00C64669"/>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6BF1"/>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2F71"/>
    <w:rsid w:val="00CB36F9"/>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18C"/>
    <w:rsid w:val="00D356C3"/>
    <w:rsid w:val="00D359EB"/>
    <w:rsid w:val="00D362DB"/>
    <w:rsid w:val="00D36D97"/>
    <w:rsid w:val="00D37467"/>
    <w:rsid w:val="00D411B6"/>
    <w:rsid w:val="00D4164A"/>
    <w:rsid w:val="00D41AE8"/>
    <w:rsid w:val="00D41B7C"/>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9E9"/>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3A37"/>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29C8"/>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10E"/>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83E"/>
    <w:rsid w:val="00E24EBF"/>
    <w:rsid w:val="00E25D59"/>
    <w:rsid w:val="00E2620A"/>
    <w:rsid w:val="00E2624C"/>
    <w:rsid w:val="00E26293"/>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A01"/>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0700"/>
    <w:rsid w:val="00E81D32"/>
    <w:rsid w:val="00E84171"/>
    <w:rsid w:val="00E8425F"/>
    <w:rsid w:val="00E8435B"/>
    <w:rsid w:val="00E85A49"/>
    <w:rsid w:val="00E861BF"/>
    <w:rsid w:val="00E862FA"/>
    <w:rsid w:val="00E86925"/>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1C4F"/>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3DBA"/>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2E03"/>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10C"/>
    <w:rsid w:val="00F102AB"/>
    <w:rsid w:val="00F11794"/>
    <w:rsid w:val="00F11AC7"/>
    <w:rsid w:val="00F11D9C"/>
    <w:rsid w:val="00F11E5A"/>
    <w:rsid w:val="00F125C4"/>
    <w:rsid w:val="00F12D9A"/>
    <w:rsid w:val="00F130E4"/>
    <w:rsid w:val="00F13178"/>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7E4"/>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0A3"/>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D8808E"/>
  <w15:docId w15:val="{444E7146-3EE1-4BE7-8BF5-625801C98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6" w:unhideWhenUsed="1" w:qFormat="1"/>
    <w:lsdException w:name="Signature" w:semiHidden="1" w:uiPriority="7" w:unhideWhenUsed="1" w:qFormat="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Elenco Normale,List_Paragraph,Multilevel para_II,List Paragraph1,List Paragraph-ExecSummary,Akapit z listą BS,Bullets,List Paragraph 1,References,List Paragraph (numbered (a)),IBL List Paragraph,List Paragraph nowy,Numbered 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Elenco Normale Char,List_Paragraph Char,Multilevel para_II Char,List Paragraph1 Char,List Paragraph-ExecSummary Char,Akapit z listą BS Char,Bullets Char,List Paragraph 1 Char,References Char,List Paragraph (numbered (a))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UnresolvedMention">
    <w:name w:val="Unresolved Mention"/>
    <w:basedOn w:val="DefaultParagraphFont"/>
    <w:uiPriority w:val="99"/>
    <w:semiHidden/>
    <w:unhideWhenUsed/>
    <w:rsid w:val="00714663"/>
    <w:rPr>
      <w:color w:val="605E5C"/>
      <w:shd w:val="clear" w:color="auto" w:fill="E1DFDD"/>
    </w:rPr>
  </w:style>
  <w:style w:type="character" w:customStyle="1" w:styleId="1">
    <w:name w:val="Основной текст1"/>
    <w:basedOn w:val="DefaultParagraphFont"/>
    <w:rsid w:val="00841C6F"/>
    <w:rPr>
      <w:rFonts w:ascii="Sylfaen" w:eastAsia="Sylfaen" w:hAnsi="Sylfaen" w:cs="Sylfaen"/>
      <w:b w:val="0"/>
      <w:bCs w:val="0"/>
      <w:i w:val="0"/>
      <w:iCs w:val="0"/>
      <w:smallCaps w:val="0"/>
      <w:strike w:val="0"/>
      <w:color w:val="000000"/>
      <w:spacing w:val="0"/>
      <w:w w:val="100"/>
      <w:position w:val="0"/>
      <w:sz w:val="22"/>
      <w:szCs w:val="22"/>
      <w:u w:val="none"/>
      <w:lang w:val="hy-AM"/>
    </w:rPr>
  </w:style>
  <w:style w:type="character" w:customStyle="1" w:styleId="apple-converted-space">
    <w:name w:val="apple-converted-space"/>
    <w:basedOn w:val="DefaultParagraphFont"/>
    <w:rsid w:val="00841C6F"/>
  </w:style>
  <w:style w:type="character" w:customStyle="1" w:styleId="Arial105pt-1pt">
    <w:name w:val="Основной текст + Arial;10.5 pt;Курсив;Интервал -1 pt"/>
    <w:basedOn w:val="DefaultParagraphFont"/>
    <w:rsid w:val="00841C6F"/>
    <w:rPr>
      <w:rFonts w:ascii="Arial" w:eastAsia="Arial" w:hAnsi="Arial" w:cs="Arial"/>
      <w:b w:val="0"/>
      <w:bCs w:val="0"/>
      <w:i/>
      <w:iCs/>
      <w:smallCaps w:val="0"/>
      <w:strike w:val="0"/>
      <w:color w:val="000000"/>
      <w:spacing w:val="-20"/>
      <w:w w:val="100"/>
      <w:position w:val="0"/>
      <w:sz w:val="21"/>
      <w:szCs w:val="21"/>
      <w:u w:val="none"/>
      <w:lang w:val="hy-AM"/>
    </w:rPr>
  </w:style>
  <w:style w:type="character" w:customStyle="1" w:styleId="UnresolvedMention1">
    <w:name w:val="Unresolved Mention1"/>
    <w:basedOn w:val="DefaultParagraphFont"/>
    <w:uiPriority w:val="99"/>
    <w:semiHidden/>
    <w:unhideWhenUsed/>
    <w:rsid w:val="00841C6F"/>
    <w:rPr>
      <w:color w:val="605E5C"/>
      <w:shd w:val="clear" w:color="auto" w:fill="E1DFDD"/>
    </w:rPr>
  </w:style>
  <w:style w:type="character" w:customStyle="1" w:styleId="CommentTextChar">
    <w:name w:val="Comment Text Char"/>
    <w:basedOn w:val="DefaultParagraphFont"/>
    <w:link w:val="CommentText"/>
    <w:semiHidden/>
    <w:rsid w:val="00841C6F"/>
    <w:rPr>
      <w:rFonts w:ascii="Times Armenian" w:hAnsi="Times Armenian"/>
    </w:rPr>
  </w:style>
  <w:style w:type="character" w:customStyle="1" w:styleId="CommentSubjectChar">
    <w:name w:val="Comment Subject Char"/>
    <w:basedOn w:val="CommentTextChar"/>
    <w:link w:val="CommentSubject"/>
    <w:semiHidden/>
    <w:rsid w:val="00841C6F"/>
    <w:rPr>
      <w:rFonts w:ascii="Times Armenian" w:hAnsi="Times Armenian"/>
      <w:b/>
      <w:bCs/>
    </w:rPr>
  </w:style>
  <w:style w:type="character" w:customStyle="1" w:styleId="EndnoteTextChar">
    <w:name w:val="Endnote Text Char"/>
    <w:basedOn w:val="DefaultParagraphFont"/>
    <w:link w:val="EndnoteText"/>
    <w:semiHidden/>
    <w:rsid w:val="00841C6F"/>
    <w:rPr>
      <w:rFonts w:ascii="Times Armenian" w:hAnsi="Times Armenian"/>
    </w:rPr>
  </w:style>
  <w:style w:type="character" w:customStyle="1" w:styleId="DocumentMapChar">
    <w:name w:val="Document Map Char"/>
    <w:basedOn w:val="DefaultParagraphFont"/>
    <w:link w:val="DocumentMap"/>
    <w:semiHidden/>
    <w:rsid w:val="00841C6F"/>
    <w:rPr>
      <w:rFonts w:ascii="Tahoma" w:hAnsi="Tahoma" w:cs="Tahoma"/>
      <w:shd w:val="clear" w:color="auto" w:fill="000080"/>
    </w:rPr>
  </w:style>
  <w:style w:type="character" w:customStyle="1" w:styleId="CharChar4">
    <w:name w:val="Char Char4"/>
    <w:locked/>
    <w:rsid w:val="00841C6F"/>
    <w:rPr>
      <w:sz w:val="24"/>
      <w:szCs w:val="24"/>
      <w:lang w:val="en-US" w:eastAsia="en-US" w:bidi="ar-SA"/>
    </w:rPr>
  </w:style>
  <w:style w:type="paragraph" w:customStyle="1" w:styleId="msonormalcxspmiddle">
    <w:name w:val="msonormalcxspmiddle"/>
    <w:basedOn w:val="Normal"/>
    <w:rsid w:val="00841C6F"/>
    <w:pPr>
      <w:spacing w:before="100" w:beforeAutospacing="1" w:after="100" w:afterAutospacing="1"/>
    </w:pPr>
    <w:rPr>
      <w:lang w:val="en-US" w:eastAsia="en-US" w:bidi="ar-SA"/>
    </w:rPr>
  </w:style>
  <w:style w:type="character" w:customStyle="1" w:styleId="CharChar5">
    <w:name w:val="Char Char5"/>
    <w:locked/>
    <w:rsid w:val="00841C6F"/>
    <w:rPr>
      <w:sz w:val="24"/>
      <w:szCs w:val="24"/>
      <w:lang w:val="en-US" w:eastAsia="en-US" w:bidi="ar-SA"/>
    </w:rPr>
  </w:style>
  <w:style w:type="character" w:customStyle="1" w:styleId="BodyTextChar1">
    <w:name w:val="Body Text Char1"/>
    <w:rsid w:val="00841C6F"/>
    <w:rPr>
      <w:sz w:val="24"/>
      <w:szCs w:val="24"/>
      <w:lang w:val="en-US" w:eastAsia="en-US" w:bidi="ar-SA"/>
    </w:rPr>
  </w:style>
  <w:style w:type="paragraph" w:customStyle="1" w:styleId="msonormal0">
    <w:name w:val="msonormal"/>
    <w:basedOn w:val="Normal"/>
    <w:rsid w:val="00841C6F"/>
    <w:pPr>
      <w:spacing w:before="100" w:beforeAutospacing="1" w:after="100" w:afterAutospacing="1"/>
    </w:pPr>
    <w:rPr>
      <w:lang w:val="en-US" w:eastAsia="en-US" w:bidi="ar-SA"/>
    </w:rPr>
  </w:style>
  <w:style w:type="paragraph" w:customStyle="1" w:styleId="xl76">
    <w:name w:val="xl76"/>
    <w:basedOn w:val="Normal"/>
    <w:rsid w:val="00841C6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77">
    <w:name w:val="xl77"/>
    <w:basedOn w:val="Normal"/>
    <w:rsid w:val="00841C6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78">
    <w:name w:val="xl78"/>
    <w:basedOn w:val="Normal"/>
    <w:rsid w:val="00841C6F"/>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lang w:val="en-US" w:eastAsia="en-US" w:bidi="ar-SA"/>
    </w:rPr>
  </w:style>
  <w:style w:type="paragraph" w:customStyle="1" w:styleId="xl79">
    <w:name w:val="xl79"/>
    <w:basedOn w:val="Normal"/>
    <w:rsid w:val="00841C6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80">
    <w:name w:val="xl80"/>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81">
    <w:name w:val="xl81"/>
    <w:basedOn w:val="Normal"/>
    <w:rsid w:val="00841C6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Armenian" w:hAnsi="Arial Armenian"/>
      <w:b/>
      <w:bCs/>
      <w:lang w:val="en-US" w:eastAsia="en-US" w:bidi="ar-SA"/>
    </w:rPr>
  </w:style>
  <w:style w:type="paragraph" w:customStyle="1" w:styleId="xl82">
    <w:name w:val="xl82"/>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bidi="ar-SA"/>
    </w:rPr>
  </w:style>
  <w:style w:type="paragraph" w:customStyle="1" w:styleId="xl83">
    <w:name w:val="xl83"/>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lang w:val="en-US" w:eastAsia="en-US" w:bidi="ar-SA"/>
    </w:rPr>
  </w:style>
  <w:style w:type="paragraph" w:customStyle="1" w:styleId="xl84">
    <w:name w:val="xl84"/>
    <w:basedOn w:val="Normal"/>
    <w:rsid w:val="00841C6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5">
    <w:name w:val="xl85"/>
    <w:basedOn w:val="Normal"/>
    <w:rsid w:val="00841C6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86">
    <w:name w:val="xl86"/>
    <w:basedOn w:val="Normal"/>
    <w:rsid w:val="00841C6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7">
    <w:name w:val="xl87"/>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lang w:val="en-US" w:eastAsia="en-US" w:bidi="ar-SA"/>
    </w:rPr>
  </w:style>
  <w:style w:type="paragraph" w:customStyle="1" w:styleId="xl88">
    <w:name w:val="xl88"/>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lang w:val="en-US" w:eastAsia="en-US" w:bidi="ar-SA"/>
    </w:rPr>
  </w:style>
  <w:style w:type="paragraph" w:customStyle="1" w:styleId="xl89">
    <w:name w:val="xl89"/>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val="en-US" w:eastAsia="en-US" w:bidi="ar-SA"/>
    </w:rPr>
  </w:style>
  <w:style w:type="paragraph" w:customStyle="1" w:styleId="xl90">
    <w:name w:val="xl90"/>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en-US" w:eastAsia="en-US" w:bidi="ar-SA"/>
    </w:rPr>
  </w:style>
  <w:style w:type="paragraph" w:customStyle="1" w:styleId="xl91">
    <w:name w:val="xl91"/>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92">
    <w:name w:val="xl92"/>
    <w:basedOn w:val="Normal"/>
    <w:rsid w:val="00841C6F"/>
    <w:pPr>
      <w:spacing w:before="100" w:beforeAutospacing="1" w:after="100" w:afterAutospacing="1"/>
    </w:pPr>
    <w:rPr>
      <w:sz w:val="20"/>
      <w:szCs w:val="20"/>
      <w:lang w:val="en-US" w:eastAsia="en-US" w:bidi="ar-SA"/>
    </w:rPr>
  </w:style>
  <w:style w:type="paragraph" w:customStyle="1" w:styleId="xl93">
    <w:name w:val="xl93"/>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94">
    <w:name w:val="xl94"/>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95">
    <w:name w:val="xl95"/>
    <w:basedOn w:val="Normal"/>
    <w:rsid w:val="00841C6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6">
    <w:name w:val="xl96"/>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val="en-US" w:eastAsia="en-US" w:bidi="ar-SA"/>
    </w:rPr>
  </w:style>
  <w:style w:type="paragraph" w:customStyle="1" w:styleId="xl97">
    <w:name w:val="xl97"/>
    <w:basedOn w:val="Normal"/>
    <w:rsid w:val="00841C6F"/>
    <w:pPr>
      <w:spacing w:before="100" w:beforeAutospacing="1" w:after="100" w:afterAutospacing="1"/>
    </w:pPr>
    <w:rPr>
      <w:lang w:val="en-US" w:eastAsia="en-US" w:bidi="ar-SA"/>
    </w:rPr>
  </w:style>
  <w:style w:type="paragraph" w:customStyle="1" w:styleId="xl98">
    <w:name w:val="xl98"/>
    <w:basedOn w:val="Normal"/>
    <w:rsid w:val="00841C6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Armenian" w:hAnsi="Arial Armenian"/>
      <w:color w:val="000000"/>
      <w:lang w:val="en-US" w:eastAsia="en-US" w:bidi="ar-SA"/>
    </w:rPr>
  </w:style>
  <w:style w:type="paragraph" w:customStyle="1" w:styleId="Normal1">
    <w:name w:val="Normal1"/>
    <w:rsid w:val="00841C6F"/>
    <w:pPr>
      <w:pBdr>
        <w:top w:val="nil"/>
        <w:left w:val="nil"/>
        <w:bottom w:val="nil"/>
        <w:right w:val="nil"/>
        <w:between w:val="nil"/>
      </w:pBdr>
      <w:spacing w:line="276" w:lineRule="auto"/>
    </w:pPr>
    <w:rPr>
      <w:rFonts w:ascii="Arial" w:eastAsia="Arial" w:hAnsi="Arial" w:cs="Arial"/>
      <w:color w:val="000000"/>
      <w:sz w:val="22"/>
      <w:szCs w:val="22"/>
      <w:lang w:val="ru" w:eastAsia="en-US" w:bidi="ar-SA"/>
    </w:rPr>
  </w:style>
  <w:style w:type="character" w:customStyle="1" w:styleId="jlqj4b">
    <w:name w:val="jlqj4b"/>
    <w:basedOn w:val="DefaultParagraphFont"/>
    <w:rsid w:val="00841C6F"/>
  </w:style>
  <w:style w:type="paragraph" w:customStyle="1" w:styleId="Recipient">
    <w:name w:val="Recipient"/>
    <w:basedOn w:val="Heading2"/>
    <w:uiPriority w:val="3"/>
    <w:qFormat/>
    <w:rsid w:val="00841C6F"/>
    <w:pPr>
      <w:keepLines/>
      <w:spacing w:before="1200" w:line="288" w:lineRule="auto"/>
      <w:jc w:val="left"/>
    </w:pPr>
    <w:rPr>
      <w:rFonts w:asciiTheme="majorHAnsi" w:eastAsiaTheme="majorEastAsia" w:hAnsiTheme="majorHAnsi" w:cstheme="majorBidi"/>
      <w:color w:val="4F81BD" w:themeColor="accent1"/>
      <w:kern w:val="20"/>
      <w:sz w:val="26"/>
      <w:szCs w:val="26"/>
      <w:lang w:val="en-US" w:eastAsia="ja-JP" w:bidi="ar-SA"/>
    </w:rPr>
  </w:style>
  <w:style w:type="paragraph" w:styleId="Salutation">
    <w:name w:val="Salutation"/>
    <w:basedOn w:val="Normal"/>
    <w:link w:val="SalutationChar"/>
    <w:uiPriority w:val="4"/>
    <w:unhideWhenUsed/>
    <w:qFormat/>
    <w:rsid w:val="00841C6F"/>
    <w:pPr>
      <w:spacing w:before="720" w:after="200" w:line="288" w:lineRule="auto"/>
    </w:pPr>
    <w:rPr>
      <w:rFonts w:asciiTheme="minorHAnsi" w:eastAsiaTheme="minorHAnsi" w:hAnsiTheme="minorHAnsi" w:cstheme="minorBidi"/>
      <w:kern w:val="20"/>
      <w:szCs w:val="20"/>
      <w:lang w:val="en-US" w:eastAsia="ja-JP" w:bidi="ar-SA"/>
    </w:rPr>
  </w:style>
  <w:style w:type="character" w:customStyle="1" w:styleId="SalutationChar">
    <w:name w:val="Salutation Char"/>
    <w:basedOn w:val="DefaultParagraphFont"/>
    <w:link w:val="Salutation"/>
    <w:uiPriority w:val="4"/>
    <w:rsid w:val="00841C6F"/>
    <w:rPr>
      <w:rFonts w:asciiTheme="minorHAnsi" w:eastAsiaTheme="minorHAnsi" w:hAnsiTheme="minorHAnsi" w:cstheme="minorBidi"/>
      <w:kern w:val="20"/>
      <w:sz w:val="24"/>
      <w:lang w:val="en-US" w:eastAsia="ja-JP" w:bidi="ar-SA"/>
    </w:rPr>
  </w:style>
  <w:style w:type="paragraph" w:styleId="Closing">
    <w:name w:val="Closing"/>
    <w:basedOn w:val="Normal"/>
    <w:next w:val="Signature"/>
    <w:link w:val="ClosingChar"/>
    <w:uiPriority w:val="6"/>
    <w:unhideWhenUsed/>
    <w:qFormat/>
    <w:rsid w:val="00841C6F"/>
    <w:pPr>
      <w:spacing w:before="480" w:after="960"/>
    </w:pPr>
    <w:rPr>
      <w:rFonts w:asciiTheme="minorHAnsi" w:eastAsiaTheme="minorHAnsi" w:hAnsiTheme="minorHAnsi" w:cstheme="minorBidi"/>
      <w:kern w:val="20"/>
      <w:szCs w:val="20"/>
      <w:lang w:val="en-US" w:eastAsia="ja-JP" w:bidi="ar-SA"/>
    </w:rPr>
  </w:style>
  <w:style w:type="character" w:customStyle="1" w:styleId="ClosingChar">
    <w:name w:val="Closing Char"/>
    <w:basedOn w:val="DefaultParagraphFont"/>
    <w:link w:val="Closing"/>
    <w:uiPriority w:val="6"/>
    <w:rsid w:val="00841C6F"/>
    <w:rPr>
      <w:rFonts w:asciiTheme="minorHAnsi" w:eastAsiaTheme="minorHAnsi" w:hAnsiTheme="minorHAnsi" w:cstheme="minorBidi"/>
      <w:kern w:val="20"/>
      <w:sz w:val="24"/>
      <w:lang w:val="en-US" w:eastAsia="ja-JP" w:bidi="ar-SA"/>
    </w:rPr>
  </w:style>
  <w:style w:type="paragraph" w:styleId="Signature">
    <w:name w:val="Signature"/>
    <w:basedOn w:val="Normal"/>
    <w:link w:val="SignatureChar"/>
    <w:uiPriority w:val="7"/>
    <w:unhideWhenUsed/>
    <w:qFormat/>
    <w:rsid w:val="00841C6F"/>
    <w:pPr>
      <w:spacing w:before="40" w:line="288" w:lineRule="auto"/>
    </w:pPr>
    <w:rPr>
      <w:rFonts w:asciiTheme="minorHAnsi" w:eastAsiaTheme="minorHAnsi" w:hAnsiTheme="minorHAnsi" w:cstheme="minorBidi"/>
      <w:b/>
      <w:bCs/>
      <w:kern w:val="20"/>
      <w:szCs w:val="20"/>
      <w:lang w:val="en-US" w:eastAsia="ja-JP" w:bidi="ar-SA"/>
    </w:rPr>
  </w:style>
  <w:style w:type="character" w:customStyle="1" w:styleId="SignatureChar">
    <w:name w:val="Signature Char"/>
    <w:basedOn w:val="DefaultParagraphFont"/>
    <w:link w:val="Signature"/>
    <w:uiPriority w:val="7"/>
    <w:rsid w:val="00841C6F"/>
    <w:rPr>
      <w:rFonts w:asciiTheme="minorHAnsi" w:eastAsiaTheme="minorHAnsi" w:hAnsiTheme="minorHAnsi" w:cstheme="minorBidi"/>
      <w:b/>
      <w:bCs/>
      <w:kern w:val="20"/>
      <w:sz w:val="24"/>
      <w:lang w:val="en-US" w:eastAsia="ja-JP" w:bidi="ar-SA"/>
    </w:rPr>
  </w:style>
  <w:style w:type="paragraph" w:customStyle="1" w:styleId="ContactInfo">
    <w:name w:val="Contact Info"/>
    <w:basedOn w:val="Normal"/>
    <w:uiPriority w:val="1"/>
    <w:qFormat/>
    <w:rsid w:val="00841C6F"/>
    <w:pPr>
      <w:spacing w:line="288" w:lineRule="auto"/>
    </w:pPr>
    <w:rPr>
      <w:rFonts w:asciiTheme="minorHAnsi" w:eastAsiaTheme="minorHAnsi" w:hAnsiTheme="minorHAnsi" w:cstheme="minorBidi"/>
      <w:kern w:val="20"/>
      <w:szCs w:val="20"/>
      <w:lang w:val="en-US" w:eastAsia="ja-JP" w:bidi="ar-SA"/>
    </w:rPr>
  </w:style>
  <w:style w:type="paragraph" w:customStyle="1" w:styleId="xl99">
    <w:name w:val="xl99"/>
    <w:basedOn w:val="Normal"/>
    <w:rsid w:val="00EC3DB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w:hAnsi="Arial" w:cs="Arial"/>
      <w:color w:val="000000"/>
      <w:sz w:val="20"/>
      <w:szCs w:val="20"/>
      <w:lang w:val="ru" w:eastAsia="en-US" w:bidi="ar-SA"/>
    </w:rPr>
  </w:style>
  <w:style w:type="paragraph" w:customStyle="1" w:styleId="xl100">
    <w:name w:val="xl100"/>
    <w:basedOn w:val="Normal"/>
    <w:rsid w:val="00EC3DB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color w:val="000000"/>
      <w:lang w:val="ru" w:eastAsia="en-US" w:bidi="ar-SA"/>
    </w:rPr>
  </w:style>
  <w:style w:type="paragraph" w:customStyle="1" w:styleId="xl101">
    <w:name w:val="xl101"/>
    <w:basedOn w:val="Normal"/>
    <w:rsid w:val="00EC3DBA"/>
    <w:pPr>
      <w:pBdr>
        <w:top w:val="single" w:sz="4" w:space="0" w:color="auto"/>
        <w:left w:val="single" w:sz="4" w:space="0" w:color="auto"/>
      </w:pBdr>
      <w:shd w:val="clear" w:color="000000" w:fill="92D050"/>
      <w:spacing w:before="100" w:beforeAutospacing="1" w:after="100" w:afterAutospacing="1"/>
      <w:jc w:val="center"/>
      <w:textAlignment w:val="center"/>
    </w:pPr>
    <w:rPr>
      <w:rFonts w:ascii="Arial Armenian" w:hAnsi="Arial Armenian"/>
      <w:b/>
      <w:bCs/>
      <w:lang w:val="ru" w:eastAsia="en-US" w:bidi="ar-SA"/>
    </w:rPr>
  </w:style>
  <w:style w:type="paragraph" w:customStyle="1" w:styleId="xl102">
    <w:name w:val="xl102"/>
    <w:basedOn w:val="Normal"/>
    <w:rsid w:val="00EC3DB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lang w:val="ru" w:eastAsia="en-US" w:bidi="ar-SA"/>
    </w:rPr>
  </w:style>
  <w:style w:type="paragraph" w:customStyle="1" w:styleId="xl103">
    <w:name w:val="xl103"/>
    <w:basedOn w:val="Normal"/>
    <w:rsid w:val="00EC3DB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b/>
      <w:bCs/>
      <w:lang w:val="ru" w:eastAsia="en-US" w:bidi="ar-SA"/>
    </w:rPr>
  </w:style>
  <w:style w:type="paragraph" w:customStyle="1" w:styleId="xl104">
    <w:name w:val="xl104"/>
    <w:basedOn w:val="Normal"/>
    <w:rsid w:val="00EC3DB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lang w:val="ru" w:eastAsia="en-US" w:bidi="ar-SA"/>
    </w:rPr>
  </w:style>
  <w:style w:type="paragraph" w:customStyle="1" w:styleId="xl105">
    <w:name w:val="xl105"/>
    <w:basedOn w:val="Normal"/>
    <w:rsid w:val="00EC3DBA"/>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rFonts w:ascii="Arial Armenian" w:hAnsi="Arial Armenian"/>
      <w:b/>
      <w:bCs/>
      <w:lang w:val="ru" w:eastAsia="en-US" w:bidi="ar-SA"/>
    </w:rPr>
  </w:style>
  <w:style w:type="paragraph" w:customStyle="1" w:styleId="xl106">
    <w:name w:val="xl106"/>
    <w:basedOn w:val="Normal"/>
    <w:rsid w:val="00EC3DB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b/>
      <w:bCs/>
      <w:lang w:val="ru" w:eastAsia="en-US" w:bidi="ar-SA"/>
    </w:rPr>
  </w:style>
  <w:style w:type="paragraph" w:customStyle="1" w:styleId="xl107">
    <w:name w:val="xl107"/>
    <w:basedOn w:val="Normal"/>
    <w:rsid w:val="00EC3DB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Armenian" w:hAnsi="Arial Armenian"/>
      <w:lang w:val="ru" w:eastAsia="en-US" w:bidi="ar-SA"/>
    </w:rPr>
  </w:style>
  <w:style w:type="paragraph" w:customStyle="1" w:styleId="xl108">
    <w:name w:val="xl108"/>
    <w:basedOn w:val="Normal"/>
    <w:rsid w:val="00EC3DB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Arial Armenian" w:hAnsi="Arial Armenian"/>
      <w:lang w:val="ru" w:eastAsia="en-US" w:bidi="ar-SA"/>
    </w:rPr>
  </w:style>
  <w:style w:type="paragraph" w:customStyle="1" w:styleId="xl109">
    <w:name w:val="xl109"/>
    <w:basedOn w:val="Normal"/>
    <w:rsid w:val="00EC3DB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Armenian" w:hAnsi="Arial Armenian"/>
      <w:lang w:val="ru" w:eastAsia="en-US" w:bidi="ar-SA"/>
    </w:rPr>
  </w:style>
  <w:style w:type="paragraph" w:customStyle="1" w:styleId="xl110">
    <w:name w:val="xl110"/>
    <w:basedOn w:val="Normal"/>
    <w:rsid w:val="00EC3D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lang w:val="ru" w:eastAsia="en-US" w:bidi="ar-SA"/>
    </w:rPr>
  </w:style>
  <w:style w:type="paragraph" w:customStyle="1" w:styleId="xl111">
    <w:name w:val="xl111"/>
    <w:basedOn w:val="Normal"/>
    <w:rsid w:val="00EC3DBA"/>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lang w:val="ru" w:eastAsia="en-US" w:bidi="ar-SA"/>
    </w:rPr>
  </w:style>
  <w:style w:type="paragraph" w:customStyle="1" w:styleId="xl112">
    <w:name w:val="xl112"/>
    <w:basedOn w:val="Normal"/>
    <w:rsid w:val="00EC3DBA"/>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lang w:val="ru" w:eastAsia="en-US" w:bidi="ar-SA"/>
    </w:rPr>
  </w:style>
  <w:style w:type="character" w:customStyle="1" w:styleId="q4iawc">
    <w:name w:val="q4iawc"/>
    <w:basedOn w:val="DefaultParagraphFont"/>
    <w:rsid w:val="004F385B"/>
  </w:style>
  <w:style w:type="paragraph" w:styleId="Subtitle">
    <w:name w:val="Subtitle"/>
    <w:basedOn w:val="Normal"/>
    <w:next w:val="Normal"/>
    <w:link w:val="SubtitleChar"/>
    <w:uiPriority w:val="11"/>
    <w:qFormat/>
    <w:rsid w:val="004F385B"/>
    <w:pPr>
      <w:keepNext/>
      <w:keepLines/>
      <w:spacing w:before="360" w:after="80"/>
    </w:pPr>
    <w:rPr>
      <w:rFonts w:ascii="Georgia" w:eastAsia="Georgia" w:hAnsi="Georgia" w:cs="Georgia"/>
      <w:i/>
      <w:color w:val="666666"/>
      <w:sz w:val="48"/>
      <w:szCs w:val="48"/>
      <w:lang w:val="en-US" w:eastAsia="en-US" w:bidi="ar-SA"/>
    </w:rPr>
  </w:style>
  <w:style w:type="character" w:customStyle="1" w:styleId="SubtitleChar">
    <w:name w:val="Subtitle Char"/>
    <w:basedOn w:val="DefaultParagraphFont"/>
    <w:link w:val="Subtitle"/>
    <w:uiPriority w:val="11"/>
    <w:rsid w:val="004F385B"/>
    <w:rPr>
      <w:rFonts w:ascii="Georgia" w:eastAsia="Georgia" w:hAnsi="Georgia" w:cs="Georgia"/>
      <w:i/>
      <w:color w:val="666666"/>
      <w:sz w:val="48"/>
      <w:szCs w:val="48"/>
      <w:lang w:val="en-US" w:eastAsia="en-US" w:bidi="ar-SA"/>
    </w:rPr>
  </w:style>
  <w:style w:type="character" w:customStyle="1" w:styleId="rynqvb">
    <w:name w:val="rynqvb"/>
    <w:basedOn w:val="DefaultParagraphFont"/>
    <w:rsid w:val="003D2457"/>
  </w:style>
  <w:style w:type="character" w:customStyle="1" w:styleId="Bodytext2Bold">
    <w:name w:val="Body text (2) + Bold"/>
    <w:rsid w:val="00C55312"/>
    <w:rPr>
      <w:rFonts w:ascii="Arial" w:eastAsia="Times New Roman" w:hAnsi="Arial"/>
      <w:b/>
      <w:color w:val="FFFFFF"/>
      <w:spacing w:val="0"/>
      <w:w w:val="100"/>
      <w:position w:val="0"/>
      <w:sz w:val="17"/>
      <w:u w:val="none"/>
      <w:effect w:val="none"/>
      <w:lang w:val="hy-AM" w:eastAsia="hy-AM"/>
    </w:rPr>
  </w:style>
  <w:style w:type="character" w:customStyle="1" w:styleId="Bodytext20">
    <w:name w:val="Body text (2)"/>
    <w:rsid w:val="00C55312"/>
    <w:rPr>
      <w:rFonts w:ascii="Arial" w:eastAsia="Times New Roman" w:hAnsi="Arial"/>
      <w:color w:val="000000"/>
      <w:spacing w:val="0"/>
      <w:w w:val="100"/>
      <w:position w:val="0"/>
      <w:sz w:val="17"/>
      <w:u w:val="none"/>
      <w:effect w:val="none"/>
      <w:lang w:val="hy-AM" w:eastAsia="hy-AM"/>
    </w:rPr>
  </w:style>
  <w:style w:type="character" w:customStyle="1" w:styleId="Bodytext4">
    <w:name w:val="Body text (4)"/>
    <w:rsid w:val="00C55312"/>
    <w:rPr>
      <w:rFonts w:ascii="Arial" w:eastAsia="Times New Roman" w:hAnsi="Arial"/>
      <w:b/>
      <w:color w:val="FFFFFF"/>
      <w:spacing w:val="0"/>
      <w:w w:val="100"/>
      <w:position w:val="0"/>
      <w:sz w:val="17"/>
      <w:u w:val="none"/>
      <w:effect w:val="none"/>
      <w:lang w:val="hy-AM" w:eastAsia="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592162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promotio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E5976-B4F4-46A1-A156-79DEA5F2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2545</TotalTime>
  <Pages>52</Pages>
  <Words>21419</Words>
  <Characters>122090</Characters>
  <Application>Microsoft Office Word</Application>
  <DocSecurity>0</DocSecurity>
  <Lines>1017</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143223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Անահիտ Առաքելյան</cp:lastModifiedBy>
  <cp:revision>1598</cp:revision>
  <cp:lastPrinted>2018-02-16T07:12:00Z</cp:lastPrinted>
  <dcterms:created xsi:type="dcterms:W3CDTF">2019-10-28T07:04:00Z</dcterms:created>
  <dcterms:modified xsi:type="dcterms:W3CDTF">2023-09-06T10:29:00Z</dcterms:modified>
</cp:coreProperties>
</file>